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471" w:rsidRPr="00B91217" w:rsidRDefault="000A5471" w:rsidP="000A5471">
      <w:pPr>
        <w:jc w:val="left"/>
        <w:rPr>
          <w:rFonts w:ascii="黑体" w:eastAsia="黑体" w:hAnsi="黑体"/>
          <w:sz w:val="32"/>
          <w:szCs w:val="32"/>
        </w:rPr>
      </w:pPr>
      <w:r w:rsidRPr="00B91217">
        <w:rPr>
          <w:rFonts w:ascii="黑体" w:eastAsia="黑体" w:hAnsi="黑体" w:hint="eastAsia"/>
          <w:sz w:val="32"/>
          <w:szCs w:val="32"/>
        </w:rPr>
        <w:t>附件</w:t>
      </w:r>
    </w:p>
    <w:p w:rsidR="00381FE5" w:rsidRPr="00475627" w:rsidRDefault="00381FE5" w:rsidP="00381FE5">
      <w:pPr>
        <w:jc w:val="center"/>
        <w:rPr>
          <w:ins w:id="0" w:author="刘洁" w:date="2020-06-05T10:33:00Z"/>
          <w:rFonts w:ascii="方正小标宋简体" w:eastAsia="方正小标宋简体" w:hAnsi="仿宋"/>
          <w:sz w:val="32"/>
          <w:szCs w:val="32"/>
        </w:rPr>
      </w:pPr>
      <w:ins w:id="1" w:author="刘洁" w:date="2020-06-05T10:33:00Z">
        <w:r w:rsidRPr="00475627">
          <w:rPr>
            <w:rFonts w:ascii="方正小标宋简体" w:eastAsia="方正小标宋简体" w:hAnsi="仿宋" w:hint="eastAsia"/>
            <w:sz w:val="44"/>
            <w:szCs w:val="32"/>
          </w:rPr>
          <w:t>北京市常</w:t>
        </w:r>
        <w:bookmarkStart w:id="2" w:name="_GoBack"/>
        <w:bookmarkEnd w:id="2"/>
        <w:r w:rsidRPr="00475627">
          <w:rPr>
            <w:rFonts w:ascii="方正小标宋简体" w:eastAsia="方正小标宋简体" w:hAnsi="仿宋" w:hint="eastAsia"/>
            <w:sz w:val="44"/>
            <w:szCs w:val="32"/>
          </w:rPr>
          <w:t>用水行政处罚裁量基准表</w:t>
        </w:r>
      </w:ins>
    </w:p>
    <w:p w:rsidR="00381FE5" w:rsidRPr="00475627" w:rsidRDefault="00381FE5" w:rsidP="00381FE5">
      <w:pPr>
        <w:jc w:val="center"/>
        <w:rPr>
          <w:ins w:id="3" w:author="刘洁" w:date="2020-06-05T10:33:00Z"/>
          <w:rFonts w:ascii="方正小标宋简体" w:eastAsia="方正小标宋简体"/>
          <w:sz w:val="32"/>
        </w:rPr>
      </w:pPr>
      <w:ins w:id="4" w:author="刘洁" w:date="2020-06-05T10:33:00Z">
        <w:r w:rsidRPr="00475627">
          <w:rPr>
            <w:rFonts w:ascii="方正小标宋简体" w:eastAsia="方正小标宋简体" w:hint="eastAsia"/>
            <w:sz w:val="32"/>
          </w:rPr>
          <w:t>第一部分 节水、水资源常用违法行为行政处罚裁量基准表</w:t>
        </w:r>
      </w:ins>
    </w:p>
    <w:p w:rsidR="00381FE5" w:rsidRPr="00475627" w:rsidRDefault="00381FE5" w:rsidP="00381FE5">
      <w:pPr>
        <w:jc w:val="center"/>
        <w:rPr>
          <w:ins w:id="5" w:author="刘洁" w:date="2020-06-05T10:33:00Z"/>
          <w:rFonts w:ascii="仿宋_GB2312" w:eastAsia="仿宋_GB2312"/>
          <w:sz w:val="32"/>
        </w:rPr>
      </w:pPr>
      <w:ins w:id="6" w:author="刘洁" w:date="2020-06-05T10:33:00Z">
        <w:r w:rsidRPr="00475627">
          <w:rPr>
            <w:rFonts w:ascii="仿宋_GB2312" w:eastAsia="仿宋_GB2312" w:hint="eastAsia"/>
            <w:sz w:val="32"/>
          </w:rPr>
          <w:t>1、用水单位未取得用水指标擅自用水</w:t>
        </w:r>
      </w:ins>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6662"/>
        <w:gridCol w:w="5953"/>
      </w:tblGrid>
      <w:tr w:rsidR="00381FE5" w:rsidRPr="00475627" w:rsidTr="003952B6">
        <w:trPr>
          <w:cantSplit/>
          <w:trHeight w:val="530"/>
          <w:ins w:id="7" w:author="刘洁" w:date="2020-06-05T10:33:00Z"/>
        </w:trPr>
        <w:tc>
          <w:tcPr>
            <w:tcW w:w="1702" w:type="dxa"/>
            <w:shd w:val="clear" w:color="auto" w:fill="auto"/>
            <w:vAlign w:val="center"/>
          </w:tcPr>
          <w:p w:rsidR="00381FE5" w:rsidRPr="00475627" w:rsidRDefault="00381FE5" w:rsidP="003952B6">
            <w:pPr>
              <w:jc w:val="center"/>
              <w:rPr>
                <w:ins w:id="8" w:author="刘洁" w:date="2020-06-05T10:33:00Z"/>
                <w:rFonts w:ascii="仿宋_GB2312" w:eastAsia="仿宋_GB2312" w:hAnsi="宋体"/>
                <w:b/>
                <w:sz w:val="28"/>
              </w:rPr>
            </w:pPr>
            <w:ins w:id="9" w:author="刘洁" w:date="2020-06-05T10:33:00Z">
              <w:r w:rsidRPr="00475627">
                <w:rPr>
                  <w:rFonts w:ascii="仿宋_GB2312" w:eastAsia="仿宋_GB2312" w:hAnsi="宋体" w:hint="eastAsia"/>
                  <w:b/>
                  <w:sz w:val="28"/>
                </w:rPr>
                <w:t>违法行为</w:t>
              </w:r>
            </w:ins>
          </w:p>
        </w:tc>
        <w:tc>
          <w:tcPr>
            <w:tcW w:w="6662" w:type="dxa"/>
            <w:shd w:val="clear" w:color="auto" w:fill="auto"/>
            <w:vAlign w:val="center"/>
          </w:tcPr>
          <w:p w:rsidR="00381FE5" w:rsidRPr="00475627" w:rsidRDefault="00381FE5" w:rsidP="003952B6">
            <w:pPr>
              <w:jc w:val="center"/>
              <w:rPr>
                <w:ins w:id="10" w:author="刘洁" w:date="2020-06-05T10:33:00Z"/>
                <w:rFonts w:ascii="仿宋_GB2312" w:eastAsia="仿宋_GB2312" w:hAnsi="宋体"/>
                <w:b/>
                <w:sz w:val="28"/>
              </w:rPr>
            </w:pPr>
            <w:ins w:id="11" w:author="刘洁" w:date="2020-06-05T10:33:00Z">
              <w:r w:rsidRPr="00475627">
                <w:rPr>
                  <w:rFonts w:ascii="仿宋_GB2312" w:eastAsia="仿宋_GB2312" w:hAnsi="宋体" w:hint="eastAsia"/>
                  <w:b/>
                  <w:sz w:val="28"/>
                </w:rPr>
                <w:t>违反条款</w:t>
              </w:r>
            </w:ins>
          </w:p>
        </w:tc>
        <w:tc>
          <w:tcPr>
            <w:tcW w:w="5953" w:type="dxa"/>
            <w:shd w:val="clear" w:color="auto" w:fill="auto"/>
            <w:vAlign w:val="center"/>
          </w:tcPr>
          <w:p w:rsidR="00381FE5" w:rsidRPr="00475627" w:rsidRDefault="00381FE5" w:rsidP="003952B6">
            <w:pPr>
              <w:jc w:val="center"/>
              <w:rPr>
                <w:ins w:id="12" w:author="刘洁" w:date="2020-06-05T10:33:00Z"/>
                <w:rFonts w:ascii="仿宋_GB2312" w:eastAsia="仿宋_GB2312" w:hAnsi="宋体"/>
                <w:b/>
                <w:sz w:val="28"/>
              </w:rPr>
            </w:pPr>
            <w:ins w:id="13" w:author="刘洁" w:date="2020-06-05T10:33:00Z">
              <w:r w:rsidRPr="00475627">
                <w:rPr>
                  <w:rFonts w:ascii="仿宋_GB2312" w:eastAsia="仿宋_GB2312" w:hAnsi="宋体" w:hint="eastAsia"/>
                  <w:b/>
                  <w:sz w:val="28"/>
                </w:rPr>
                <w:t>处罚依据</w:t>
              </w:r>
            </w:ins>
          </w:p>
        </w:tc>
      </w:tr>
      <w:tr w:rsidR="00381FE5" w:rsidRPr="00475627" w:rsidTr="000A5471">
        <w:trPr>
          <w:cantSplit/>
          <w:trHeight w:val="2357"/>
          <w:ins w:id="14" w:author="刘洁" w:date="2020-06-05T10:33:00Z"/>
        </w:trPr>
        <w:tc>
          <w:tcPr>
            <w:tcW w:w="1702" w:type="dxa"/>
            <w:shd w:val="clear" w:color="auto" w:fill="auto"/>
            <w:vAlign w:val="center"/>
          </w:tcPr>
          <w:p w:rsidR="00381FE5" w:rsidRPr="00475627" w:rsidRDefault="00381FE5" w:rsidP="003952B6">
            <w:pPr>
              <w:rPr>
                <w:ins w:id="15" w:author="刘洁" w:date="2020-06-05T10:33:00Z"/>
                <w:rFonts w:ascii="仿宋_GB2312" w:eastAsia="仿宋_GB2312" w:hAnsi="宋体" w:cs="宋体"/>
                <w:sz w:val="24"/>
              </w:rPr>
            </w:pPr>
            <w:ins w:id="16" w:author="刘洁" w:date="2020-06-05T10:33:00Z">
              <w:r w:rsidRPr="00475627">
                <w:rPr>
                  <w:rFonts w:ascii="仿宋_GB2312" w:eastAsia="仿宋_GB2312" w:hint="eastAsia"/>
                  <w:sz w:val="24"/>
                </w:rPr>
                <w:t>用水单位未取得用水指标擅自用水</w:t>
              </w:r>
            </w:ins>
          </w:p>
        </w:tc>
        <w:tc>
          <w:tcPr>
            <w:tcW w:w="6662" w:type="dxa"/>
            <w:shd w:val="clear" w:color="auto" w:fill="auto"/>
            <w:vAlign w:val="center"/>
          </w:tcPr>
          <w:p w:rsidR="00381FE5" w:rsidRPr="00475627" w:rsidRDefault="00381FE5" w:rsidP="003952B6">
            <w:pPr>
              <w:rPr>
                <w:ins w:id="17" w:author="刘洁" w:date="2020-06-05T10:33:00Z"/>
                <w:rFonts w:ascii="仿宋_GB2312" w:eastAsia="仿宋_GB2312" w:hAnsi="宋体" w:cs="宋体"/>
                <w:sz w:val="24"/>
              </w:rPr>
            </w:pPr>
            <w:ins w:id="18" w:author="刘洁" w:date="2020-06-05T10:33:00Z">
              <w:r w:rsidRPr="00475627">
                <w:rPr>
                  <w:rFonts w:ascii="仿宋_GB2312" w:eastAsia="仿宋_GB2312" w:hint="eastAsia"/>
                  <w:sz w:val="24"/>
                </w:rPr>
                <w:t>《北京市节约用水办法》</w:t>
              </w:r>
              <w:r w:rsidRPr="00475627">
                <w:rPr>
                  <w:rFonts w:ascii="仿宋_GB2312" w:eastAsia="仿宋_GB2312" w:hint="eastAsia"/>
                  <w:sz w:val="24"/>
                </w:rPr>
                <w:br/>
                <w:t xml:space="preserve">    第十二条</w:t>
              </w:r>
            </w:ins>
            <w:ins w:id="19" w:author="刘洁" w:date="2020-06-05T14:20:00Z">
              <w:r>
                <w:rPr>
                  <w:rFonts w:ascii="仿宋_GB2312" w:eastAsia="仿宋_GB2312" w:hint="eastAsia"/>
                  <w:sz w:val="24"/>
                </w:rPr>
                <w:t xml:space="preserve"> </w:t>
              </w:r>
            </w:ins>
            <w:ins w:id="20" w:author="刘洁" w:date="2020-06-05T10:33:00Z">
              <w:r w:rsidRPr="00475627">
                <w:rPr>
                  <w:rFonts w:ascii="仿宋_GB2312" w:eastAsia="仿宋_GB2312" w:hint="eastAsia"/>
                  <w:sz w:val="24"/>
                </w:rPr>
                <w:t>节水管理部门应当根据年度用水计划、相关行业用水定额和用水单位的生活、生产经营需要，核定用水单位的用水指标，在每年3月底前将年度用水指标和月度用水指标下达到相关用水单位。</w:t>
              </w:r>
              <w:r w:rsidRPr="00475627">
                <w:rPr>
                  <w:rFonts w:ascii="仿宋_GB2312" w:eastAsia="仿宋_GB2312" w:hint="eastAsia"/>
                  <w:sz w:val="24"/>
                </w:rPr>
                <w:br/>
                <w:t xml:space="preserve">    新增用水单位或者用水单位需要调整用水指标的，应当到节水管理部门申请核定或者调整用水指标。</w:t>
              </w:r>
            </w:ins>
          </w:p>
        </w:tc>
        <w:tc>
          <w:tcPr>
            <w:tcW w:w="5953" w:type="dxa"/>
            <w:shd w:val="clear" w:color="auto" w:fill="auto"/>
            <w:vAlign w:val="center"/>
          </w:tcPr>
          <w:p w:rsidR="00381FE5" w:rsidRPr="00475627" w:rsidRDefault="00381FE5" w:rsidP="003952B6">
            <w:pPr>
              <w:rPr>
                <w:ins w:id="21" w:author="刘洁" w:date="2020-06-05T10:33:00Z"/>
                <w:rFonts w:ascii="仿宋_GB2312" w:eastAsia="仿宋_GB2312" w:hAnsi="宋体" w:cs="宋体"/>
                <w:sz w:val="24"/>
              </w:rPr>
            </w:pPr>
            <w:ins w:id="22" w:author="刘洁" w:date="2020-06-05T10:33:00Z">
              <w:r w:rsidRPr="00475627">
                <w:rPr>
                  <w:rFonts w:ascii="仿宋_GB2312" w:eastAsia="仿宋_GB2312" w:hint="eastAsia"/>
                  <w:sz w:val="24"/>
                </w:rPr>
                <w:t>《北京市节约用水办法》</w:t>
              </w:r>
              <w:r w:rsidRPr="00475627">
                <w:rPr>
                  <w:rFonts w:ascii="仿宋_GB2312" w:eastAsia="仿宋_GB2312" w:hint="eastAsia"/>
                  <w:sz w:val="24"/>
                </w:rPr>
                <w:br/>
                <w:t xml:space="preserve">    第四十九条第一款 违反本办法第十二条第一款、第二款规定，用水单位未取得用水指标擅自用水的，由节水管理部门责令限期改正、补缴水费，处2万元以上10万元以下罚款。</w:t>
              </w:r>
            </w:ins>
          </w:p>
        </w:tc>
      </w:tr>
      <w:tr w:rsidR="00381FE5" w:rsidRPr="00475627" w:rsidTr="000A5471">
        <w:trPr>
          <w:cantSplit/>
          <w:trHeight w:val="467"/>
          <w:ins w:id="23" w:author="刘洁" w:date="2020-06-05T10:33:00Z"/>
        </w:trPr>
        <w:tc>
          <w:tcPr>
            <w:tcW w:w="8364" w:type="dxa"/>
            <w:gridSpan w:val="2"/>
            <w:shd w:val="clear" w:color="auto" w:fill="auto"/>
            <w:vAlign w:val="center"/>
          </w:tcPr>
          <w:p w:rsidR="00381FE5" w:rsidRPr="00475627" w:rsidRDefault="00381FE5" w:rsidP="003952B6">
            <w:pPr>
              <w:jc w:val="center"/>
              <w:rPr>
                <w:ins w:id="24" w:author="刘洁" w:date="2020-06-05T10:33:00Z"/>
                <w:rFonts w:ascii="仿宋_GB2312" w:eastAsia="仿宋_GB2312"/>
                <w:b/>
                <w:sz w:val="32"/>
                <w:szCs w:val="32"/>
              </w:rPr>
            </w:pPr>
            <w:ins w:id="25" w:author="刘洁" w:date="2020-06-05T10:33:00Z">
              <w:r w:rsidRPr="00475627">
                <w:rPr>
                  <w:rFonts w:ascii="仿宋_GB2312" w:eastAsia="仿宋_GB2312" w:hint="eastAsia"/>
                  <w:b/>
                  <w:sz w:val="32"/>
                  <w:szCs w:val="32"/>
                </w:rPr>
                <w:t>情  节</w:t>
              </w:r>
            </w:ins>
          </w:p>
        </w:tc>
        <w:tc>
          <w:tcPr>
            <w:tcW w:w="5953" w:type="dxa"/>
            <w:shd w:val="clear" w:color="auto" w:fill="auto"/>
            <w:vAlign w:val="center"/>
          </w:tcPr>
          <w:p w:rsidR="00381FE5" w:rsidRPr="00475627" w:rsidRDefault="00381FE5" w:rsidP="003952B6">
            <w:pPr>
              <w:jc w:val="center"/>
              <w:rPr>
                <w:ins w:id="26" w:author="刘洁" w:date="2020-06-05T10:33:00Z"/>
                <w:rFonts w:ascii="仿宋_GB2312" w:eastAsia="仿宋_GB2312"/>
                <w:b/>
                <w:sz w:val="32"/>
                <w:szCs w:val="32"/>
              </w:rPr>
            </w:pPr>
            <w:ins w:id="27" w:author="刘洁" w:date="2020-06-05T10:33:00Z">
              <w:r w:rsidRPr="00475627">
                <w:rPr>
                  <w:rFonts w:ascii="仿宋_GB2312" w:eastAsia="仿宋_GB2312" w:hint="eastAsia"/>
                  <w:b/>
                  <w:sz w:val="32"/>
                  <w:szCs w:val="32"/>
                </w:rPr>
                <w:t>罚款额</w:t>
              </w:r>
              <w:r w:rsidRPr="00475627">
                <w:rPr>
                  <w:rFonts w:ascii="仿宋_GB2312" w:eastAsia="仿宋_GB2312" w:hint="eastAsia"/>
                  <w:b/>
                  <w:sz w:val="28"/>
                  <w:szCs w:val="32"/>
                </w:rPr>
                <w:t>（万元）</w:t>
              </w:r>
            </w:ins>
          </w:p>
        </w:tc>
      </w:tr>
      <w:tr w:rsidR="00381FE5" w:rsidRPr="00475627" w:rsidTr="000A5471">
        <w:trPr>
          <w:cantSplit/>
          <w:trHeight w:val="547"/>
          <w:ins w:id="28" w:author="刘洁" w:date="2020-06-05T10:33:00Z"/>
        </w:trPr>
        <w:tc>
          <w:tcPr>
            <w:tcW w:w="8364" w:type="dxa"/>
            <w:gridSpan w:val="2"/>
            <w:shd w:val="clear" w:color="auto" w:fill="auto"/>
            <w:vAlign w:val="center"/>
          </w:tcPr>
          <w:p w:rsidR="00381FE5" w:rsidRPr="00475627" w:rsidRDefault="00381FE5" w:rsidP="003952B6">
            <w:pPr>
              <w:jc w:val="center"/>
              <w:rPr>
                <w:ins w:id="29" w:author="刘洁" w:date="2020-06-05T10:33:00Z"/>
                <w:rFonts w:ascii="仿宋_GB2312" w:eastAsia="仿宋_GB2312"/>
                <w:sz w:val="28"/>
                <w:szCs w:val="32"/>
              </w:rPr>
            </w:pPr>
            <w:ins w:id="30" w:author="刘洁" w:date="2020-06-05T10:33:00Z">
              <w:r w:rsidRPr="00475627">
                <w:rPr>
                  <w:rFonts w:ascii="仿宋_GB2312" w:eastAsia="仿宋_GB2312" w:hint="eastAsia"/>
                  <w:sz w:val="28"/>
                  <w:szCs w:val="32"/>
                </w:rPr>
                <w:t>月用水量≤400吨</w:t>
              </w:r>
            </w:ins>
          </w:p>
        </w:tc>
        <w:tc>
          <w:tcPr>
            <w:tcW w:w="5953" w:type="dxa"/>
            <w:shd w:val="clear" w:color="auto" w:fill="auto"/>
            <w:vAlign w:val="center"/>
          </w:tcPr>
          <w:p w:rsidR="00381FE5" w:rsidRPr="00475627" w:rsidRDefault="00381FE5" w:rsidP="003952B6">
            <w:pPr>
              <w:jc w:val="center"/>
              <w:rPr>
                <w:ins w:id="31" w:author="刘洁" w:date="2020-06-05T10:33:00Z"/>
                <w:rFonts w:ascii="仿宋_GB2312" w:eastAsia="仿宋_GB2312"/>
                <w:sz w:val="32"/>
                <w:szCs w:val="32"/>
              </w:rPr>
            </w:pPr>
            <w:ins w:id="32" w:author="刘洁" w:date="2020-06-05T10:33:00Z">
              <w:r w:rsidRPr="00475627">
                <w:rPr>
                  <w:rFonts w:ascii="仿宋_GB2312" w:eastAsia="仿宋_GB2312" w:hint="eastAsia"/>
                  <w:sz w:val="32"/>
                  <w:szCs w:val="32"/>
                </w:rPr>
                <w:t>2≤罚款额≤4</w:t>
              </w:r>
            </w:ins>
          </w:p>
        </w:tc>
      </w:tr>
      <w:tr w:rsidR="00381FE5" w:rsidRPr="00475627" w:rsidTr="000A5471">
        <w:trPr>
          <w:cantSplit/>
          <w:trHeight w:val="627"/>
          <w:ins w:id="33" w:author="刘洁" w:date="2020-06-05T10:33:00Z"/>
        </w:trPr>
        <w:tc>
          <w:tcPr>
            <w:tcW w:w="8364" w:type="dxa"/>
            <w:gridSpan w:val="2"/>
            <w:shd w:val="clear" w:color="auto" w:fill="auto"/>
            <w:vAlign w:val="center"/>
          </w:tcPr>
          <w:p w:rsidR="00381FE5" w:rsidRPr="00475627" w:rsidRDefault="00381FE5" w:rsidP="003952B6">
            <w:pPr>
              <w:jc w:val="center"/>
              <w:rPr>
                <w:ins w:id="34" w:author="刘洁" w:date="2020-06-05T10:33:00Z"/>
                <w:rFonts w:ascii="仿宋_GB2312" w:eastAsia="仿宋_GB2312"/>
                <w:sz w:val="28"/>
                <w:szCs w:val="32"/>
              </w:rPr>
            </w:pPr>
            <w:ins w:id="35" w:author="刘洁" w:date="2020-06-05T10:33:00Z">
              <w:r w:rsidRPr="00475627">
                <w:rPr>
                  <w:rFonts w:ascii="仿宋_GB2312" w:eastAsia="仿宋_GB2312" w:hint="eastAsia"/>
                  <w:sz w:val="28"/>
                  <w:szCs w:val="32"/>
                </w:rPr>
                <w:t>400吨＜月用水量≤2000吨</w:t>
              </w:r>
            </w:ins>
          </w:p>
        </w:tc>
        <w:tc>
          <w:tcPr>
            <w:tcW w:w="5953" w:type="dxa"/>
            <w:shd w:val="clear" w:color="auto" w:fill="auto"/>
            <w:vAlign w:val="center"/>
          </w:tcPr>
          <w:p w:rsidR="00381FE5" w:rsidRPr="00475627" w:rsidRDefault="00381FE5" w:rsidP="003952B6">
            <w:pPr>
              <w:jc w:val="center"/>
              <w:rPr>
                <w:ins w:id="36" w:author="刘洁" w:date="2020-06-05T10:33:00Z"/>
                <w:rFonts w:ascii="仿宋_GB2312" w:eastAsia="仿宋_GB2312"/>
                <w:sz w:val="32"/>
                <w:szCs w:val="32"/>
              </w:rPr>
            </w:pPr>
            <w:ins w:id="37" w:author="刘洁" w:date="2020-06-05T10:33:00Z">
              <w:r w:rsidRPr="00475627">
                <w:rPr>
                  <w:rFonts w:ascii="仿宋_GB2312" w:eastAsia="仿宋_GB2312" w:hint="eastAsia"/>
                  <w:sz w:val="32"/>
                  <w:szCs w:val="32"/>
                </w:rPr>
                <w:t>4＜罚款额≤6</w:t>
              </w:r>
            </w:ins>
          </w:p>
        </w:tc>
      </w:tr>
      <w:tr w:rsidR="00381FE5" w:rsidRPr="00475627" w:rsidTr="000A5471">
        <w:trPr>
          <w:cantSplit/>
          <w:trHeight w:val="551"/>
          <w:ins w:id="38" w:author="刘洁" w:date="2020-06-05T10:33:00Z"/>
        </w:trPr>
        <w:tc>
          <w:tcPr>
            <w:tcW w:w="8364" w:type="dxa"/>
            <w:gridSpan w:val="2"/>
            <w:shd w:val="clear" w:color="auto" w:fill="auto"/>
            <w:vAlign w:val="center"/>
          </w:tcPr>
          <w:p w:rsidR="00381FE5" w:rsidRPr="00475627" w:rsidRDefault="00381FE5" w:rsidP="003952B6">
            <w:pPr>
              <w:jc w:val="center"/>
              <w:rPr>
                <w:ins w:id="39" w:author="刘洁" w:date="2020-06-05T10:33:00Z"/>
                <w:rFonts w:ascii="仿宋_GB2312" w:eastAsia="仿宋_GB2312"/>
                <w:sz w:val="28"/>
                <w:szCs w:val="32"/>
              </w:rPr>
            </w:pPr>
            <w:ins w:id="40" w:author="刘洁" w:date="2020-06-05T10:33:00Z">
              <w:r w:rsidRPr="00475627">
                <w:rPr>
                  <w:rFonts w:ascii="仿宋_GB2312" w:eastAsia="仿宋_GB2312" w:hint="eastAsia"/>
                  <w:sz w:val="28"/>
                  <w:szCs w:val="32"/>
                </w:rPr>
                <w:t>2000吨＜月用水量≤4000吨</w:t>
              </w:r>
            </w:ins>
          </w:p>
        </w:tc>
        <w:tc>
          <w:tcPr>
            <w:tcW w:w="5953" w:type="dxa"/>
            <w:shd w:val="clear" w:color="auto" w:fill="auto"/>
            <w:vAlign w:val="center"/>
          </w:tcPr>
          <w:p w:rsidR="00381FE5" w:rsidRPr="00475627" w:rsidRDefault="00381FE5" w:rsidP="003952B6">
            <w:pPr>
              <w:jc w:val="center"/>
              <w:rPr>
                <w:ins w:id="41" w:author="刘洁" w:date="2020-06-05T10:33:00Z"/>
                <w:rFonts w:ascii="仿宋_GB2312" w:eastAsia="仿宋_GB2312"/>
                <w:sz w:val="32"/>
                <w:szCs w:val="32"/>
              </w:rPr>
            </w:pPr>
            <w:ins w:id="42" w:author="刘洁" w:date="2020-06-05T10:33:00Z">
              <w:r w:rsidRPr="00475627">
                <w:rPr>
                  <w:rFonts w:ascii="仿宋_GB2312" w:eastAsia="仿宋_GB2312" w:hint="eastAsia"/>
                  <w:sz w:val="32"/>
                  <w:szCs w:val="32"/>
                </w:rPr>
                <w:t>6＜罚款额≤8</w:t>
              </w:r>
            </w:ins>
          </w:p>
        </w:tc>
      </w:tr>
      <w:tr w:rsidR="00381FE5" w:rsidRPr="00475627" w:rsidTr="000A5471">
        <w:trPr>
          <w:cantSplit/>
          <w:trHeight w:val="552"/>
          <w:ins w:id="43" w:author="刘洁" w:date="2020-06-05T10:33:00Z"/>
        </w:trPr>
        <w:tc>
          <w:tcPr>
            <w:tcW w:w="8364" w:type="dxa"/>
            <w:gridSpan w:val="2"/>
            <w:shd w:val="clear" w:color="auto" w:fill="auto"/>
            <w:vAlign w:val="center"/>
          </w:tcPr>
          <w:p w:rsidR="00381FE5" w:rsidRPr="00475627" w:rsidRDefault="00381FE5" w:rsidP="003952B6">
            <w:pPr>
              <w:jc w:val="center"/>
              <w:rPr>
                <w:ins w:id="44" w:author="刘洁" w:date="2020-06-05T10:33:00Z"/>
                <w:rFonts w:ascii="仿宋_GB2312" w:eastAsia="仿宋_GB2312"/>
                <w:sz w:val="28"/>
                <w:szCs w:val="32"/>
              </w:rPr>
            </w:pPr>
            <w:ins w:id="45" w:author="刘洁" w:date="2020-06-05T10:33:00Z">
              <w:r w:rsidRPr="00475627">
                <w:rPr>
                  <w:rFonts w:ascii="仿宋_GB2312" w:eastAsia="仿宋_GB2312" w:hint="eastAsia"/>
                  <w:sz w:val="28"/>
                  <w:szCs w:val="32"/>
                </w:rPr>
                <w:t>4000吨＜月用水量</w:t>
              </w:r>
            </w:ins>
          </w:p>
        </w:tc>
        <w:tc>
          <w:tcPr>
            <w:tcW w:w="5953" w:type="dxa"/>
            <w:shd w:val="clear" w:color="auto" w:fill="auto"/>
            <w:vAlign w:val="center"/>
          </w:tcPr>
          <w:p w:rsidR="00381FE5" w:rsidRPr="00475627" w:rsidRDefault="00381FE5" w:rsidP="003952B6">
            <w:pPr>
              <w:jc w:val="center"/>
              <w:rPr>
                <w:ins w:id="46" w:author="刘洁" w:date="2020-06-05T10:33:00Z"/>
                <w:rFonts w:ascii="仿宋_GB2312" w:eastAsia="仿宋_GB2312"/>
                <w:sz w:val="32"/>
                <w:szCs w:val="32"/>
              </w:rPr>
            </w:pPr>
            <w:ins w:id="47" w:author="刘洁" w:date="2020-06-05T10:33:00Z">
              <w:r w:rsidRPr="00475627">
                <w:rPr>
                  <w:rFonts w:ascii="仿宋_GB2312" w:eastAsia="仿宋_GB2312" w:hint="eastAsia"/>
                  <w:sz w:val="32"/>
                  <w:szCs w:val="32"/>
                </w:rPr>
                <w:t>8＜罚款额≤10</w:t>
              </w:r>
            </w:ins>
          </w:p>
        </w:tc>
      </w:tr>
    </w:tbl>
    <w:p w:rsidR="00381FE5" w:rsidRPr="00475627" w:rsidRDefault="00381FE5" w:rsidP="00381FE5">
      <w:pPr>
        <w:jc w:val="center"/>
        <w:rPr>
          <w:ins w:id="48" w:author="刘洁" w:date="2020-06-05T10:33:00Z"/>
          <w:rFonts w:ascii="仿宋_GB2312" w:eastAsia="仿宋_GB2312"/>
          <w:sz w:val="32"/>
        </w:rPr>
      </w:pPr>
      <w:ins w:id="49" w:author="刘洁" w:date="2020-06-05T10:33:00Z">
        <w:r w:rsidRPr="00475627">
          <w:rPr>
            <w:rFonts w:ascii="仿宋_GB2312" w:eastAsia="仿宋_GB2312" w:hint="eastAsia"/>
            <w:sz w:val="32"/>
          </w:rPr>
          <w:lastRenderedPageBreak/>
          <w:t>2、用水单位未取得临时用水指标或者超过批准期限用水</w:t>
        </w:r>
      </w:ins>
    </w:p>
    <w:tbl>
      <w:tblPr>
        <w:tblW w:w="14347" w:type="dxa"/>
        <w:tblInd w:w="-34" w:type="dxa"/>
        <w:tblLook w:val="04A0" w:firstRow="1" w:lastRow="0" w:firstColumn="1" w:lastColumn="0" w:noHBand="0" w:noVBand="1"/>
      </w:tblPr>
      <w:tblGrid>
        <w:gridCol w:w="2694"/>
        <w:gridCol w:w="5386"/>
        <w:gridCol w:w="6267"/>
      </w:tblGrid>
      <w:tr w:rsidR="00381FE5" w:rsidRPr="00475627" w:rsidTr="003952B6">
        <w:trPr>
          <w:trHeight w:val="504"/>
          <w:ins w:id="50" w:author="刘洁" w:date="2020-06-05T10:33:00Z"/>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FE5" w:rsidRPr="00475627" w:rsidRDefault="00381FE5" w:rsidP="003952B6">
            <w:pPr>
              <w:widowControl/>
              <w:jc w:val="center"/>
              <w:rPr>
                <w:ins w:id="51" w:author="刘洁" w:date="2020-06-05T10:33:00Z"/>
                <w:rFonts w:ascii="仿宋_GB2312" w:eastAsia="仿宋_GB2312" w:hAnsi="宋体" w:cs="宋体"/>
                <w:b/>
                <w:bCs/>
                <w:kern w:val="0"/>
                <w:sz w:val="28"/>
                <w:szCs w:val="28"/>
              </w:rPr>
            </w:pPr>
            <w:ins w:id="52" w:author="刘洁" w:date="2020-06-05T10:33:00Z">
              <w:r w:rsidRPr="00475627">
                <w:rPr>
                  <w:rFonts w:ascii="仿宋_GB2312" w:eastAsia="仿宋_GB2312" w:hAnsi="宋体" w:cs="宋体" w:hint="eastAsia"/>
                  <w:b/>
                  <w:bCs/>
                  <w:kern w:val="0"/>
                  <w:sz w:val="28"/>
                  <w:szCs w:val="28"/>
                </w:rPr>
                <w:t>违法行为</w:t>
              </w:r>
            </w:ins>
          </w:p>
        </w:tc>
        <w:tc>
          <w:tcPr>
            <w:tcW w:w="5386" w:type="dxa"/>
            <w:tcBorders>
              <w:top w:val="single" w:sz="4" w:space="0" w:color="auto"/>
              <w:left w:val="nil"/>
              <w:bottom w:val="single" w:sz="4" w:space="0" w:color="auto"/>
              <w:right w:val="nil"/>
            </w:tcBorders>
            <w:shd w:val="clear" w:color="auto" w:fill="auto"/>
            <w:noWrap/>
            <w:vAlign w:val="center"/>
            <w:hideMark/>
          </w:tcPr>
          <w:p w:rsidR="00381FE5" w:rsidRPr="00475627" w:rsidRDefault="00381FE5" w:rsidP="003952B6">
            <w:pPr>
              <w:widowControl/>
              <w:jc w:val="center"/>
              <w:rPr>
                <w:ins w:id="53" w:author="刘洁" w:date="2020-06-05T10:33:00Z"/>
                <w:rFonts w:ascii="仿宋_GB2312" w:eastAsia="仿宋_GB2312" w:hAnsi="宋体" w:cs="宋体"/>
                <w:b/>
                <w:bCs/>
                <w:kern w:val="0"/>
                <w:sz w:val="28"/>
                <w:szCs w:val="28"/>
              </w:rPr>
            </w:pPr>
            <w:ins w:id="54" w:author="刘洁" w:date="2020-06-05T10:33:00Z">
              <w:r w:rsidRPr="00475627">
                <w:rPr>
                  <w:rFonts w:ascii="仿宋_GB2312" w:eastAsia="仿宋_GB2312" w:hAnsi="宋体" w:cs="宋体" w:hint="eastAsia"/>
                  <w:b/>
                  <w:bCs/>
                  <w:kern w:val="0"/>
                  <w:sz w:val="28"/>
                  <w:szCs w:val="28"/>
                </w:rPr>
                <w:t>违反条款</w:t>
              </w:r>
            </w:ins>
          </w:p>
        </w:tc>
        <w:tc>
          <w:tcPr>
            <w:tcW w:w="626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5" w:author="刘洁" w:date="2020-06-05T10:33:00Z"/>
                <w:rFonts w:ascii="仿宋_GB2312" w:eastAsia="仿宋_GB2312" w:hAnsi="宋体" w:cs="宋体"/>
                <w:b/>
                <w:bCs/>
                <w:kern w:val="0"/>
                <w:sz w:val="28"/>
                <w:szCs w:val="28"/>
              </w:rPr>
            </w:pPr>
            <w:ins w:id="56" w:author="刘洁" w:date="2020-06-05T10:33:00Z">
              <w:r w:rsidRPr="00475627">
                <w:rPr>
                  <w:rFonts w:ascii="仿宋_GB2312" w:eastAsia="仿宋_GB2312" w:hAnsi="宋体" w:cs="宋体" w:hint="eastAsia"/>
                  <w:b/>
                  <w:bCs/>
                  <w:kern w:val="0"/>
                  <w:sz w:val="28"/>
                  <w:szCs w:val="28"/>
                </w:rPr>
                <w:t>处罚条款</w:t>
              </w:r>
            </w:ins>
          </w:p>
        </w:tc>
      </w:tr>
      <w:tr w:rsidR="00381FE5" w:rsidRPr="00475627" w:rsidTr="003952B6">
        <w:trPr>
          <w:trHeight w:val="3276"/>
          <w:ins w:id="57" w:author="刘洁" w:date="2020-06-05T10:33:00Z"/>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58" w:author="刘洁" w:date="2020-06-05T10:33:00Z"/>
                <w:rFonts w:ascii="仿宋_GB2312" w:eastAsia="仿宋_GB2312" w:hAnsi="宋体" w:cs="宋体"/>
                <w:kern w:val="0"/>
                <w:sz w:val="24"/>
                <w:szCs w:val="28"/>
              </w:rPr>
            </w:pPr>
            <w:ins w:id="59" w:author="刘洁" w:date="2020-06-05T10:33:00Z">
              <w:r w:rsidRPr="00475627">
                <w:rPr>
                  <w:rFonts w:ascii="仿宋_GB2312" w:eastAsia="仿宋_GB2312" w:hAnsi="宋体" w:cs="宋体" w:hint="eastAsia"/>
                  <w:kern w:val="0"/>
                  <w:sz w:val="24"/>
                  <w:szCs w:val="28"/>
                </w:rPr>
                <w:t>用水单位未取得临时用水指标或者超过批准期限用水</w:t>
              </w:r>
            </w:ins>
          </w:p>
        </w:tc>
        <w:tc>
          <w:tcPr>
            <w:tcW w:w="5386" w:type="dxa"/>
            <w:tcBorders>
              <w:top w:val="nil"/>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60" w:author="刘洁" w:date="2020-06-05T10:33:00Z"/>
                <w:rFonts w:ascii="仿宋_GB2312" w:eastAsia="仿宋_GB2312" w:hAnsi="宋体" w:cs="宋体"/>
                <w:kern w:val="0"/>
                <w:sz w:val="24"/>
                <w:szCs w:val="28"/>
              </w:rPr>
            </w:pPr>
            <w:ins w:id="61" w:author="刘洁" w:date="2020-06-05T10:33:00Z">
              <w:r w:rsidRPr="00475627">
                <w:rPr>
                  <w:rFonts w:ascii="仿宋_GB2312" w:eastAsia="仿宋_GB2312" w:hAnsi="宋体" w:cs="宋体" w:hint="eastAsia"/>
                  <w:kern w:val="0"/>
                  <w:sz w:val="24"/>
                  <w:szCs w:val="28"/>
                </w:rPr>
                <w:t>《北京市节约用水办法》</w:t>
              </w:r>
              <w:r w:rsidRPr="00475627">
                <w:rPr>
                  <w:rFonts w:ascii="仿宋_GB2312" w:eastAsia="仿宋_GB2312" w:hAnsi="宋体" w:cs="宋体" w:hint="eastAsia"/>
                  <w:kern w:val="0"/>
                  <w:sz w:val="24"/>
                  <w:szCs w:val="28"/>
                </w:rPr>
                <w:br/>
                <w:t xml:space="preserve">    第十二条第三款 工程施工、园林绿化、环境卫生等需要临时用水的，应当向节水管理部门申请临时用水指标。</w:t>
              </w:r>
              <w:r w:rsidRPr="00475627">
                <w:rPr>
                  <w:rFonts w:ascii="仿宋_GB2312" w:eastAsia="仿宋_GB2312" w:hAnsi="宋体" w:cs="宋体" w:hint="eastAsia"/>
                  <w:kern w:val="0"/>
                  <w:sz w:val="24"/>
                  <w:szCs w:val="28"/>
                </w:rPr>
                <w:br/>
                <w:t>《北京市实施</w:t>
              </w:r>
            </w:ins>
            <w:ins w:id="62" w:author="刘洁" w:date="2020-06-05T10:34:00Z">
              <w:r>
                <w:rPr>
                  <w:rFonts w:ascii="仿宋_GB2312" w:eastAsia="仿宋_GB2312" w:hAnsi="宋体" w:cs="宋体" w:hint="eastAsia"/>
                  <w:kern w:val="0"/>
                  <w:sz w:val="24"/>
                  <w:szCs w:val="28"/>
                </w:rPr>
                <w:t>&lt;</w:t>
              </w:r>
            </w:ins>
            <w:ins w:id="63" w:author="刘洁" w:date="2020-06-05T10:33:00Z">
              <w:r w:rsidRPr="00475627">
                <w:rPr>
                  <w:rFonts w:ascii="仿宋_GB2312" w:eastAsia="仿宋_GB2312" w:hAnsi="宋体" w:cs="宋体" w:hint="eastAsia"/>
                  <w:kern w:val="0"/>
                  <w:sz w:val="24"/>
                  <w:szCs w:val="28"/>
                </w:rPr>
                <w:t>中华人民共和国水法</w:t>
              </w:r>
            </w:ins>
            <w:ins w:id="64" w:author="刘洁" w:date="2020-06-05T10:34:00Z">
              <w:r>
                <w:rPr>
                  <w:rFonts w:ascii="仿宋_GB2312" w:eastAsia="仿宋_GB2312" w:hAnsi="宋体" w:cs="宋体" w:hint="eastAsia"/>
                  <w:kern w:val="0"/>
                  <w:sz w:val="24"/>
                  <w:szCs w:val="28"/>
                </w:rPr>
                <w:t>&gt;</w:t>
              </w:r>
            </w:ins>
            <w:ins w:id="65" w:author="刘洁" w:date="2020-06-05T10:33:00Z">
              <w:r w:rsidRPr="00475627">
                <w:rPr>
                  <w:rFonts w:ascii="仿宋_GB2312" w:eastAsia="仿宋_GB2312" w:hAnsi="宋体" w:cs="宋体" w:hint="eastAsia"/>
                  <w:kern w:val="0"/>
                  <w:sz w:val="24"/>
                  <w:szCs w:val="28"/>
                </w:rPr>
                <w:t>办法》</w:t>
              </w:r>
              <w:r w:rsidRPr="00475627">
                <w:rPr>
                  <w:rFonts w:ascii="仿宋_GB2312" w:eastAsia="仿宋_GB2312" w:hAnsi="宋体" w:cs="宋体" w:hint="eastAsia"/>
                  <w:kern w:val="0"/>
                  <w:sz w:val="24"/>
                  <w:szCs w:val="28"/>
                </w:rPr>
                <w:br/>
                <w:t xml:space="preserve">    第五十四条 工程施工、园林绿化、环境卫生等需要临时用水的，应当向水行政主管部门申请临时用水指标；在再生水输配水管线覆盖范围内的，应当使用再生水。</w:t>
              </w:r>
            </w:ins>
          </w:p>
        </w:tc>
        <w:tc>
          <w:tcPr>
            <w:tcW w:w="6267" w:type="dxa"/>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66" w:author="刘洁" w:date="2020-06-05T10:33:00Z"/>
                <w:rFonts w:ascii="仿宋_GB2312" w:eastAsia="仿宋_GB2312" w:hAnsi="宋体" w:cs="宋体"/>
                <w:kern w:val="0"/>
                <w:sz w:val="24"/>
                <w:szCs w:val="28"/>
              </w:rPr>
            </w:pPr>
            <w:ins w:id="67" w:author="刘洁" w:date="2020-06-05T10:33:00Z">
              <w:r w:rsidRPr="00475627">
                <w:rPr>
                  <w:rFonts w:ascii="仿宋_GB2312" w:eastAsia="仿宋_GB2312" w:hAnsi="宋体" w:cs="宋体" w:hint="eastAsia"/>
                  <w:kern w:val="0"/>
                  <w:sz w:val="24"/>
                  <w:szCs w:val="28"/>
                </w:rPr>
                <w:t>《北京市节约用水办法》</w:t>
              </w:r>
              <w:r w:rsidRPr="00475627">
                <w:rPr>
                  <w:rFonts w:ascii="仿宋_GB2312" w:eastAsia="仿宋_GB2312" w:hAnsi="宋体" w:cs="宋体" w:hint="eastAsia"/>
                  <w:kern w:val="0"/>
                  <w:sz w:val="24"/>
                  <w:szCs w:val="28"/>
                </w:rPr>
                <w:br/>
                <w:t xml:space="preserve">    第四十九条第二款 违反本办法第十二条第三款规定，用水单位未取得临时用水指标或者超过批准期限用水的，由节水管理部门责令限期改正，处5万元以下罚款。</w:t>
              </w:r>
              <w:r w:rsidRPr="00475627">
                <w:rPr>
                  <w:rFonts w:ascii="仿宋_GB2312" w:eastAsia="仿宋_GB2312" w:hAnsi="宋体" w:cs="宋体" w:hint="eastAsia"/>
                  <w:kern w:val="0"/>
                  <w:sz w:val="24"/>
                  <w:szCs w:val="28"/>
                </w:rPr>
                <w:br/>
                <w:t>《北京市实施</w:t>
              </w:r>
            </w:ins>
            <w:ins w:id="68" w:author="刘洁" w:date="2020-06-05T10:34:00Z">
              <w:r>
                <w:rPr>
                  <w:rFonts w:ascii="仿宋_GB2312" w:eastAsia="仿宋_GB2312" w:hAnsi="宋体" w:cs="宋体" w:hint="eastAsia"/>
                  <w:kern w:val="0"/>
                  <w:sz w:val="24"/>
                  <w:szCs w:val="28"/>
                </w:rPr>
                <w:t>&lt;</w:t>
              </w:r>
            </w:ins>
            <w:ins w:id="69" w:author="刘洁" w:date="2020-06-05T10:33:00Z">
              <w:r w:rsidRPr="00475627">
                <w:rPr>
                  <w:rFonts w:ascii="仿宋_GB2312" w:eastAsia="仿宋_GB2312" w:hAnsi="宋体" w:cs="宋体" w:hint="eastAsia"/>
                  <w:kern w:val="0"/>
                  <w:sz w:val="24"/>
                  <w:szCs w:val="28"/>
                </w:rPr>
                <w:t>中华人民共和国水法</w:t>
              </w:r>
            </w:ins>
            <w:ins w:id="70" w:author="刘洁" w:date="2020-06-05T10:34:00Z">
              <w:r>
                <w:rPr>
                  <w:rFonts w:ascii="仿宋_GB2312" w:eastAsia="仿宋_GB2312" w:hAnsi="宋体" w:cs="宋体" w:hint="eastAsia"/>
                  <w:kern w:val="0"/>
                  <w:sz w:val="24"/>
                  <w:szCs w:val="28"/>
                </w:rPr>
                <w:t>&gt;</w:t>
              </w:r>
            </w:ins>
            <w:ins w:id="71" w:author="刘洁" w:date="2020-06-05T10:33:00Z">
              <w:r w:rsidRPr="00475627">
                <w:rPr>
                  <w:rFonts w:ascii="仿宋_GB2312" w:eastAsia="仿宋_GB2312" w:hAnsi="宋体" w:cs="宋体" w:hint="eastAsia"/>
                  <w:kern w:val="0"/>
                  <w:sz w:val="24"/>
                  <w:szCs w:val="28"/>
                </w:rPr>
                <w:t>办法》</w:t>
              </w:r>
              <w:r w:rsidRPr="00475627">
                <w:rPr>
                  <w:rFonts w:ascii="仿宋_GB2312" w:eastAsia="仿宋_GB2312" w:hAnsi="宋体" w:cs="宋体" w:hint="eastAsia"/>
                  <w:kern w:val="0"/>
                  <w:sz w:val="24"/>
                  <w:szCs w:val="28"/>
                </w:rPr>
                <w:br/>
                <w:t xml:space="preserve">    </w:t>
              </w:r>
              <w:r>
                <w:rPr>
                  <w:rFonts w:ascii="仿宋_GB2312" w:eastAsia="仿宋_GB2312" w:hAnsi="宋体" w:cs="宋体" w:hint="eastAsia"/>
                  <w:kern w:val="0"/>
                  <w:sz w:val="24"/>
                  <w:szCs w:val="28"/>
                </w:rPr>
                <w:t>第六十</w:t>
              </w:r>
            </w:ins>
            <w:ins w:id="72" w:author="刘洁" w:date="2020-06-05T16:20:00Z">
              <w:r>
                <w:rPr>
                  <w:rFonts w:ascii="仿宋_GB2312" w:eastAsia="仿宋_GB2312" w:hAnsi="宋体" w:cs="宋体" w:hint="eastAsia"/>
                  <w:kern w:val="0"/>
                  <w:sz w:val="24"/>
                  <w:szCs w:val="28"/>
                </w:rPr>
                <w:t>四</w:t>
              </w:r>
            </w:ins>
            <w:ins w:id="73" w:author="刘洁" w:date="2020-06-05T10:33:00Z">
              <w:r w:rsidRPr="00475627">
                <w:rPr>
                  <w:rFonts w:ascii="仿宋_GB2312" w:eastAsia="仿宋_GB2312" w:hAnsi="宋体" w:cs="宋体" w:hint="eastAsia"/>
                  <w:kern w:val="0"/>
                  <w:sz w:val="24"/>
                  <w:szCs w:val="28"/>
                </w:rPr>
                <w:t>条 违反本办法第五十四条规定，未取得临时用水指标用水的，责令停止违法行为，限期补办手续，并处5万元以下的罚款。</w:t>
              </w:r>
            </w:ins>
          </w:p>
        </w:tc>
      </w:tr>
      <w:tr w:rsidR="00381FE5" w:rsidRPr="00475627" w:rsidTr="003952B6">
        <w:trPr>
          <w:trHeight w:val="680"/>
          <w:ins w:id="74"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1FE5" w:rsidRPr="00475627" w:rsidRDefault="00381FE5" w:rsidP="003952B6">
            <w:pPr>
              <w:jc w:val="center"/>
              <w:rPr>
                <w:ins w:id="75" w:author="刘洁" w:date="2020-06-05T10:33:00Z"/>
                <w:rFonts w:ascii="仿宋_GB2312" w:eastAsia="仿宋_GB2312"/>
                <w:b/>
                <w:sz w:val="32"/>
                <w:szCs w:val="32"/>
              </w:rPr>
            </w:pPr>
            <w:ins w:id="76" w:author="刘洁" w:date="2020-06-05T10:33:00Z">
              <w:r w:rsidRPr="00475627">
                <w:rPr>
                  <w:rFonts w:ascii="仿宋_GB2312" w:eastAsia="仿宋_GB2312" w:hint="eastAsia"/>
                  <w:b/>
                  <w:sz w:val="32"/>
                  <w:szCs w:val="32"/>
                </w:rPr>
                <w:t>情  节</w:t>
              </w:r>
            </w:ins>
          </w:p>
        </w:tc>
        <w:tc>
          <w:tcPr>
            <w:tcW w:w="6267" w:type="dxa"/>
            <w:tcBorders>
              <w:top w:val="single" w:sz="4" w:space="0" w:color="auto"/>
              <w:left w:val="nil"/>
              <w:bottom w:val="single" w:sz="4" w:space="0" w:color="auto"/>
              <w:right w:val="single" w:sz="4" w:space="0" w:color="auto"/>
            </w:tcBorders>
            <w:shd w:val="clear" w:color="auto" w:fill="auto"/>
            <w:noWrap/>
            <w:vAlign w:val="center"/>
            <w:hideMark/>
          </w:tcPr>
          <w:p w:rsidR="00381FE5" w:rsidRPr="00475627" w:rsidRDefault="00381FE5" w:rsidP="003952B6">
            <w:pPr>
              <w:jc w:val="center"/>
              <w:rPr>
                <w:ins w:id="77" w:author="刘洁" w:date="2020-06-05T10:33:00Z"/>
                <w:rFonts w:ascii="仿宋_GB2312" w:eastAsia="仿宋_GB2312"/>
                <w:b/>
                <w:sz w:val="32"/>
                <w:szCs w:val="32"/>
              </w:rPr>
            </w:pPr>
            <w:ins w:id="78" w:author="刘洁" w:date="2020-06-05T10:33:00Z">
              <w:r w:rsidRPr="00475627">
                <w:rPr>
                  <w:rFonts w:ascii="仿宋_GB2312" w:eastAsia="仿宋_GB2312" w:hint="eastAsia"/>
                  <w:b/>
                  <w:sz w:val="32"/>
                  <w:szCs w:val="32"/>
                </w:rPr>
                <w:t>罚款额</w:t>
              </w:r>
              <w:r w:rsidRPr="00475627">
                <w:rPr>
                  <w:rFonts w:ascii="仿宋_GB2312" w:eastAsia="仿宋_GB2312" w:hint="eastAsia"/>
                  <w:b/>
                  <w:sz w:val="28"/>
                  <w:szCs w:val="32"/>
                </w:rPr>
                <w:t>（万元）</w:t>
              </w:r>
            </w:ins>
          </w:p>
        </w:tc>
      </w:tr>
      <w:tr w:rsidR="00381FE5" w:rsidRPr="00475627" w:rsidTr="003952B6">
        <w:trPr>
          <w:trHeight w:val="680"/>
          <w:ins w:id="79"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80" w:author="刘洁" w:date="2020-06-05T10:33:00Z"/>
                <w:rFonts w:ascii="仿宋_GB2312" w:eastAsia="仿宋_GB2312"/>
                <w:sz w:val="32"/>
                <w:szCs w:val="32"/>
              </w:rPr>
            </w:pPr>
            <w:ins w:id="81" w:author="刘洁" w:date="2020-06-05T10:33:00Z">
              <w:r w:rsidRPr="00475627">
                <w:rPr>
                  <w:rFonts w:ascii="仿宋_GB2312" w:eastAsia="仿宋_GB2312" w:hAnsi="宋体" w:cs="宋体" w:hint="eastAsia"/>
                  <w:kern w:val="0"/>
                  <w:sz w:val="28"/>
                  <w:szCs w:val="32"/>
                </w:rPr>
                <w:t>擅自用水量≤0.5万吨</w:t>
              </w:r>
            </w:ins>
          </w:p>
        </w:tc>
        <w:tc>
          <w:tcPr>
            <w:tcW w:w="6267" w:type="dxa"/>
            <w:tcBorders>
              <w:top w:val="single" w:sz="4" w:space="0" w:color="auto"/>
              <w:left w:val="nil"/>
              <w:bottom w:val="single" w:sz="4" w:space="0" w:color="auto"/>
              <w:right w:val="single" w:sz="4" w:space="0" w:color="auto"/>
            </w:tcBorders>
            <w:shd w:val="clear" w:color="auto" w:fill="auto"/>
            <w:noWrap/>
            <w:vAlign w:val="center"/>
          </w:tcPr>
          <w:p w:rsidR="00381FE5" w:rsidRPr="00475627" w:rsidRDefault="00381FE5" w:rsidP="003952B6">
            <w:pPr>
              <w:widowControl/>
              <w:jc w:val="center"/>
              <w:rPr>
                <w:ins w:id="82" w:author="刘洁" w:date="2020-06-05T10:33:00Z"/>
                <w:rFonts w:ascii="仿宋_GB2312" w:eastAsia="仿宋_GB2312"/>
                <w:sz w:val="32"/>
                <w:szCs w:val="32"/>
              </w:rPr>
            </w:pPr>
            <w:ins w:id="83" w:author="刘洁" w:date="2020-06-05T10:33:00Z">
              <w:r w:rsidRPr="00475627">
                <w:rPr>
                  <w:rFonts w:ascii="仿宋_GB2312" w:eastAsia="仿宋_GB2312" w:hint="eastAsia"/>
                  <w:sz w:val="32"/>
                  <w:szCs w:val="32"/>
                </w:rPr>
                <w:t>罚款额≤1</w:t>
              </w:r>
            </w:ins>
          </w:p>
        </w:tc>
      </w:tr>
      <w:tr w:rsidR="00381FE5" w:rsidRPr="00475627" w:rsidTr="003952B6">
        <w:trPr>
          <w:trHeight w:val="680"/>
          <w:ins w:id="84"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85" w:author="刘洁" w:date="2020-06-05T10:33:00Z"/>
                <w:rFonts w:ascii="仿宋_GB2312" w:eastAsia="仿宋_GB2312"/>
                <w:sz w:val="32"/>
                <w:szCs w:val="32"/>
              </w:rPr>
            </w:pPr>
            <w:ins w:id="86" w:author="刘洁" w:date="2020-06-05T10:33:00Z">
              <w:r w:rsidRPr="00475627">
                <w:rPr>
                  <w:rFonts w:ascii="仿宋_GB2312" w:eastAsia="仿宋_GB2312" w:hAnsi="宋体" w:cs="宋体" w:hint="eastAsia"/>
                  <w:kern w:val="0"/>
                  <w:sz w:val="28"/>
                  <w:szCs w:val="32"/>
                </w:rPr>
                <w:t>0.5万吨＜擅自用水量≤1万吨</w:t>
              </w:r>
            </w:ins>
          </w:p>
        </w:tc>
        <w:tc>
          <w:tcPr>
            <w:tcW w:w="6267" w:type="dxa"/>
            <w:tcBorders>
              <w:top w:val="single" w:sz="4" w:space="0" w:color="auto"/>
              <w:left w:val="nil"/>
              <w:bottom w:val="single" w:sz="4" w:space="0" w:color="auto"/>
              <w:right w:val="single" w:sz="4" w:space="0" w:color="auto"/>
            </w:tcBorders>
            <w:shd w:val="clear" w:color="auto" w:fill="auto"/>
            <w:noWrap/>
            <w:vAlign w:val="center"/>
          </w:tcPr>
          <w:p w:rsidR="00381FE5" w:rsidRPr="00475627" w:rsidRDefault="00381FE5" w:rsidP="003952B6">
            <w:pPr>
              <w:widowControl/>
              <w:jc w:val="center"/>
              <w:rPr>
                <w:ins w:id="87" w:author="刘洁" w:date="2020-06-05T10:33:00Z"/>
                <w:rFonts w:ascii="仿宋_GB2312" w:eastAsia="仿宋_GB2312"/>
                <w:sz w:val="32"/>
                <w:szCs w:val="32"/>
              </w:rPr>
            </w:pPr>
            <w:ins w:id="88" w:author="刘洁" w:date="2020-06-05T10:33:00Z">
              <w:r w:rsidRPr="00475627">
                <w:rPr>
                  <w:rFonts w:ascii="仿宋_GB2312" w:eastAsia="仿宋_GB2312" w:hint="eastAsia"/>
                  <w:sz w:val="32"/>
                  <w:szCs w:val="32"/>
                </w:rPr>
                <w:t>1＜罚款额≤2</w:t>
              </w:r>
            </w:ins>
          </w:p>
        </w:tc>
      </w:tr>
      <w:tr w:rsidR="00381FE5" w:rsidRPr="00475627" w:rsidTr="003952B6">
        <w:trPr>
          <w:trHeight w:val="680"/>
          <w:ins w:id="89"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90" w:author="刘洁" w:date="2020-06-05T10:33:00Z"/>
                <w:rFonts w:ascii="仿宋_GB2312" w:eastAsia="仿宋_GB2312"/>
                <w:sz w:val="32"/>
                <w:szCs w:val="32"/>
              </w:rPr>
            </w:pPr>
            <w:ins w:id="91" w:author="刘洁" w:date="2020-06-05T10:33:00Z">
              <w:r w:rsidRPr="00475627">
                <w:rPr>
                  <w:rFonts w:ascii="仿宋_GB2312" w:eastAsia="仿宋_GB2312" w:hAnsi="宋体" w:cs="宋体" w:hint="eastAsia"/>
                  <w:kern w:val="0"/>
                  <w:sz w:val="28"/>
                  <w:szCs w:val="32"/>
                </w:rPr>
                <w:t>1万吨＜擅自用水量≤3万吨</w:t>
              </w:r>
            </w:ins>
          </w:p>
        </w:tc>
        <w:tc>
          <w:tcPr>
            <w:tcW w:w="6267" w:type="dxa"/>
            <w:tcBorders>
              <w:top w:val="single" w:sz="4" w:space="0" w:color="auto"/>
              <w:left w:val="nil"/>
              <w:bottom w:val="single" w:sz="4" w:space="0" w:color="auto"/>
              <w:right w:val="single" w:sz="4" w:space="0" w:color="auto"/>
            </w:tcBorders>
            <w:shd w:val="clear" w:color="auto" w:fill="auto"/>
            <w:noWrap/>
            <w:vAlign w:val="center"/>
          </w:tcPr>
          <w:p w:rsidR="00381FE5" w:rsidRPr="00475627" w:rsidRDefault="00381FE5" w:rsidP="003952B6">
            <w:pPr>
              <w:widowControl/>
              <w:jc w:val="center"/>
              <w:rPr>
                <w:ins w:id="92" w:author="刘洁" w:date="2020-06-05T10:33:00Z"/>
                <w:rFonts w:ascii="仿宋_GB2312" w:eastAsia="仿宋_GB2312"/>
                <w:sz w:val="32"/>
                <w:szCs w:val="32"/>
              </w:rPr>
            </w:pPr>
            <w:ins w:id="93" w:author="刘洁" w:date="2020-06-05T10:33:00Z">
              <w:r w:rsidRPr="00475627">
                <w:rPr>
                  <w:rFonts w:ascii="仿宋_GB2312" w:eastAsia="仿宋_GB2312" w:hint="eastAsia"/>
                  <w:sz w:val="32"/>
                  <w:szCs w:val="32"/>
                </w:rPr>
                <w:t>2＜罚款额≤3</w:t>
              </w:r>
            </w:ins>
          </w:p>
        </w:tc>
      </w:tr>
      <w:tr w:rsidR="00381FE5" w:rsidRPr="00475627" w:rsidTr="003952B6">
        <w:trPr>
          <w:trHeight w:val="680"/>
          <w:ins w:id="94"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95" w:author="刘洁" w:date="2020-06-05T10:33:00Z"/>
                <w:rFonts w:ascii="仿宋_GB2312" w:eastAsia="仿宋_GB2312"/>
                <w:sz w:val="32"/>
                <w:szCs w:val="32"/>
              </w:rPr>
            </w:pPr>
            <w:ins w:id="96" w:author="刘洁" w:date="2020-06-05T10:33:00Z">
              <w:r w:rsidRPr="00475627">
                <w:rPr>
                  <w:rFonts w:ascii="仿宋_GB2312" w:eastAsia="仿宋_GB2312" w:hAnsi="宋体" w:cs="宋体" w:hint="eastAsia"/>
                  <w:kern w:val="0"/>
                  <w:sz w:val="28"/>
                  <w:szCs w:val="32"/>
                </w:rPr>
                <w:t>3万吨＜擅自用水量≤5万吨</w:t>
              </w:r>
            </w:ins>
          </w:p>
        </w:tc>
        <w:tc>
          <w:tcPr>
            <w:tcW w:w="6267" w:type="dxa"/>
            <w:tcBorders>
              <w:top w:val="single" w:sz="4" w:space="0" w:color="auto"/>
              <w:left w:val="nil"/>
              <w:bottom w:val="single" w:sz="4" w:space="0" w:color="auto"/>
              <w:right w:val="single" w:sz="4" w:space="0" w:color="auto"/>
            </w:tcBorders>
            <w:shd w:val="clear" w:color="auto" w:fill="auto"/>
            <w:noWrap/>
            <w:vAlign w:val="center"/>
          </w:tcPr>
          <w:p w:rsidR="00381FE5" w:rsidRPr="00475627" w:rsidRDefault="00381FE5" w:rsidP="003952B6">
            <w:pPr>
              <w:widowControl/>
              <w:jc w:val="center"/>
              <w:rPr>
                <w:ins w:id="97" w:author="刘洁" w:date="2020-06-05T10:33:00Z"/>
                <w:rFonts w:ascii="仿宋_GB2312" w:eastAsia="仿宋_GB2312"/>
                <w:sz w:val="32"/>
                <w:szCs w:val="32"/>
              </w:rPr>
            </w:pPr>
            <w:ins w:id="98" w:author="刘洁" w:date="2020-06-05T10:33:00Z">
              <w:r w:rsidRPr="00475627">
                <w:rPr>
                  <w:rFonts w:ascii="仿宋_GB2312" w:eastAsia="仿宋_GB2312" w:hint="eastAsia"/>
                  <w:sz w:val="32"/>
                  <w:szCs w:val="32"/>
                </w:rPr>
                <w:t>3＜罚款额≤4</w:t>
              </w:r>
            </w:ins>
          </w:p>
        </w:tc>
      </w:tr>
      <w:tr w:rsidR="00381FE5" w:rsidRPr="00475627" w:rsidTr="003952B6">
        <w:trPr>
          <w:trHeight w:val="680"/>
          <w:ins w:id="99" w:author="刘洁" w:date="2020-06-05T10:33:00Z"/>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100" w:author="刘洁" w:date="2020-06-05T10:33:00Z"/>
                <w:rFonts w:ascii="仿宋_GB2312" w:eastAsia="仿宋_GB2312"/>
                <w:sz w:val="32"/>
                <w:szCs w:val="32"/>
              </w:rPr>
            </w:pPr>
            <w:ins w:id="101" w:author="刘洁" w:date="2020-06-05T10:33:00Z">
              <w:r w:rsidRPr="00475627">
                <w:rPr>
                  <w:rFonts w:ascii="仿宋_GB2312" w:eastAsia="仿宋_GB2312" w:hAnsi="宋体" w:cs="宋体" w:hint="eastAsia"/>
                  <w:kern w:val="0"/>
                  <w:sz w:val="28"/>
                  <w:szCs w:val="32"/>
                </w:rPr>
                <w:t>5万吨＜擅自用水量</w:t>
              </w:r>
            </w:ins>
          </w:p>
        </w:tc>
        <w:tc>
          <w:tcPr>
            <w:tcW w:w="6267" w:type="dxa"/>
            <w:tcBorders>
              <w:top w:val="single" w:sz="4" w:space="0" w:color="auto"/>
              <w:left w:val="nil"/>
              <w:bottom w:val="single" w:sz="4" w:space="0" w:color="auto"/>
              <w:right w:val="single" w:sz="4" w:space="0" w:color="auto"/>
            </w:tcBorders>
            <w:shd w:val="clear" w:color="auto" w:fill="auto"/>
            <w:noWrap/>
            <w:vAlign w:val="center"/>
          </w:tcPr>
          <w:p w:rsidR="00381FE5" w:rsidRPr="00475627" w:rsidRDefault="00381FE5" w:rsidP="003952B6">
            <w:pPr>
              <w:widowControl/>
              <w:jc w:val="center"/>
              <w:rPr>
                <w:ins w:id="102" w:author="刘洁" w:date="2020-06-05T10:33:00Z"/>
                <w:rFonts w:ascii="仿宋_GB2312" w:eastAsia="仿宋_GB2312"/>
                <w:sz w:val="32"/>
                <w:szCs w:val="32"/>
              </w:rPr>
            </w:pPr>
            <w:ins w:id="103" w:author="刘洁" w:date="2020-06-05T10:33:00Z">
              <w:r w:rsidRPr="00475627">
                <w:rPr>
                  <w:rFonts w:ascii="仿宋_GB2312" w:eastAsia="仿宋_GB2312" w:hint="eastAsia"/>
                  <w:sz w:val="32"/>
                  <w:szCs w:val="32"/>
                </w:rPr>
                <w:t>4＜罚款额≤5</w:t>
              </w:r>
            </w:ins>
          </w:p>
        </w:tc>
      </w:tr>
    </w:tbl>
    <w:p w:rsidR="00381FE5" w:rsidRPr="00475627" w:rsidRDefault="00381FE5" w:rsidP="00381FE5">
      <w:pPr>
        <w:jc w:val="center"/>
        <w:rPr>
          <w:ins w:id="104" w:author="刘洁" w:date="2020-06-05T10:33:00Z"/>
          <w:rFonts w:ascii="仿宋_GB2312" w:eastAsia="仿宋_GB2312"/>
          <w:sz w:val="32"/>
        </w:rPr>
      </w:pPr>
      <w:ins w:id="105" w:author="刘洁" w:date="2020-06-05T10:33:00Z">
        <w:r w:rsidRPr="00475627">
          <w:rPr>
            <w:rFonts w:ascii="仿宋_GB2312" w:eastAsia="仿宋_GB2312" w:hint="eastAsia"/>
            <w:sz w:val="32"/>
          </w:rPr>
          <w:lastRenderedPageBreak/>
          <w:t>3、现场制、售饮用水单位或者个人未安装尾水回收设施</w:t>
        </w:r>
      </w:ins>
    </w:p>
    <w:tbl>
      <w:tblPr>
        <w:tblW w:w="14317" w:type="dxa"/>
        <w:tblInd w:w="-34" w:type="dxa"/>
        <w:tblLook w:val="04A0" w:firstRow="1" w:lastRow="0" w:firstColumn="1" w:lastColumn="0" w:noHBand="0" w:noVBand="1"/>
      </w:tblPr>
      <w:tblGrid>
        <w:gridCol w:w="3828"/>
        <w:gridCol w:w="5386"/>
        <w:gridCol w:w="5103"/>
      </w:tblGrid>
      <w:tr w:rsidR="00381FE5" w:rsidRPr="00475627" w:rsidTr="003952B6">
        <w:trPr>
          <w:trHeight w:val="503"/>
          <w:ins w:id="106" w:author="刘洁" w:date="2020-06-05T10:33:00Z"/>
        </w:trPr>
        <w:tc>
          <w:tcPr>
            <w:tcW w:w="382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107" w:author="刘洁" w:date="2020-06-05T10:33:00Z"/>
                <w:rFonts w:ascii="仿宋_GB2312" w:eastAsia="仿宋_GB2312" w:hAnsi="宋体" w:cs="宋体"/>
                <w:b/>
                <w:bCs/>
                <w:kern w:val="0"/>
                <w:sz w:val="28"/>
              </w:rPr>
            </w:pPr>
            <w:ins w:id="108" w:author="刘洁" w:date="2020-06-05T10:33:00Z">
              <w:r w:rsidRPr="00475627">
                <w:rPr>
                  <w:rFonts w:ascii="仿宋_GB2312" w:eastAsia="仿宋_GB2312" w:hAnsi="宋体" w:cs="宋体" w:hint="eastAsia"/>
                  <w:b/>
                  <w:bCs/>
                  <w:kern w:val="0"/>
                  <w:sz w:val="28"/>
                </w:rPr>
                <w:t>违法行为</w:t>
              </w:r>
            </w:ins>
          </w:p>
        </w:tc>
        <w:tc>
          <w:tcPr>
            <w:tcW w:w="5386" w:type="dxa"/>
            <w:tcBorders>
              <w:top w:val="single" w:sz="4" w:space="0" w:color="auto"/>
              <w:left w:val="nil"/>
              <w:bottom w:val="single" w:sz="4" w:space="0" w:color="auto"/>
              <w:right w:val="nil"/>
            </w:tcBorders>
            <w:shd w:val="clear" w:color="auto" w:fill="auto"/>
            <w:noWrap/>
            <w:vAlign w:val="center"/>
            <w:hideMark/>
          </w:tcPr>
          <w:p w:rsidR="00381FE5" w:rsidRPr="00475627" w:rsidRDefault="00381FE5" w:rsidP="003952B6">
            <w:pPr>
              <w:widowControl/>
              <w:jc w:val="center"/>
              <w:rPr>
                <w:ins w:id="109" w:author="刘洁" w:date="2020-06-05T10:33:00Z"/>
                <w:rFonts w:ascii="仿宋_GB2312" w:eastAsia="仿宋_GB2312" w:hAnsi="宋体" w:cs="宋体"/>
                <w:b/>
                <w:bCs/>
                <w:kern w:val="0"/>
                <w:sz w:val="28"/>
              </w:rPr>
            </w:pPr>
            <w:ins w:id="110" w:author="刘洁" w:date="2020-06-05T10:33:00Z">
              <w:r w:rsidRPr="00475627">
                <w:rPr>
                  <w:rFonts w:ascii="仿宋_GB2312" w:eastAsia="仿宋_GB2312" w:hAnsi="宋体" w:cs="宋体" w:hint="eastAsia"/>
                  <w:b/>
                  <w:bCs/>
                  <w:kern w:val="0"/>
                  <w:sz w:val="28"/>
                </w:rPr>
                <w:t>违反条款</w:t>
              </w:r>
            </w:ins>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FE5" w:rsidRPr="00475627" w:rsidRDefault="00381FE5" w:rsidP="003952B6">
            <w:pPr>
              <w:widowControl/>
              <w:jc w:val="center"/>
              <w:rPr>
                <w:ins w:id="111" w:author="刘洁" w:date="2020-06-05T10:33:00Z"/>
                <w:rFonts w:ascii="仿宋_GB2312" w:eastAsia="仿宋_GB2312" w:hAnsi="宋体" w:cs="宋体"/>
                <w:b/>
                <w:bCs/>
                <w:kern w:val="0"/>
                <w:sz w:val="28"/>
              </w:rPr>
            </w:pPr>
            <w:ins w:id="112"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851"/>
          <w:ins w:id="113" w:author="刘洁" w:date="2020-06-05T10:33:00Z"/>
        </w:trPr>
        <w:tc>
          <w:tcPr>
            <w:tcW w:w="382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114" w:author="刘洁" w:date="2020-06-05T10:33:00Z"/>
                <w:rFonts w:ascii="仿宋_GB2312" w:eastAsia="仿宋_GB2312" w:hAnsi="宋体" w:cs="宋体"/>
                <w:kern w:val="0"/>
                <w:sz w:val="24"/>
              </w:rPr>
            </w:pPr>
            <w:ins w:id="115" w:author="刘洁" w:date="2020-06-05T10:33:00Z">
              <w:r w:rsidRPr="00475627">
                <w:rPr>
                  <w:rFonts w:ascii="仿宋_GB2312" w:eastAsia="仿宋_GB2312" w:hAnsi="宋体" w:cs="宋体" w:hint="eastAsia"/>
                  <w:kern w:val="0"/>
                  <w:sz w:val="24"/>
                </w:rPr>
                <w:t>现场制、售饮用水单位或者个人未安装尾水回收设施</w:t>
              </w:r>
            </w:ins>
          </w:p>
        </w:tc>
        <w:tc>
          <w:tcPr>
            <w:tcW w:w="5386" w:type="dxa"/>
            <w:tcBorders>
              <w:top w:val="nil"/>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116" w:author="刘洁" w:date="2020-06-05T10:33:00Z"/>
                <w:rFonts w:ascii="仿宋_GB2312" w:eastAsia="仿宋_GB2312" w:hAnsi="宋体" w:cs="宋体"/>
                <w:kern w:val="0"/>
                <w:sz w:val="24"/>
              </w:rPr>
            </w:pPr>
            <w:ins w:id="117"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第二十六条第一款 现场制、售饮用水的单位或者个人应当安装尾水回收设施，对尾水进行利用，不得直接排放，并依照本市有关规定向设备所在地卫生行政主管部门备案。对未安装尾水回收设施的，任何单位和个人不得提供水源；违反规定提供水源的，由节水管理部门责令限期改正。</w:t>
              </w:r>
            </w:ins>
          </w:p>
        </w:tc>
        <w:tc>
          <w:tcPr>
            <w:tcW w:w="5103" w:type="dxa"/>
            <w:tcBorders>
              <w:top w:val="nil"/>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118" w:author="刘洁" w:date="2020-06-05T10:33:00Z"/>
                <w:rFonts w:ascii="仿宋_GB2312" w:eastAsia="仿宋_GB2312" w:hAnsi="宋体" w:cs="宋体"/>
                <w:kern w:val="0"/>
                <w:sz w:val="24"/>
              </w:rPr>
            </w:pPr>
            <w:ins w:id="119"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第五十六条 违反本办法第二十六条规定，现场制、售饮用水单位或者个人未备案的，由卫生行政主管部门责令限期改正，可处1000元以上5000元以下罚款；</w:t>
              </w:r>
              <w:r w:rsidRPr="00F47F48">
                <w:rPr>
                  <w:rFonts w:ascii="仿宋_GB2312" w:eastAsia="仿宋_GB2312" w:hAnsi="宋体" w:cs="宋体" w:hint="eastAsia"/>
                  <w:bCs/>
                  <w:kern w:val="0"/>
                  <w:sz w:val="24"/>
                  <w:rPrChange w:id="120" w:author="刘洁" w:date="2020-06-05T14:22:00Z">
                    <w:rPr>
                      <w:rFonts w:ascii="仿宋_GB2312" w:eastAsia="仿宋_GB2312" w:hAnsi="宋体" w:cs="宋体" w:hint="eastAsia"/>
                      <w:b/>
                      <w:bCs/>
                      <w:kern w:val="0"/>
                      <w:sz w:val="24"/>
                    </w:rPr>
                  </w:rPrChange>
                </w:rPr>
                <w:t>未安装尾水回收设施的，由节水管理部门责令限期改正，拒不改正的，责令拆除，可处</w:t>
              </w:r>
              <w:r w:rsidRPr="00F47F48">
                <w:rPr>
                  <w:rFonts w:ascii="仿宋_GB2312" w:eastAsia="仿宋_GB2312" w:hAnsi="宋体" w:cs="宋体"/>
                  <w:bCs/>
                  <w:kern w:val="0"/>
                  <w:sz w:val="24"/>
                  <w:rPrChange w:id="121" w:author="刘洁" w:date="2020-06-05T14:22:00Z">
                    <w:rPr>
                      <w:rFonts w:ascii="仿宋_GB2312" w:eastAsia="仿宋_GB2312" w:hAnsi="宋体" w:cs="宋体"/>
                      <w:b/>
                      <w:bCs/>
                      <w:kern w:val="0"/>
                      <w:sz w:val="24"/>
                    </w:rPr>
                  </w:rPrChange>
                </w:rPr>
                <w:t>2000元以上2万元以下罚款。</w:t>
              </w:r>
              <w:r w:rsidRPr="00475627">
                <w:rPr>
                  <w:rFonts w:ascii="仿宋_GB2312" w:eastAsia="仿宋_GB2312" w:hAnsi="宋体" w:cs="宋体" w:hint="eastAsia"/>
                  <w:b/>
                  <w:bCs/>
                  <w:kern w:val="0"/>
                  <w:sz w:val="24"/>
                </w:rPr>
                <w:t xml:space="preserve"> </w:t>
              </w:r>
            </w:ins>
          </w:p>
        </w:tc>
      </w:tr>
      <w:tr w:rsidR="00381FE5" w:rsidRPr="00475627" w:rsidTr="003952B6">
        <w:trPr>
          <w:trHeight w:val="979"/>
          <w:ins w:id="122" w:author="刘洁" w:date="2020-06-05T10:33:00Z"/>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F47F48" w:rsidRDefault="00381FE5">
            <w:pPr>
              <w:widowControl/>
              <w:ind w:firstLineChars="1229" w:firstLine="2591"/>
              <w:jc w:val="left"/>
              <w:rPr>
                <w:ins w:id="123" w:author="刘洁" w:date="2020-06-05T10:33:00Z"/>
                <w:rFonts w:ascii="仿宋_GB2312" w:eastAsia="仿宋_GB2312" w:hAnsi="宋体" w:cs="宋体"/>
                <w:b/>
                <w:kern w:val="0"/>
                <w:sz w:val="24"/>
                <w:rPrChange w:id="124" w:author="刘洁" w:date="2020-06-05T14:22:00Z">
                  <w:rPr>
                    <w:ins w:id="125" w:author="刘洁" w:date="2020-06-05T10:33:00Z"/>
                    <w:rFonts w:ascii="仿宋_GB2312" w:eastAsia="仿宋_GB2312" w:hAnsi="宋体" w:cs="宋体"/>
                    <w:kern w:val="0"/>
                    <w:sz w:val="24"/>
                  </w:rPr>
                </w:rPrChange>
              </w:rPr>
              <w:pPrChange w:id="126" w:author="刘洁" w:date="2020-06-05T14:24:00Z">
                <w:pPr>
                  <w:widowControl/>
                  <w:ind w:firstLineChars="940" w:firstLine="1974"/>
                  <w:jc w:val="left"/>
                </w:pPr>
              </w:pPrChange>
            </w:pPr>
            <w:ins w:id="127" w:author="刘洁" w:date="2020-06-05T10:33:00Z">
              <w:r w:rsidRPr="00F47F48">
                <w:rPr>
                  <w:b/>
                  <w:noProof/>
                  <w:rPrChange w:id="128">
                    <w:rPr>
                      <w:noProof/>
                    </w:rPr>
                  </w:rPrChange>
                </w:rPr>
                <mc:AlternateContent>
                  <mc:Choice Requires="wps">
                    <w:drawing>
                      <wp:anchor distT="0" distB="0" distL="114300" distR="114300" simplePos="0" relativeHeight="251661312" behindDoc="0" locked="0" layoutInCell="1" allowOverlap="1" wp14:anchorId="11CF23FD" wp14:editId="52A46146">
                        <wp:simplePos x="0" y="0"/>
                        <wp:positionH relativeFrom="column">
                          <wp:posOffset>-43180</wp:posOffset>
                        </wp:positionH>
                        <wp:positionV relativeFrom="paragraph">
                          <wp:posOffset>36195</wp:posOffset>
                        </wp:positionV>
                        <wp:extent cx="933450" cy="590550"/>
                        <wp:effectExtent l="0" t="0" r="19050" b="1905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 cy="590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pt,2.85pt" to="70.1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" strokecolor="windowText">
                        <o:lock v:ext="edit" shapetype="f"/>
                      </v:line>
                    </w:pict>
                  </mc:Fallback>
                </mc:AlternateContent>
              </w:r>
              <w:r w:rsidRPr="00F47F48">
                <w:rPr>
                  <w:b/>
                  <w:noProof/>
                  <w:rPrChange w:id="129">
                    <w:rPr>
                      <w:noProof/>
                    </w:rPr>
                  </w:rPrChange>
                </w:rPr>
                <mc:AlternateContent>
                  <mc:Choice Requires="wps">
                    <w:drawing>
                      <wp:anchor distT="0" distB="0" distL="114300" distR="114300" simplePos="0" relativeHeight="251662336" behindDoc="0" locked="0" layoutInCell="1" allowOverlap="1" wp14:anchorId="07349565" wp14:editId="07540ACD">
                        <wp:simplePos x="0" y="0"/>
                        <wp:positionH relativeFrom="column">
                          <wp:posOffset>-36195</wp:posOffset>
                        </wp:positionH>
                        <wp:positionV relativeFrom="paragraph">
                          <wp:posOffset>28575</wp:posOffset>
                        </wp:positionV>
                        <wp:extent cx="2409825" cy="257175"/>
                        <wp:effectExtent l="0" t="0" r="28575" b="2857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09825" cy="2571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2.25pt" to="186.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" strokecolor="windowText">
                        <o:lock v:ext="edit" shapetype="f"/>
                      </v:line>
                    </w:pict>
                  </mc:Fallback>
                </mc:AlternateContent>
              </w:r>
              <w:r w:rsidRPr="00F47F48">
                <w:rPr>
                  <w:rFonts w:ascii="仿宋_GB2312" w:eastAsia="仿宋_GB2312" w:hAnsi="宋体" w:cs="宋体" w:hint="eastAsia"/>
                  <w:b/>
                  <w:kern w:val="0"/>
                  <w:sz w:val="24"/>
                  <w:rPrChange w:id="130" w:author="刘洁" w:date="2020-06-05T14:22:00Z">
                    <w:rPr>
                      <w:rFonts w:ascii="仿宋_GB2312" w:eastAsia="仿宋_GB2312" w:hAnsi="宋体" w:cs="宋体" w:hint="eastAsia"/>
                      <w:kern w:val="0"/>
                      <w:sz w:val="24"/>
                    </w:rPr>
                  </w:rPrChange>
                </w:rPr>
                <w:t>情</w:t>
              </w:r>
              <w:r w:rsidRPr="00F47F48">
                <w:rPr>
                  <w:rFonts w:ascii="仿宋_GB2312" w:eastAsia="仿宋_GB2312" w:hAnsi="宋体" w:cs="宋体"/>
                  <w:b/>
                  <w:kern w:val="0"/>
                  <w:sz w:val="24"/>
                  <w:rPrChange w:id="131" w:author="刘洁" w:date="2020-06-05T14:22:00Z">
                    <w:rPr>
                      <w:rFonts w:ascii="仿宋_GB2312" w:eastAsia="仿宋_GB2312" w:hAnsi="宋体" w:cs="宋体"/>
                      <w:kern w:val="0"/>
                      <w:sz w:val="24"/>
                    </w:rPr>
                  </w:rPrChange>
                </w:rPr>
                <w:t xml:space="preserve"> </w:t>
              </w:r>
              <w:r w:rsidRPr="00F47F48">
                <w:rPr>
                  <w:rFonts w:ascii="仿宋_GB2312" w:eastAsia="仿宋_GB2312" w:hAnsi="宋体" w:cs="宋体" w:hint="eastAsia"/>
                  <w:b/>
                  <w:kern w:val="0"/>
                  <w:sz w:val="24"/>
                  <w:rPrChange w:id="132" w:author="刘洁" w:date="2020-06-05T14:22:00Z">
                    <w:rPr>
                      <w:rFonts w:ascii="仿宋_GB2312" w:eastAsia="仿宋_GB2312" w:hAnsi="宋体" w:cs="宋体" w:hint="eastAsia"/>
                      <w:kern w:val="0"/>
                      <w:sz w:val="24"/>
                    </w:rPr>
                  </w:rPrChange>
                </w:rPr>
                <w:t>节</w:t>
              </w:r>
            </w:ins>
          </w:p>
          <w:p w:rsidR="00381FE5" w:rsidRPr="00F47F48" w:rsidRDefault="00381FE5">
            <w:pPr>
              <w:widowControl/>
              <w:ind w:firstLineChars="350" w:firstLine="843"/>
              <w:jc w:val="left"/>
              <w:rPr>
                <w:ins w:id="133" w:author="刘洁" w:date="2020-06-05T10:33:00Z"/>
                <w:rFonts w:ascii="仿宋_GB2312" w:eastAsia="仿宋_GB2312" w:hAnsi="宋体" w:cs="宋体"/>
                <w:b/>
                <w:kern w:val="0"/>
                <w:sz w:val="24"/>
                <w:rPrChange w:id="134" w:author="刘洁" w:date="2020-06-05T14:22:00Z">
                  <w:rPr>
                    <w:ins w:id="135" w:author="刘洁" w:date="2020-06-05T10:33:00Z"/>
                    <w:rFonts w:ascii="仿宋_GB2312" w:eastAsia="仿宋_GB2312" w:hAnsi="宋体" w:cs="宋体"/>
                    <w:kern w:val="0"/>
                    <w:sz w:val="24"/>
                  </w:rPr>
                </w:rPrChange>
              </w:rPr>
              <w:pPrChange w:id="136" w:author="刘洁" w:date="2020-06-05T14:22:00Z">
                <w:pPr>
                  <w:widowControl/>
                  <w:ind w:firstLineChars="350" w:firstLine="840"/>
                  <w:jc w:val="left"/>
                </w:pPr>
              </w:pPrChange>
            </w:pPr>
            <w:ins w:id="137" w:author="刘洁" w:date="2020-06-05T10:33:00Z">
              <w:r w:rsidRPr="00F47F48">
                <w:rPr>
                  <w:rFonts w:ascii="仿宋_GB2312" w:eastAsia="仿宋_GB2312" w:hAnsi="宋体" w:cs="宋体" w:hint="eastAsia"/>
                  <w:b/>
                  <w:kern w:val="0"/>
                  <w:sz w:val="24"/>
                  <w:rPrChange w:id="138" w:author="刘洁" w:date="2020-06-05T14:22:00Z">
                    <w:rPr>
                      <w:rFonts w:ascii="仿宋_GB2312" w:eastAsia="仿宋_GB2312" w:hAnsi="宋体" w:cs="宋体" w:hint="eastAsia"/>
                      <w:kern w:val="0"/>
                      <w:sz w:val="24"/>
                    </w:rPr>
                  </w:rPrChange>
                </w:rPr>
                <w:t>罚款额（万元）</w:t>
              </w:r>
            </w:ins>
          </w:p>
          <w:p w:rsidR="00381FE5" w:rsidRPr="00F47F48" w:rsidRDefault="00381FE5" w:rsidP="003952B6">
            <w:pPr>
              <w:widowControl/>
              <w:ind w:firstLineChars="50" w:firstLine="120"/>
              <w:jc w:val="left"/>
              <w:rPr>
                <w:ins w:id="139" w:author="刘洁" w:date="2020-06-05T10:33:00Z"/>
                <w:rFonts w:ascii="仿宋_GB2312" w:eastAsia="仿宋_GB2312" w:hAnsi="宋体" w:cs="宋体"/>
                <w:b/>
                <w:kern w:val="0"/>
                <w:sz w:val="24"/>
                <w:rPrChange w:id="140" w:author="刘洁" w:date="2020-06-05T14:22:00Z">
                  <w:rPr>
                    <w:ins w:id="141" w:author="刘洁" w:date="2020-06-05T10:33:00Z"/>
                    <w:rFonts w:ascii="仿宋_GB2312" w:eastAsia="仿宋_GB2312" w:hAnsi="宋体" w:cs="宋体"/>
                    <w:kern w:val="0"/>
                    <w:sz w:val="24"/>
                  </w:rPr>
                </w:rPrChange>
              </w:rPr>
            </w:pPr>
            <w:ins w:id="142" w:author="刘洁" w:date="2020-06-05T10:33:00Z">
              <w:r w:rsidRPr="00F47F48">
                <w:rPr>
                  <w:rFonts w:ascii="仿宋_GB2312" w:eastAsia="仿宋_GB2312" w:hAnsi="宋体" w:cs="宋体" w:hint="eastAsia"/>
                  <w:b/>
                  <w:kern w:val="0"/>
                  <w:sz w:val="24"/>
                  <w:rPrChange w:id="143" w:author="刘洁" w:date="2020-06-05T14:22:00Z">
                    <w:rPr>
                      <w:rFonts w:ascii="仿宋_GB2312" w:eastAsia="仿宋_GB2312" w:hAnsi="宋体" w:cs="宋体" w:hint="eastAsia"/>
                      <w:kern w:val="0"/>
                      <w:sz w:val="24"/>
                    </w:rPr>
                  </w:rPrChange>
                </w:rPr>
                <w:t>类</w:t>
              </w:r>
              <w:r w:rsidRPr="00F47F48">
                <w:rPr>
                  <w:rFonts w:ascii="仿宋_GB2312" w:eastAsia="仿宋_GB2312" w:hAnsi="宋体" w:cs="宋体"/>
                  <w:b/>
                  <w:kern w:val="0"/>
                  <w:sz w:val="24"/>
                  <w:rPrChange w:id="144" w:author="刘洁" w:date="2020-06-05T14:22:00Z">
                    <w:rPr>
                      <w:rFonts w:ascii="仿宋_GB2312" w:eastAsia="仿宋_GB2312" w:hAnsi="宋体" w:cs="宋体"/>
                      <w:kern w:val="0"/>
                      <w:sz w:val="24"/>
                    </w:rPr>
                  </w:rPrChange>
                </w:rPr>
                <w:t xml:space="preserve"> </w:t>
              </w:r>
              <w:r w:rsidRPr="00F47F48">
                <w:rPr>
                  <w:rFonts w:ascii="仿宋_GB2312" w:eastAsia="仿宋_GB2312" w:hAnsi="宋体" w:cs="宋体" w:hint="eastAsia"/>
                  <w:b/>
                  <w:kern w:val="0"/>
                  <w:sz w:val="24"/>
                  <w:rPrChange w:id="145" w:author="刘洁" w:date="2020-06-05T14:22:00Z">
                    <w:rPr>
                      <w:rFonts w:ascii="仿宋_GB2312" w:eastAsia="仿宋_GB2312" w:hAnsi="宋体" w:cs="宋体" w:hint="eastAsia"/>
                      <w:kern w:val="0"/>
                      <w:sz w:val="24"/>
                    </w:rPr>
                  </w:rPrChange>
                </w:rPr>
                <w:t>型</w:t>
              </w:r>
            </w:ins>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46" w:author="刘洁" w:date="2020-06-05T10:33:00Z"/>
                <w:rFonts w:ascii="仿宋_GB2312" w:eastAsia="仿宋_GB2312" w:hAnsi="宋体" w:cs="宋体"/>
                <w:b/>
                <w:sz w:val="32"/>
              </w:rPr>
            </w:pPr>
            <w:ins w:id="147" w:author="刘洁" w:date="2020-06-05T10:33:00Z">
              <w:r w:rsidRPr="00475627">
                <w:rPr>
                  <w:rFonts w:ascii="仿宋_GB2312" w:eastAsia="仿宋_GB2312" w:hint="eastAsia"/>
                  <w:b/>
                  <w:sz w:val="32"/>
                </w:rPr>
                <w:t>限期内改正的</w:t>
              </w:r>
            </w:ins>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48" w:author="刘洁" w:date="2020-06-05T10:33:00Z"/>
                <w:rFonts w:ascii="仿宋_GB2312" w:eastAsia="仿宋_GB2312" w:hAnsi="宋体" w:cs="宋体"/>
                <w:b/>
                <w:sz w:val="32"/>
              </w:rPr>
            </w:pPr>
            <w:ins w:id="149" w:author="刘洁" w:date="2020-06-05T10:33:00Z">
              <w:r w:rsidRPr="00475627">
                <w:rPr>
                  <w:rFonts w:ascii="仿宋_GB2312" w:eastAsia="仿宋_GB2312" w:hint="eastAsia"/>
                  <w:b/>
                  <w:sz w:val="32"/>
                </w:rPr>
                <w:t>拒不改正的</w:t>
              </w:r>
            </w:ins>
          </w:p>
        </w:tc>
      </w:tr>
      <w:tr w:rsidR="00381FE5" w:rsidRPr="00475627" w:rsidTr="003952B6">
        <w:trPr>
          <w:trHeight w:val="680"/>
          <w:ins w:id="150" w:author="刘洁" w:date="2020-06-05T10:33:00Z"/>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F47F48" w:rsidRDefault="00381FE5" w:rsidP="003952B6">
            <w:pPr>
              <w:jc w:val="center"/>
              <w:rPr>
                <w:ins w:id="151" w:author="刘洁" w:date="2020-06-05T10:33:00Z"/>
                <w:rFonts w:ascii="仿宋_GB2312" w:eastAsia="仿宋_GB2312" w:hAnsi="宋体" w:cs="宋体"/>
                <w:b/>
                <w:sz w:val="28"/>
                <w:szCs w:val="32"/>
                <w:rPrChange w:id="152" w:author="刘洁" w:date="2020-06-05T14:23:00Z">
                  <w:rPr>
                    <w:ins w:id="153" w:author="刘洁" w:date="2020-06-05T10:33:00Z"/>
                    <w:rFonts w:ascii="仿宋_GB2312" w:eastAsia="仿宋_GB2312" w:hAnsi="宋体" w:cs="宋体"/>
                    <w:sz w:val="28"/>
                    <w:szCs w:val="32"/>
                  </w:rPr>
                </w:rPrChange>
              </w:rPr>
            </w:pPr>
            <w:ins w:id="154" w:author="刘洁" w:date="2020-06-05T10:33:00Z">
              <w:r w:rsidRPr="00F47F48">
                <w:rPr>
                  <w:rFonts w:ascii="仿宋_GB2312" w:eastAsia="仿宋_GB2312" w:hAnsi="宋体" w:cs="宋体" w:hint="eastAsia"/>
                  <w:b/>
                  <w:sz w:val="28"/>
                  <w:szCs w:val="32"/>
                  <w:rPrChange w:id="155" w:author="刘洁" w:date="2020-06-05T14:23:00Z">
                    <w:rPr>
                      <w:rFonts w:ascii="仿宋_GB2312" w:eastAsia="仿宋_GB2312" w:hAnsi="宋体" w:cs="宋体" w:hint="eastAsia"/>
                      <w:sz w:val="28"/>
                      <w:szCs w:val="32"/>
                    </w:rPr>
                  </w:rPrChange>
                </w:rPr>
                <w:t>使用时间≤半年</w:t>
              </w:r>
            </w:ins>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56" w:author="刘洁" w:date="2020-06-05T10:33:00Z"/>
                <w:rFonts w:ascii="仿宋_GB2312" w:eastAsia="仿宋_GB2312" w:hAnsi="宋体" w:cs="宋体"/>
                <w:sz w:val="32"/>
                <w:szCs w:val="32"/>
              </w:rPr>
            </w:pPr>
            <w:ins w:id="157" w:author="刘洁" w:date="2020-06-05T10:33:00Z">
              <w:r w:rsidRPr="00475627">
                <w:rPr>
                  <w:rFonts w:ascii="仿宋_GB2312" w:eastAsia="仿宋_GB2312" w:hint="eastAsia"/>
                  <w:sz w:val="32"/>
                  <w:szCs w:val="32"/>
                </w:rPr>
                <w:t>不予处罚</w:t>
              </w:r>
            </w:ins>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58" w:author="刘洁" w:date="2020-06-05T10:33:00Z"/>
                <w:rFonts w:ascii="仿宋_GB2312" w:eastAsia="仿宋_GB2312" w:hAnsi="宋体" w:cs="宋体"/>
                <w:sz w:val="32"/>
                <w:szCs w:val="32"/>
              </w:rPr>
            </w:pPr>
            <w:ins w:id="159" w:author="刘洁" w:date="2020-06-05T10:33:00Z">
              <w:r w:rsidRPr="00475627">
                <w:rPr>
                  <w:rFonts w:ascii="仿宋_GB2312" w:eastAsia="仿宋_GB2312" w:hint="eastAsia"/>
                  <w:sz w:val="32"/>
                  <w:szCs w:val="32"/>
                </w:rPr>
                <w:t>0.2≤罚款额≤0.5</w:t>
              </w:r>
            </w:ins>
          </w:p>
        </w:tc>
      </w:tr>
      <w:tr w:rsidR="00381FE5" w:rsidRPr="00475627" w:rsidTr="003952B6">
        <w:trPr>
          <w:trHeight w:val="680"/>
          <w:ins w:id="160" w:author="刘洁" w:date="2020-06-05T10:33:00Z"/>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F47F48" w:rsidRDefault="00381FE5" w:rsidP="003952B6">
            <w:pPr>
              <w:jc w:val="center"/>
              <w:rPr>
                <w:ins w:id="161" w:author="刘洁" w:date="2020-06-05T10:33:00Z"/>
                <w:rFonts w:ascii="仿宋_GB2312" w:eastAsia="仿宋_GB2312" w:hAnsi="宋体" w:cs="宋体"/>
                <w:b/>
                <w:sz w:val="28"/>
                <w:szCs w:val="32"/>
                <w:rPrChange w:id="162" w:author="刘洁" w:date="2020-06-05T14:23:00Z">
                  <w:rPr>
                    <w:ins w:id="163" w:author="刘洁" w:date="2020-06-05T10:33:00Z"/>
                    <w:rFonts w:ascii="仿宋_GB2312" w:eastAsia="仿宋_GB2312" w:hAnsi="宋体" w:cs="宋体"/>
                    <w:sz w:val="28"/>
                    <w:szCs w:val="32"/>
                  </w:rPr>
                </w:rPrChange>
              </w:rPr>
            </w:pPr>
            <w:ins w:id="164" w:author="刘洁" w:date="2020-06-05T10:33:00Z">
              <w:r w:rsidRPr="00F47F48">
                <w:rPr>
                  <w:rFonts w:ascii="仿宋_GB2312" w:eastAsia="仿宋_GB2312" w:hAnsi="宋体" w:cs="宋体" w:hint="eastAsia"/>
                  <w:b/>
                  <w:sz w:val="28"/>
                  <w:szCs w:val="32"/>
                  <w:rPrChange w:id="165" w:author="刘洁" w:date="2020-06-05T14:23:00Z">
                    <w:rPr>
                      <w:rFonts w:ascii="仿宋_GB2312" w:eastAsia="仿宋_GB2312" w:hAnsi="宋体" w:cs="宋体" w:hint="eastAsia"/>
                      <w:sz w:val="28"/>
                      <w:szCs w:val="32"/>
                    </w:rPr>
                  </w:rPrChange>
                </w:rPr>
                <w:t>半年＜使用时间≤</w:t>
              </w:r>
              <w:r w:rsidRPr="00F47F48">
                <w:rPr>
                  <w:rFonts w:ascii="仿宋_GB2312" w:eastAsia="仿宋_GB2312" w:hAnsi="宋体" w:cs="宋体"/>
                  <w:b/>
                  <w:sz w:val="28"/>
                  <w:szCs w:val="32"/>
                  <w:rPrChange w:id="166" w:author="刘洁" w:date="2020-06-05T14:23:00Z">
                    <w:rPr>
                      <w:rFonts w:ascii="仿宋_GB2312" w:eastAsia="仿宋_GB2312" w:hAnsi="宋体" w:cs="宋体"/>
                      <w:sz w:val="28"/>
                      <w:szCs w:val="32"/>
                    </w:rPr>
                  </w:rPrChange>
                </w:rPr>
                <w:t>1年</w:t>
              </w:r>
            </w:ins>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67" w:author="刘洁" w:date="2020-06-05T10:33:00Z"/>
                <w:rFonts w:ascii="仿宋_GB2312" w:eastAsia="仿宋_GB2312" w:hAnsi="宋体" w:cs="宋体"/>
                <w:sz w:val="32"/>
                <w:szCs w:val="32"/>
              </w:rPr>
            </w:pPr>
            <w:ins w:id="168" w:author="刘洁" w:date="2020-06-05T10:33:00Z">
              <w:r w:rsidRPr="00475627">
                <w:rPr>
                  <w:rFonts w:ascii="仿宋_GB2312" w:eastAsia="仿宋_GB2312" w:hint="eastAsia"/>
                  <w:sz w:val="32"/>
                  <w:szCs w:val="32"/>
                </w:rPr>
                <w:t>不予处罚</w:t>
              </w:r>
            </w:ins>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69" w:author="刘洁" w:date="2020-06-05T10:33:00Z"/>
                <w:rFonts w:ascii="仿宋_GB2312" w:eastAsia="仿宋_GB2312" w:hAnsi="宋体" w:cs="宋体"/>
                <w:sz w:val="32"/>
                <w:szCs w:val="32"/>
              </w:rPr>
            </w:pPr>
            <w:ins w:id="170" w:author="刘洁" w:date="2020-06-05T10:33:00Z">
              <w:r w:rsidRPr="00475627">
                <w:rPr>
                  <w:rFonts w:ascii="仿宋_GB2312" w:eastAsia="仿宋_GB2312" w:hint="eastAsia"/>
                  <w:sz w:val="32"/>
                  <w:szCs w:val="32"/>
                </w:rPr>
                <w:t>0.5＜罚款额≤1</w:t>
              </w:r>
            </w:ins>
          </w:p>
        </w:tc>
      </w:tr>
      <w:tr w:rsidR="00381FE5" w:rsidRPr="00475627" w:rsidTr="003952B6">
        <w:trPr>
          <w:trHeight w:val="680"/>
          <w:ins w:id="171" w:author="刘洁" w:date="2020-06-05T10:33:00Z"/>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F47F48" w:rsidRDefault="00381FE5" w:rsidP="003952B6">
            <w:pPr>
              <w:jc w:val="center"/>
              <w:rPr>
                <w:ins w:id="172" w:author="刘洁" w:date="2020-06-05T10:33:00Z"/>
                <w:rFonts w:ascii="仿宋_GB2312" w:eastAsia="仿宋_GB2312" w:hAnsi="宋体" w:cs="宋体"/>
                <w:b/>
                <w:sz w:val="28"/>
                <w:szCs w:val="32"/>
                <w:rPrChange w:id="173" w:author="刘洁" w:date="2020-06-05T14:23:00Z">
                  <w:rPr>
                    <w:ins w:id="174" w:author="刘洁" w:date="2020-06-05T10:33:00Z"/>
                    <w:rFonts w:ascii="仿宋_GB2312" w:eastAsia="仿宋_GB2312" w:hAnsi="宋体" w:cs="宋体"/>
                    <w:sz w:val="28"/>
                    <w:szCs w:val="32"/>
                  </w:rPr>
                </w:rPrChange>
              </w:rPr>
            </w:pPr>
            <w:ins w:id="175" w:author="刘洁" w:date="2020-06-05T10:33:00Z">
              <w:r w:rsidRPr="00F47F48">
                <w:rPr>
                  <w:rFonts w:ascii="仿宋_GB2312" w:eastAsia="仿宋_GB2312" w:hAnsi="宋体" w:cs="宋体"/>
                  <w:b/>
                  <w:sz w:val="28"/>
                  <w:szCs w:val="32"/>
                  <w:rPrChange w:id="176" w:author="刘洁" w:date="2020-06-05T14:23:00Z">
                    <w:rPr>
                      <w:rFonts w:ascii="仿宋_GB2312" w:eastAsia="仿宋_GB2312" w:hAnsi="宋体" w:cs="宋体"/>
                      <w:sz w:val="28"/>
                      <w:szCs w:val="32"/>
                    </w:rPr>
                  </w:rPrChange>
                </w:rPr>
                <w:t>1年＜使用时间</w:t>
              </w:r>
              <w:r w:rsidRPr="00F47F48">
                <w:rPr>
                  <w:rFonts w:ascii="仿宋_GB2312" w:eastAsia="仿宋_GB2312" w:hAnsi="宋体" w:cs="宋体"/>
                  <w:b/>
                  <w:sz w:val="28"/>
                  <w:szCs w:val="32"/>
                  <w:rPrChange w:id="177" w:author="刘洁" w:date="2020-06-05T14:23:00Z">
                    <w:rPr>
                      <w:rFonts w:ascii="仿宋_GB2312" w:eastAsia="仿宋_GB2312" w:hAnsi="宋体" w:cs="宋体"/>
                      <w:sz w:val="28"/>
                      <w:szCs w:val="32"/>
                    </w:rPr>
                  </w:rPrChange>
                </w:rPr>
                <w:t>≤</w:t>
              </w:r>
              <w:r w:rsidRPr="00F47F48">
                <w:rPr>
                  <w:rFonts w:ascii="仿宋_GB2312" w:eastAsia="仿宋_GB2312" w:hAnsi="宋体" w:cs="宋体"/>
                  <w:b/>
                  <w:sz w:val="28"/>
                  <w:szCs w:val="32"/>
                  <w:rPrChange w:id="178" w:author="刘洁" w:date="2020-06-05T14:23:00Z">
                    <w:rPr>
                      <w:rFonts w:ascii="仿宋_GB2312" w:eastAsia="仿宋_GB2312" w:hAnsi="宋体" w:cs="宋体"/>
                      <w:sz w:val="28"/>
                      <w:szCs w:val="32"/>
                    </w:rPr>
                  </w:rPrChange>
                </w:rPr>
                <w:t>2年</w:t>
              </w:r>
            </w:ins>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79" w:author="刘洁" w:date="2020-06-05T10:33:00Z"/>
                <w:rFonts w:ascii="仿宋_GB2312" w:eastAsia="仿宋_GB2312" w:hAnsi="宋体" w:cs="宋体"/>
                <w:sz w:val="32"/>
                <w:szCs w:val="32"/>
              </w:rPr>
            </w:pPr>
            <w:ins w:id="180" w:author="刘洁" w:date="2020-06-05T10:33:00Z">
              <w:r w:rsidRPr="00475627">
                <w:rPr>
                  <w:rFonts w:ascii="仿宋_GB2312" w:eastAsia="仿宋_GB2312" w:hint="eastAsia"/>
                  <w:sz w:val="32"/>
                  <w:szCs w:val="32"/>
                </w:rPr>
                <w:t>不予处罚</w:t>
              </w:r>
            </w:ins>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81" w:author="刘洁" w:date="2020-06-05T10:33:00Z"/>
                <w:rFonts w:ascii="仿宋_GB2312" w:eastAsia="仿宋_GB2312" w:hAnsi="宋体" w:cs="宋体"/>
                <w:sz w:val="32"/>
                <w:szCs w:val="32"/>
              </w:rPr>
            </w:pPr>
            <w:ins w:id="182" w:author="刘洁" w:date="2020-06-05T10:33:00Z">
              <w:r w:rsidRPr="00475627">
                <w:rPr>
                  <w:rFonts w:ascii="仿宋_GB2312" w:eastAsia="仿宋_GB2312" w:hint="eastAsia"/>
                  <w:sz w:val="32"/>
                  <w:szCs w:val="32"/>
                </w:rPr>
                <w:t>1＜罚款额≤1.5</w:t>
              </w:r>
            </w:ins>
          </w:p>
        </w:tc>
      </w:tr>
      <w:tr w:rsidR="00381FE5" w:rsidRPr="00475627" w:rsidTr="003952B6">
        <w:trPr>
          <w:trHeight w:val="680"/>
          <w:ins w:id="183" w:author="刘洁" w:date="2020-06-05T10:33:00Z"/>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F47F48" w:rsidRDefault="00381FE5" w:rsidP="003952B6">
            <w:pPr>
              <w:jc w:val="center"/>
              <w:rPr>
                <w:ins w:id="184" w:author="刘洁" w:date="2020-06-05T10:33:00Z"/>
                <w:rFonts w:ascii="仿宋_GB2312" w:eastAsia="仿宋_GB2312" w:hAnsi="宋体" w:cs="宋体"/>
                <w:b/>
                <w:sz w:val="28"/>
                <w:szCs w:val="32"/>
                <w:rPrChange w:id="185" w:author="刘洁" w:date="2020-06-05T14:23:00Z">
                  <w:rPr>
                    <w:ins w:id="186" w:author="刘洁" w:date="2020-06-05T10:33:00Z"/>
                    <w:rFonts w:ascii="仿宋_GB2312" w:eastAsia="仿宋_GB2312" w:hAnsi="宋体" w:cs="宋体"/>
                    <w:sz w:val="28"/>
                    <w:szCs w:val="32"/>
                  </w:rPr>
                </w:rPrChange>
              </w:rPr>
            </w:pPr>
            <w:ins w:id="187" w:author="刘洁" w:date="2020-06-05T10:33:00Z">
              <w:r w:rsidRPr="00F47F48">
                <w:rPr>
                  <w:rFonts w:ascii="仿宋_GB2312" w:eastAsia="仿宋_GB2312" w:hAnsi="宋体" w:cs="宋体"/>
                  <w:b/>
                  <w:sz w:val="28"/>
                  <w:szCs w:val="32"/>
                  <w:rPrChange w:id="188" w:author="刘洁" w:date="2020-06-05T14:23:00Z">
                    <w:rPr>
                      <w:rFonts w:ascii="仿宋_GB2312" w:eastAsia="仿宋_GB2312" w:hAnsi="宋体" w:cs="宋体"/>
                      <w:sz w:val="28"/>
                      <w:szCs w:val="32"/>
                    </w:rPr>
                  </w:rPrChange>
                </w:rPr>
                <w:t>2年＜使用时间</w:t>
              </w:r>
            </w:ins>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89" w:author="刘洁" w:date="2020-06-05T10:33:00Z"/>
                <w:rFonts w:ascii="仿宋_GB2312" w:eastAsia="仿宋_GB2312" w:hAnsi="宋体" w:cs="宋体"/>
                <w:sz w:val="32"/>
                <w:szCs w:val="32"/>
              </w:rPr>
            </w:pPr>
            <w:ins w:id="190" w:author="刘洁" w:date="2020-06-05T10:33:00Z">
              <w:r w:rsidRPr="00475627">
                <w:rPr>
                  <w:rFonts w:ascii="仿宋_GB2312" w:eastAsia="仿宋_GB2312" w:hint="eastAsia"/>
                  <w:sz w:val="32"/>
                  <w:szCs w:val="32"/>
                </w:rPr>
                <w:t>不予处罚</w:t>
              </w:r>
            </w:ins>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191" w:author="刘洁" w:date="2020-06-05T10:33:00Z"/>
                <w:rFonts w:ascii="仿宋_GB2312" w:eastAsia="仿宋_GB2312" w:hAnsi="宋体" w:cs="宋体"/>
                <w:sz w:val="32"/>
                <w:szCs w:val="32"/>
              </w:rPr>
            </w:pPr>
            <w:ins w:id="192" w:author="刘洁" w:date="2020-06-05T10:33:00Z">
              <w:r w:rsidRPr="00475627">
                <w:rPr>
                  <w:rFonts w:ascii="仿宋_GB2312" w:eastAsia="仿宋_GB2312" w:hint="eastAsia"/>
                  <w:sz w:val="32"/>
                  <w:szCs w:val="32"/>
                </w:rPr>
                <w:t>1.5＜罚款额≤2</w:t>
              </w:r>
            </w:ins>
          </w:p>
        </w:tc>
      </w:tr>
    </w:tbl>
    <w:p w:rsidR="00381FE5" w:rsidRDefault="00381FE5">
      <w:pPr>
        <w:jc w:val="left"/>
        <w:rPr>
          <w:ins w:id="193" w:author="刘洁" w:date="2020-06-05T14:26:00Z"/>
          <w:rFonts w:ascii="仿宋_GB2312" w:eastAsia="仿宋_GB2312"/>
          <w:sz w:val="28"/>
          <w:szCs w:val="32"/>
        </w:rPr>
        <w:pPrChange w:id="194" w:author="刘洁" w:date="2020-06-05T14:26:00Z">
          <w:pPr>
            <w:jc w:val="center"/>
          </w:pPr>
        </w:pPrChange>
      </w:pPr>
      <w:ins w:id="195" w:author="刘洁" w:date="2020-06-05T14:26:00Z">
        <w:r w:rsidRPr="00475627">
          <w:rPr>
            <w:rFonts w:ascii="仿宋_GB2312" w:eastAsia="仿宋_GB2312" w:hint="eastAsia"/>
            <w:sz w:val="28"/>
            <w:szCs w:val="32"/>
          </w:rPr>
          <w:t>备注：发现的未安装尾水回收设施的现场制、售饮用水机有多台的，使用时间以最长的为准。</w:t>
        </w:r>
      </w:ins>
    </w:p>
    <w:p w:rsidR="00381FE5" w:rsidRPr="00475627" w:rsidRDefault="00381FE5" w:rsidP="00381FE5">
      <w:pPr>
        <w:jc w:val="center"/>
        <w:rPr>
          <w:ins w:id="196" w:author="刘洁" w:date="2020-06-05T10:33:00Z"/>
          <w:rFonts w:ascii="仿宋_GB2312" w:eastAsia="仿宋_GB2312"/>
          <w:sz w:val="32"/>
        </w:rPr>
      </w:pPr>
      <w:ins w:id="197" w:author="刘洁" w:date="2020-06-05T10:33:00Z">
        <w:r w:rsidRPr="00475627">
          <w:rPr>
            <w:rFonts w:ascii="仿宋_GB2312" w:eastAsia="仿宋_GB2312" w:hint="eastAsia"/>
            <w:sz w:val="32"/>
          </w:rPr>
          <w:lastRenderedPageBreak/>
          <w:t>4、住宅小区、单位内部景观用水和市政杂用水使用地下水或者自来水</w:t>
        </w:r>
      </w:ins>
    </w:p>
    <w:tbl>
      <w:tblPr>
        <w:tblW w:w="14317" w:type="dxa"/>
        <w:tblInd w:w="-34" w:type="dxa"/>
        <w:tblLook w:val="04A0" w:firstRow="1" w:lastRow="0" w:firstColumn="1" w:lastColumn="0" w:noHBand="0" w:noVBand="1"/>
      </w:tblPr>
      <w:tblGrid>
        <w:gridCol w:w="2269"/>
        <w:gridCol w:w="5670"/>
        <w:gridCol w:w="6378"/>
      </w:tblGrid>
      <w:tr w:rsidR="00381FE5" w:rsidRPr="00475627" w:rsidTr="003952B6">
        <w:trPr>
          <w:trHeight w:val="735"/>
          <w:ins w:id="198" w:author="刘洁" w:date="2020-06-05T10:33:00Z"/>
        </w:trPr>
        <w:tc>
          <w:tcPr>
            <w:tcW w:w="226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199" w:author="刘洁" w:date="2020-06-05T10:33:00Z"/>
                <w:rFonts w:ascii="仿宋_GB2312" w:eastAsia="仿宋_GB2312" w:hAnsi="宋体" w:cs="宋体"/>
                <w:b/>
                <w:bCs/>
                <w:kern w:val="0"/>
                <w:sz w:val="28"/>
                <w:szCs w:val="28"/>
              </w:rPr>
            </w:pPr>
            <w:ins w:id="200" w:author="刘洁" w:date="2020-06-05T10:33:00Z">
              <w:r w:rsidRPr="00475627">
                <w:rPr>
                  <w:rFonts w:ascii="仿宋_GB2312" w:eastAsia="仿宋_GB2312" w:hAnsi="宋体" w:cs="宋体" w:hint="eastAsia"/>
                  <w:b/>
                  <w:bCs/>
                  <w:kern w:val="0"/>
                  <w:sz w:val="28"/>
                  <w:szCs w:val="28"/>
                </w:rPr>
                <w:t>违法行为</w:t>
              </w:r>
            </w:ins>
          </w:p>
        </w:tc>
        <w:tc>
          <w:tcPr>
            <w:tcW w:w="5670" w:type="dxa"/>
            <w:tcBorders>
              <w:top w:val="single" w:sz="4" w:space="0" w:color="auto"/>
              <w:left w:val="nil"/>
              <w:bottom w:val="single" w:sz="4" w:space="0" w:color="auto"/>
              <w:right w:val="nil"/>
            </w:tcBorders>
            <w:shd w:val="clear" w:color="auto" w:fill="auto"/>
            <w:noWrap/>
            <w:vAlign w:val="center"/>
            <w:hideMark/>
          </w:tcPr>
          <w:p w:rsidR="00381FE5" w:rsidRPr="00475627" w:rsidRDefault="00381FE5" w:rsidP="003952B6">
            <w:pPr>
              <w:widowControl/>
              <w:jc w:val="center"/>
              <w:rPr>
                <w:ins w:id="201" w:author="刘洁" w:date="2020-06-05T10:33:00Z"/>
                <w:rFonts w:ascii="仿宋_GB2312" w:eastAsia="仿宋_GB2312" w:hAnsi="宋体" w:cs="宋体"/>
                <w:b/>
                <w:bCs/>
                <w:kern w:val="0"/>
                <w:sz w:val="28"/>
                <w:szCs w:val="28"/>
              </w:rPr>
            </w:pPr>
            <w:ins w:id="202" w:author="刘洁" w:date="2020-06-05T10:33:00Z">
              <w:r w:rsidRPr="00475627">
                <w:rPr>
                  <w:rFonts w:ascii="仿宋_GB2312" w:eastAsia="仿宋_GB2312" w:hAnsi="宋体" w:cs="宋体" w:hint="eastAsia"/>
                  <w:b/>
                  <w:bCs/>
                  <w:kern w:val="0"/>
                  <w:sz w:val="28"/>
                  <w:szCs w:val="28"/>
                </w:rPr>
                <w:t>违反条款</w:t>
              </w:r>
            </w:ins>
          </w:p>
        </w:tc>
        <w:tc>
          <w:tcPr>
            <w:tcW w:w="63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203" w:author="刘洁" w:date="2020-06-05T10:33:00Z"/>
                <w:rFonts w:ascii="仿宋_GB2312" w:eastAsia="仿宋_GB2312" w:hAnsi="宋体" w:cs="宋体"/>
                <w:b/>
                <w:bCs/>
                <w:kern w:val="0"/>
                <w:sz w:val="28"/>
                <w:szCs w:val="28"/>
              </w:rPr>
            </w:pPr>
            <w:ins w:id="204" w:author="刘洁" w:date="2020-06-05T10:33:00Z">
              <w:r w:rsidRPr="00475627">
                <w:rPr>
                  <w:rFonts w:ascii="仿宋_GB2312" w:eastAsia="仿宋_GB2312" w:hAnsi="宋体" w:cs="宋体" w:hint="eastAsia"/>
                  <w:b/>
                  <w:bCs/>
                  <w:kern w:val="0"/>
                  <w:sz w:val="28"/>
                  <w:szCs w:val="28"/>
                </w:rPr>
                <w:t>处罚条款</w:t>
              </w:r>
            </w:ins>
          </w:p>
        </w:tc>
      </w:tr>
      <w:tr w:rsidR="00381FE5" w:rsidRPr="00475627" w:rsidTr="003952B6">
        <w:trPr>
          <w:trHeight w:val="3795"/>
          <w:ins w:id="205" w:author="刘洁" w:date="2020-06-05T10:33:00Z"/>
        </w:trPr>
        <w:tc>
          <w:tcPr>
            <w:tcW w:w="226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206" w:author="刘洁" w:date="2020-06-05T10:33:00Z"/>
                <w:rFonts w:ascii="仿宋_GB2312" w:eastAsia="仿宋_GB2312" w:hAnsi="宋体" w:cs="宋体"/>
                <w:kern w:val="0"/>
                <w:sz w:val="24"/>
              </w:rPr>
            </w:pPr>
            <w:ins w:id="207" w:author="刘洁" w:date="2020-06-05T10:33:00Z">
              <w:r w:rsidRPr="00475627">
                <w:rPr>
                  <w:rFonts w:ascii="仿宋_GB2312" w:eastAsia="仿宋_GB2312" w:hAnsi="宋体" w:cs="宋体" w:hint="eastAsia"/>
                  <w:kern w:val="0"/>
                  <w:sz w:val="24"/>
                </w:rPr>
                <w:t>住宅小区、单位内部景观用水和市政杂用水使用地下水或者自来水作为城市景观水体补水</w:t>
              </w:r>
            </w:ins>
          </w:p>
        </w:tc>
        <w:tc>
          <w:tcPr>
            <w:tcW w:w="5670" w:type="dxa"/>
            <w:tcBorders>
              <w:top w:val="nil"/>
              <w:left w:val="nil"/>
              <w:bottom w:val="single" w:sz="4" w:space="0" w:color="auto"/>
              <w:right w:val="single" w:sz="4" w:space="0" w:color="auto"/>
            </w:tcBorders>
            <w:shd w:val="clear" w:color="auto" w:fill="auto"/>
            <w:vAlign w:val="center"/>
            <w:hideMark/>
          </w:tcPr>
          <w:p w:rsidR="00381FE5" w:rsidRPr="00475627" w:rsidRDefault="00381FE5">
            <w:pPr>
              <w:widowControl/>
              <w:rPr>
                <w:ins w:id="208" w:author="刘洁" w:date="2020-06-05T10:33:00Z"/>
                <w:rFonts w:ascii="仿宋_GB2312" w:eastAsia="仿宋_GB2312" w:hAnsi="宋体" w:cs="宋体"/>
                <w:kern w:val="0"/>
                <w:sz w:val="24"/>
              </w:rPr>
              <w:pPrChange w:id="209" w:author="刘洁" w:date="2020-06-05T14:27:00Z">
                <w:pPr>
                  <w:widowControl/>
                  <w:jc w:val="left"/>
                </w:pPr>
              </w:pPrChange>
            </w:pPr>
            <w:ins w:id="210"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第三十条第三款 住宅小区、单位内部的景观环境用水和其他市政杂用用水，应当使用雨水或者再生水，不得使用自来水。</w:t>
              </w:r>
              <w:r w:rsidRPr="00475627">
                <w:rPr>
                  <w:rFonts w:ascii="仿宋_GB2312" w:eastAsia="仿宋_GB2312" w:hAnsi="宋体" w:cs="宋体" w:hint="eastAsia"/>
                  <w:kern w:val="0"/>
                  <w:sz w:val="24"/>
                </w:rPr>
                <w:br/>
                <w:t>《北京市水污染防治条例》</w:t>
              </w:r>
              <w:r w:rsidRPr="00475627">
                <w:rPr>
                  <w:rFonts w:ascii="仿宋_GB2312" w:eastAsia="仿宋_GB2312" w:hAnsi="宋体" w:cs="宋体" w:hint="eastAsia"/>
                  <w:kern w:val="0"/>
                  <w:sz w:val="24"/>
                </w:rPr>
                <w:br/>
                <w:t xml:space="preserve">    第六十九条第一款、第二款 本市生态环境用水应当优先使用雨水和再生水。严格限制使用地下水和自来水作为城市景观用水。</w:t>
              </w:r>
              <w:r w:rsidRPr="00475627">
                <w:rPr>
                  <w:rFonts w:ascii="仿宋_GB2312" w:eastAsia="仿宋_GB2312" w:hAnsi="宋体" w:cs="宋体" w:hint="eastAsia"/>
                  <w:kern w:val="0"/>
                  <w:sz w:val="24"/>
                </w:rPr>
                <w:br/>
                <w:t xml:space="preserve">    住宅小区、单位内部景观用水和市政杂用水具备使用雨水或者再生水条件的，应当使用雨水或者再生水，不得使用地下水和自来水。</w:t>
              </w:r>
            </w:ins>
          </w:p>
        </w:tc>
        <w:tc>
          <w:tcPr>
            <w:tcW w:w="6378" w:type="dxa"/>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211" w:author="刘洁" w:date="2020-06-05T10:33:00Z"/>
                <w:rFonts w:ascii="仿宋_GB2312" w:eastAsia="仿宋_GB2312" w:hAnsi="宋体" w:cs="宋体"/>
                <w:kern w:val="0"/>
                <w:sz w:val="24"/>
              </w:rPr>
            </w:pPr>
            <w:ins w:id="212"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第五十九条 违反本办法第三十条第三款规定，住宅小区和单位内部的景观环境用水使用自来水的，由节水管理部门责令限期改正，处1万元以上3万元以下罚款。</w:t>
              </w:r>
              <w:r w:rsidRPr="00475627">
                <w:rPr>
                  <w:rFonts w:ascii="仿宋_GB2312" w:eastAsia="仿宋_GB2312" w:hAnsi="宋体" w:cs="宋体" w:hint="eastAsia"/>
                  <w:kern w:val="0"/>
                  <w:sz w:val="24"/>
                </w:rPr>
                <w:br/>
                <w:t>《北京市水污染防治条例》</w:t>
              </w:r>
              <w:r w:rsidRPr="00475627">
                <w:rPr>
                  <w:rFonts w:ascii="仿宋_GB2312" w:eastAsia="仿宋_GB2312" w:hAnsi="宋体" w:cs="宋体" w:hint="eastAsia"/>
                  <w:kern w:val="0"/>
                  <w:sz w:val="24"/>
                </w:rPr>
                <w:br/>
                <w:t xml:space="preserve">    第九十一条 违反本条例规定，使用地下水或者自来水作为城市景观水体补水的，由市或者区水行政主管部门责令停止违法行为，并处一万元以上三万元以下的罚款。</w:t>
              </w:r>
            </w:ins>
          </w:p>
        </w:tc>
      </w:tr>
      <w:tr w:rsidR="00381FE5" w:rsidRPr="00475627" w:rsidTr="003952B6">
        <w:trPr>
          <w:trHeight w:val="851"/>
          <w:ins w:id="213" w:author="刘洁" w:date="2020-06-05T10:33:00Z"/>
        </w:trPr>
        <w:tc>
          <w:tcPr>
            <w:tcW w:w="79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14" w:author="刘洁" w:date="2020-06-05T10:33:00Z"/>
                <w:rFonts w:ascii="仿宋_GB2312" w:eastAsia="仿宋_GB2312"/>
                <w:b/>
                <w:sz w:val="32"/>
                <w:szCs w:val="32"/>
              </w:rPr>
            </w:pPr>
            <w:ins w:id="215" w:author="刘洁" w:date="2020-06-05T10:33:00Z">
              <w:r w:rsidRPr="00475627">
                <w:rPr>
                  <w:rFonts w:ascii="仿宋_GB2312" w:eastAsia="仿宋_GB2312" w:hint="eastAsia"/>
                  <w:b/>
                  <w:sz w:val="32"/>
                  <w:szCs w:val="32"/>
                </w:rPr>
                <w:t>情  节</w:t>
              </w:r>
            </w:ins>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16" w:author="刘洁" w:date="2020-06-05T10:33:00Z"/>
                <w:rFonts w:ascii="仿宋_GB2312" w:eastAsia="仿宋_GB2312"/>
                <w:b/>
                <w:sz w:val="32"/>
                <w:szCs w:val="32"/>
              </w:rPr>
            </w:pPr>
            <w:ins w:id="217" w:author="刘洁" w:date="2020-06-05T10:33:00Z">
              <w:r w:rsidRPr="00475627">
                <w:rPr>
                  <w:rFonts w:ascii="仿宋_GB2312" w:eastAsia="仿宋_GB2312" w:hint="eastAsia"/>
                  <w:b/>
                  <w:sz w:val="32"/>
                  <w:szCs w:val="32"/>
                </w:rPr>
                <w:t>罚款额</w:t>
              </w:r>
              <w:r w:rsidRPr="00475627">
                <w:rPr>
                  <w:rFonts w:ascii="仿宋_GB2312" w:eastAsia="仿宋_GB2312" w:hint="eastAsia"/>
                  <w:b/>
                  <w:sz w:val="28"/>
                  <w:szCs w:val="32"/>
                </w:rPr>
                <w:t>（万元）</w:t>
              </w:r>
            </w:ins>
          </w:p>
        </w:tc>
      </w:tr>
      <w:tr w:rsidR="00381FE5" w:rsidRPr="00475627" w:rsidTr="003952B6">
        <w:trPr>
          <w:trHeight w:val="851"/>
          <w:ins w:id="218" w:author="刘洁" w:date="2020-06-05T10:33:00Z"/>
        </w:trPr>
        <w:tc>
          <w:tcPr>
            <w:tcW w:w="79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19" w:author="刘洁" w:date="2020-06-05T10:33:00Z"/>
                <w:rFonts w:ascii="仿宋_GB2312" w:eastAsia="仿宋_GB2312"/>
                <w:sz w:val="32"/>
                <w:szCs w:val="32"/>
              </w:rPr>
            </w:pPr>
            <w:ins w:id="220" w:author="刘洁" w:date="2020-06-05T10:33:00Z">
              <w:r w:rsidRPr="00475627">
                <w:rPr>
                  <w:rFonts w:ascii="仿宋_GB2312" w:eastAsia="仿宋_GB2312" w:hint="eastAsia"/>
                  <w:sz w:val="32"/>
                  <w:szCs w:val="32"/>
                </w:rPr>
                <w:t>用水总量≤20吨</w:t>
              </w:r>
            </w:ins>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21" w:author="刘洁" w:date="2020-06-05T10:33:00Z"/>
                <w:rFonts w:ascii="仿宋_GB2312" w:eastAsia="仿宋_GB2312"/>
                <w:b/>
                <w:sz w:val="32"/>
                <w:szCs w:val="32"/>
              </w:rPr>
            </w:pPr>
            <w:ins w:id="222" w:author="刘洁" w:date="2020-06-05T10:33:00Z">
              <w:r w:rsidRPr="00475627">
                <w:rPr>
                  <w:rFonts w:ascii="仿宋_GB2312" w:eastAsia="仿宋_GB2312" w:hint="eastAsia"/>
                  <w:sz w:val="32"/>
                  <w:szCs w:val="32"/>
                </w:rPr>
                <w:t>1≤罚款额≤2</w:t>
              </w:r>
            </w:ins>
          </w:p>
        </w:tc>
      </w:tr>
      <w:tr w:rsidR="00381FE5" w:rsidRPr="00475627" w:rsidTr="003952B6">
        <w:trPr>
          <w:trHeight w:val="851"/>
          <w:ins w:id="223" w:author="刘洁" w:date="2020-06-05T10:33:00Z"/>
        </w:trPr>
        <w:tc>
          <w:tcPr>
            <w:tcW w:w="79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24" w:author="刘洁" w:date="2020-06-05T10:33:00Z"/>
                <w:rFonts w:ascii="仿宋_GB2312" w:eastAsia="仿宋_GB2312"/>
                <w:b/>
                <w:sz w:val="32"/>
                <w:szCs w:val="32"/>
              </w:rPr>
            </w:pPr>
            <w:ins w:id="225" w:author="刘洁" w:date="2020-06-05T10:33:00Z">
              <w:r w:rsidRPr="00475627">
                <w:rPr>
                  <w:rFonts w:ascii="仿宋_GB2312" w:eastAsia="仿宋_GB2312" w:hint="eastAsia"/>
                  <w:sz w:val="32"/>
                  <w:szCs w:val="32"/>
                </w:rPr>
                <w:t>20吨＜用水总量</w:t>
              </w:r>
            </w:ins>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jc w:val="center"/>
              <w:rPr>
                <w:ins w:id="226" w:author="刘洁" w:date="2020-06-05T10:33:00Z"/>
                <w:rFonts w:ascii="仿宋_GB2312" w:eastAsia="仿宋_GB2312"/>
                <w:b/>
                <w:sz w:val="32"/>
                <w:szCs w:val="32"/>
              </w:rPr>
            </w:pPr>
            <w:ins w:id="227" w:author="刘洁" w:date="2020-06-05T10:33:00Z">
              <w:r w:rsidRPr="00475627">
                <w:rPr>
                  <w:rFonts w:ascii="仿宋_GB2312" w:eastAsia="仿宋_GB2312" w:hint="eastAsia"/>
                  <w:sz w:val="32"/>
                  <w:szCs w:val="32"/>
                </w:rPr>
                <w:t>2＜罚款额≤3</w:t>
              </w:r>
            </w:ins>
          </w:p>
        </w:tc>
      </w:tr>
    </w:tbl>
    <w:p w:rsidR="00381FE5" w:rsidRPr="00475627" w:rsidRDefault="00381FE5" w:rsidP="00381FE5">
      <w:pPr>
        <w:jc w:val="center"/>
        <w:rPr>
          <w:ins w:id="228" w:author="刘洁" w:date="2020-06-05T10:33:00Z"/>
          <w:rFonts w:ascii="方正小标宋简体" w:eastAsia="方正小标宋简体"/>
          <w:sz w:val="32"/>
        </w:rPr>
      </w:pPr>
    </w:p>
    <w:p w:rsidR="00381FE5" w:rsidRPr="00475627" w:rsidRDefault="00381FE5" w:rsidP="00381FE5">
      <w:pPr>
        <w:jc w:val="center"/>
        <w:rPr>
          <w:ins w:id="229" w:author="刘洁" w:date="2020-06-05T10:33:00Z"/>
          <w:rFonts w:ascii="方正小标宋简体" w:eastAsia="方正小标宋简体"/>
          <w:sz w:val="32"/>
        </w:rPr>
      </w:pPr>
    </w:p>
    <w:p w:rsidR="00381FE5" w:rsidRPr="00475627" w:rsidRDefault="00381FE5" w:rsidP="00381FE5">
      <w:pPr>
        <w:jc w:val="center"/>
        <w:rPr>
          <w:ins w:id="230" w:author="刘洁" w:date="2020-06-05T10:33:00Z"/>
          <w:rFonts w:ascii="仿宋_GB2312" w:eastAsia="仿宋_GB2312"/>
          <w:sz w:val="32"/>
        </w:rPr>
      </w:pPr>
      <w:ins w:id="231" w:author="刘洁" w:date="2020-06-05T10:33:00Z">
        <w:r w:rsidRPr="00475627">
          <w:rPr>
            <w:rFonts w:ascii="仿宋_GB2312" w:eastAsia="仿宋_GB2312" w:hint="eastAsia"/>
            <w:sz w:val="32"/>
          </w:rPr>
          <w:lastRenderedPageBreak/>
          <w:t>5、用水单位不落实节约用水管理责任</w:t>
        </w:r>
      </w:ins>
    </w:p>
    <w:tbl>
      <w:tblPr>
        <w:tblW w:w="14317" w:type="dxa"/>
        <w:tblInd w:w="-34" w:type="dxa"/>
        <w:tblLook w:val="04A0" w:firstRow="1" w:lastRow="0" w:firstColumn="1" w:lastColumn="0" w:noHBand="0" w:noVBand="1"/>
      </w:tblPr>
      <w:tblGrid>
        <w:gridCol w:w="3403"/>
        <w:gridCol w:w="5244"/>
        <w:gridCol w:w="1560"/>
        <w:gridCol w:w="4110"/>
      </w:tblGrid>
      <w:tr w:rsidR="00381FE5" w:rsidRPr="00475627" w:rsidTr="003952B6">
        <w:trPr>
          <w:trHeight w:val="465"/>
          <w:ins w:id="232" w:author="刘洁" w:date="2020-06-05T10:33:00Z"/>
        </w:trPr>
        <w:tc>
          <w:tcPr>
            <w:tcW w:w="3403" w:type="dxa"/>
            <w:tcBorders>
              <w:top w:val="single" w:sz="4" w:space="0" w:color="auto"/>
              <w:left w:val="single" w:sz="4" w:space="0" w:color="auto"/>
              <w:bottom w:val="single" w:sz="4" w:space="0" w:color="auto"/>
              <w:right w:val="nil"/>
            </w:tcBorders>
            <w:shd w:val="clear" w:color="auto" w:fill="auto"/>
            <w:noWrap/>
            <w:vAlign w:val="center"/>
            <w:hideMark/>
          </w:tcPr>
          <w:p w:rsidR="00381FE5" w:rsidRPr="00475627" w:rsidRDefault="00381FE5" w:rsidP="003952B6">
            <w:pPr>
              <w:widowControl/>
              <w:jc w:val="center"/>
              <w:rPr>
                <w:ins w:id="233" w:author="刘洁" w:date="2020-06-05T10:33:00Z"/>
                <w:rFonts w:ascii="仿宋_GB2312" w:eastAsia="仿宋_GB2312" w:hAnsi="宋体" w:cs="宋体"/>
                <w:b/>
                <w:bCs/>
                <w:kern w:val="0"/>
                <w:sz w:val="28"/>
                <w:szCs w:val="28"/>
              </w:rPr>
            </w:pPr>
            <w:ins w:id="234" w:author="刘洁" w:date="2020-06-05T10:33:00Z">
              <w:r w:rsidRPr="00475627">
                <w:rPr>
                  <w:rFonts w:ascii="仿宋_GB2312" w:eastAsia="仿宋_GB2312" w:hAnsi="宋体" w:cs="宋体" w:hint="eastAsia"/>
                  <w:b/>
                  <w:bCs/>
                  <w:kern w:val="0"/>
                  <w:sz w:val="28"/>
                  <w:szCs w:val="28"/>
                </w:rPr>
                <w:t>违法行为</w:t>
              </w:r>
            </w:ins>
          </w:p>
        </w:tc>
        <w:tc>
          <w:tcPr>
            <w:tcW w:w="6804" w:type="dxa"/>
            <w:gridSpan w:val="2"/>
            <w:tcBorders>
              <w:top w:val="single" w:sz="4" w:space="0" w:color="auto"/>
              <w:left w:val="single" w:sz="4" w:space="0" w:color="auto"/>
              <w:bottom w:val="single" w:sz="4" w:space="0" w:color="auto"/>
              <w:right w:val="nil"/>
            </w:tcBorders>
            <w:shd w:val="clear" w:color="auto" w:fill="auto"/>
            <w:noWrap/>
            <w:vAlign w:val="center"/>
            <w:hideMark/>
          </w:tcPr>
          <w:p w:rsidR="00381FE5" w:rsidRPr="00475627" w:rsidRDefault="00381FE5" w:rsidP="003952B6">
            <w:pPr>
              <w:widowControl/>
              <w:jc w:val="center"/>
              <w:rPr>
                <w:ins w:id="235" w:author="刘洁" w:date="2020-06-05T10:33:00Z"/>
                <w:rFonts w:ascii="仿宋_GB2312" w:eastAsia="仿宋_GB2312" w:hAnsi="宋体" w:cs="宋体"/>
                <w:b/>
                <w:bCs/>
                <w:kern w:val="0"/>
                <w:sz w:val="28"/>
                <w:szCs w:val="28"/>
              </w:rPr>
            </w:pPr>
            <w:ins w:id="236" w:author="刘洁" w:date="2020-06-05T10:33:00Z">
              <w:r w:rsidRPr="00475627">
                <w:rPr>
                  <w:rFonts w:ascii="仿宋_GB2312" w:eastAsia="仿宋_GB2312" w:hAnsi="宋体" w:cs="宋体" w:hint="eastAsia"/>
                  <w:b/>
                  <w:bCs/>
                  <w:kern w:val="0"/>
                  <w:sz w:val="28"/>
                  <w:szCs w:val="28"/>
                </w:rPr>
                <w:t>违反条款</w:t>
              </w:r>
            </w:ins>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FE5" w:rsidRPr="00475627" w:rsidRDefault="00381FE5" w:rsidP="003952B6">
            <w:pPr>
              <w:widowControl/>
              <w:jc w:val="center"/>
              <w:rPr>
                <w:ins w:id="237" w:author="刘洁" w:date="2020-06-05T10:33:00Z"/>
                <w:rFonts w:ascii="仿宋_GB2312" w:eastAsia="仿宋_GB2312" w:hAnsi="宋体" w:cs="宋体"/>
                <w:b/>
                <w:bCs/>
                <w:kern w:val="0"/>
                <w:sz w:val="28"/>
                <w:szCs w:val="28"/>
              </w:rPr>
            </w:pPr>
            <w:ins w:id="238" w:author="刘洁" w:date="2020-06-05T10:33:00Z">
              <w:r w:rsidRPr="00475627">
                <w:rPr>
                  <w:rFonts w:ascii="仿宋_GB2312" w:eastAsia="仿宋_GB2312" w:hAnsi="宋体" w:cs="宋体" w:hint="eastAsia"/>
                  <w:b/>
                  <w:bCs/>
                  <w:kern w:val="0"/>
                  <w:sz w:val="28"/>
                  <w:szCs w:val="28"/>
                </w:rPr>
                <w:t>处罚条款</w:t>
              </w:r>
            </w:ins>
          </w:p>
        </w:tc>
      </w:tr>
      <w:tr w:rsidR="00381FE5" w:rsidRPr="00475627" w:rsidTr="003952B6">
        <w:trPr>
          <w:trHeight w:val="2646"/>
          <w:ins w:id="239" w:author="刘洁" w:date="2020-06-05T10:33:00Z"/>
        </w:trPr>
        <w:tc>
          <w:tcPr>
            <w:tcW w:w="3403" w:type="dxa"/>
            <w:tcBorders>
              <w:top w:val="single" w:sz="4" w:space="0" w:color="auto"/>
              <w:left w:val="single" w:sz="4" w:space="0" w:color="auto"/>
              <w:bottom w:val="single" w:sz="4" w:space="0" w:color="auto"/>
              <w:right w:val="nil"/>
            </w:tcBorders>
            <w:shd w:val="clear" w:color="auto" w:fill="auto"/>
            <w:vAlign w:val="center"/>
            <w:hideMark/>
          </w:tcPr>
          <w:p w:rsidR="00381FE5" w:rsidRPr="00475627" w:rsidRDefault="00381FE5" w:rsidP="003952B6">
            <w:pPr>
              <w:widowControl/>
              <w:jc w:val="left"/>
              <w:rPr>
                <w:ins w:id="240" w:author="刘洁" w:date="2020-06-05T10:33:00Z"/>
                <w:rFonts w:ascii="仿宋_GB2312" w:eastAsia="仿宋_GB2312" w:hAnsi="宋体" w:cs="宋体"/>
                <w:kern w:val="0"/>
                <w:sz w:val="24"/>
              </w:rPr>
            </w:pPr>
            <w:ins w:id="241" w:author="刘洁" w:date="2020-06-05T10:33:00Z">
              <w:r w:rsidRPr="00475627">
                <w:rPr>
                  <w:rFonts w:ascii="仿宋_GB2312" w:eastAsia="仿宋_GB2312" w:hAnsi="宋体" w:cs="宋体" w:hint="eastAsia"/>
                  <w:kern w:val="0"/>
                  <w:sz w:val="24"/>
                </w:rPr>
                <w:t>用水单位不落实节约用水管理责任</w:t>
              </w:r>
            </w:ins>
          </w:p>
        </w:tc>
        <w:tc>
          <w:tcPr>
            <w:tcW w:w="6804" w:type="dxa"/>
            <w:gridSpan w:val="2"/>
            <w:tcBorders>
              <w:top w:val="nil"/>
              <w:left w:val="single" w:sz="4" w:space="0" w:color="auto"/>
              <w:bottom w:val="single" w:sz="4" w:space="0" w:color="auto"/>
              <w:right w:val="nil"/>
            </w:tcBorders>
            <w:shd w:val="clear" w:color="auto" w:fill="auto"/>
            <w:vAlign w:val="center"/>
            <w:hideMark/>
          </w:tcPr>
          <w:p w:rsidR="00381FE5" w:rsidRPr="00475627" w:rsidRDefault="00381FE5" w:rsidP="003952B6">
            <w:pPr>
              <w:widowControl/>
              <w:jc w:val="left"/>
              <w:rPr>
                <w:ins w:id="242" w:author="刘洁" w:date="2020-06-05T10:33:00Z"/>
                <w:rFonts w:ascii="仿宋_GB2312" w:eastAsia="仿宋_GB2312" w:hAnsi="宋体" w:cs="宋体"/>
                <w:kern w:val="0"/>
                <w:sz w:val="24"/>
              </w:rPr>
            </w:pPr>
            <w:ins w:id="243"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第四十条第一款 用水单位应当采取措施加强节约用水管理，做好下列工作：(一)建立健全节约用水责任制，建设节水型单位；(二)设立节水专门机构或者指定专人具体负责节约用水工作；(三)建立用水台帐，开展用水统计分析，明确用水计划、节水目标、节水措施，定期进行合理用水分析或者水平衡测试；(四)加强用水设施的日常维护管理；(五)开展节约用水宣传。</w:t>
              </w:r>
            </w:ins>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244" w:author="刘洁" w:date="2020-06-05T10:33:00Z"/>
                <w:rFonts w:ascii="仿宋_GB2312" w:eastAsia="仿宋_GB2312" w:hAnsi="宋体" w:cs="宋体"/>
                <w:kern w:val="0"/>
                <w:sz w:val="24"/>
              </w:rPr>
            </w:pPr>
            <w:ins w:id="245"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第六十四条 违反本办法第四十条第一款规定，用水单位不落实节约用水管理责任的，由节水管理部门责令限期改正，逾期不改或者造成浪费用水等不良后果的，处5000元以上5万元以下罚款。</w:t>
              </w:r>
            </w:ins>
          </w:p>
        </w:tc>
      </w:tr>
      <w:tr w:rsidR="00381FE5" w:rsidRPr="00475627" w:rsidTr="003952B6">
        <w:trPr>
          <w:cantSplit/>
          <w:trHeight w:val="1267"/>
          <w:ins w:id="246" w:author="刘洁" w:date="2020-06-05T10:33:00Z"/>
        </w:trPr>
        <w:tc>
          <w:tcPr>
            <w:tcW w:w="3403" w:type="dxa"/>
            <w:tcBorders>
              <w:top w:val="single" w:sz="4" w:space="0" w:color="auto"/>
              <w:left w:val="single" w:sz="4" w:space="0" w:color="auto"/>
              <w:right w:val="nil"/>
            </w:tcBorders>
            <w:shd w:val="clear" w:color="auto" w:fill="auto"/>
          </w:tcPr>
          <w:p w:rsidR="00381FE5" w:rsidRPr="00475627" w:rsidRDefault="00381FE5" w:rsidP="003952B6">
            <w:pPr>
              <w:widowControl/>
              <w:jc w:val="center"/>
              <w:rPr>
                <w:ins w:id="247" w:author="刘洁" w:date="2020-06-05T10:33:00Z"/>
                <w:rFonts w:ascii="仿宋_GB2312" w:eastAsia="仿宋_GB2312" w:hAnsi="宋体" w:cs="宋体"/>
                <w:b/>
                <w:kern w:val="0"/>
                <w:sz w:val="24"/>
                <w:szCs w:val="28"/>
              </w:rPr>
            </w:pPr>
            <w:ins w:id="248" w:author="刘洁" w:date="2020-06-05T10:33:00Z">
              <w:r>
                <w:rPr>
                  <w:noProof/>
                </w:rPr>
                <mc:AlternateContent>
                  <mc:Choice Requires="wps">
                    <w:drawing>
                      <wp:anchor distT="0" distB="0" distL="114300" distR="114300" simplePos="0" relativeHeight="251664384" behindDoc="0" locked="0" layoutInCell="1" allowOverlap="1" wp14:anchorId="3E2F1C69" wp14:editId="3061BBFE">
                        <wp:simplePos x="0" y="0"/>
                        <wp:positionH relativeFrom="column">
                          <wp:posOffset>-69215</wp:posOffset>
                        </wp:positionH>
                        <wp:positionV relativeFrom="paragraph">
                          <wp:posOffset>12065</wp:posOffset>
                        </wp:positionV>
                        <wp:extent cx="885825" cy="800100"/>
                        <wp:effectExtent l="0" t="0" r="2857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5825" cy="8001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95pt" to="64.3pt,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" strokecolor="windowText">
                        <o:lock v:ext="edit" shapetype="f"/>
                      </v:line>
                    </w:pict>
                  </mc:Fallback>
                </mc:AlternateContent>
              </w:r>
              <w:r>
                <w:rPr>
                  <w:noProof/>
                </w:rPr>
                <mc:AlternateContent>
                  <mc:Choice Requires="wps">
                    <w:drawing>
                      <wp:anchor distT="0" distB="0" distL="114300" distR="114300" simplePos="0" relativeHeight="251663360" behindDoc="0" locked="0" layoutInCell="1" allowOverlap="1" wp14:anchorId="3075BC91" wp14:editId="2FCFD07B">
                        <wp:simplePos x="0" y="0"/>
                        <wp:positionH relativeFrom="column">
                          <wp:posOffset>-69215</wp:posOffset>
                        </wp:positionH>
                        <wp:positionV relativeFrom="paragraph">
                          <wp:posOffset>12065</wp:posOffset>
                        </wp:positionV>
                        <wp:extent cx="2162175" cy="352425"/>
                        <wp:effectExtent l="0" t="0" r="28575" b="28575"/>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3524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95pt" to="164.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" strokecolor="windowText">
                        <o:lock v:ext="edit" shapetype="f"/>
                      </v:line>
                    </w:pict>
                  </mc:Fallback>
                </mc:AlternateContent>
              </w:r>
              <w:r w:rsidRPr="00475627">
                <w:rPr>
                  <w:rFonts w:ascii="仿宋_GB2312" w:eastAsia="仿宋_GB2312" w:hAnsi="宋体" w:cs="宋体" w:hint="eastAsia"/>
                  <w:kern w:val="0"/>
                  <w:sz w:val="28"/>
                  <w:szCs w:val="28"/>
                </w:rPr>
                <w:t xml:space="preserve">          </w:t>
              </w:r>
              <w:r w:rsidRPr="00475627">
                <w:rPr>
                  <w:rFonts w:ascii="仿宋_GB2312" w:eastAsia="仿宋_GB2312" w:hAnsi="宋体" w:cs="宋体" w:hint="eastAsia"/>
                  <w:b/>
                  <w:kern w:val="0"/>
                  <w:sz w:val="24"/>
                  <w:szCs w:val="28"/>
                </w:rPr>
                <w:t xml:space="preserve">  情 节</w:t>
              </w:r>
            </w:ins>
          </w:p>
          <w:p w:rsidR="00381FE5" w:rsidRPr="00475627" w:rsidRDefault="00381FE5" w:rsidP="003952B6">
            <w:pPr>
              <w:widowControl/>
              <w:ind w:firstLineChars="273" w:firstLine="658"/>
              <w:rPr>
                <w:ins w:id="249" w:author="刘洁" w:date="2020-06-05T10:33:00Z"/>
                <w:rFonts w:ascii="仿宋_GB2312" w:eastAsia="仿宋_GB2312" w:hAnsi="宋体" w:cs="宋体"/>
                <w:b/>
                <w:kern w:val="0"/>
                <w:sz w:val="24"/>
                <w:szCs w:val="28"/>
              </w:rPr>
            </w:pPr>
            <w:ins w:id="250" w:author="刘洁" w:date="2020-06-05T10:33:00Z">
              <w:r w:rsidRPr="00475627">
                <w:rPr>
                  <w:rFonts w:ascii="仿宋_GB2312" w:eastAsia="仿宋_GB2312" w:hAnsi="宋体" w:cs="宋体" w:hint="eastAsia"/>
                  <w:b/>
                  <w:kern w:val="0"/>
                  <w:sz w:val="24"/>
                  <w:szCs w:val="28"/>
                </w:rPr>
                <w:t>罚款额</w:t>
              </w:r>
            </w:ins>
          </w:p>
          <w:p w:rsidR="00381FE5" w:rsidRPr="00475627" w:rsidRDefault="00381FE5" w:rsidP="003952B6">
            <w:pPr>
              <w:widowControl/>
              <w:ind w:firstLineChars="371" w:firstLine="894"/>
              <w:rPr>
                <w:ins w:id="251" w:author="刘洁" w:date="2020-06-05T10:33:00Z"/>
                <w:rFonts w:ascii="仿宋_GB2312" w:eastAsia="仿宋_GB2312" w:hAnsi="宋体" w:cs="宋体"/>
                <w:b/>
                <w:kern w:val="0"/>
                <w:sz w:val="22"/>
                <w:szCs w:val="28"/>
              </w:rPr>
            </w:pPr>
            <w:ins w:id="252" w:author="刘洁" w:date="2020-06-05T10:33:00Z">
              <w:r w:rsidRPr="00475627">
                <w:rPr>
                  <w:rFonts w:ascii="仿宋_GB2312" w:eastAsia="仿宋_GB2312" w:hAnsi="宋体" w:cs="宋体" w:hint="eastAsia"/>
                  <w:b/>
                  <w:kern w:val="0"/>
                  <w:sz w:val="24"/>
                  <w:szCs w:val="28"/>
                </w:rPr>
                <w:t>（万元）</w:t>
              </w:r>
            </w:ins>
          </w:p>
          <w:p w:rsidR="00381FE5" w:rsidRPr="00475627" w:rsidRDefault="00381FE5" w:rsidP="003952B6">
            <w:pPr>
              <w:widowControl/>
              <w:rPr>
                <w:ins w:id="253" w:author="刘洁" w:date="2020-06-05T10:33:00Z"/>
                <w:rFonts w:ascii="仿宋_GB2312" w:eastAsia="仿宋_GB2312" w:hAnsi="宋体" w:cs="宋体"/>
                <w:kern w:val="0"/>
                <w:sz w:val="28"/>
                <w:szCs w:val="28"/>
              </w:rPr>
            </w:pPr>
            <w:ins w:id="254" w:author="刘洁" w:date="2020-06-05T10:33:00Z">
              <w:r w:rsidRPr="00475627">
                <w:rPr>
                  <w:rFonts w:ascii="仿宋_GB2312" w:eastAsia="仿宋_GB2312" w:hAnsi="宋体" w:cs="宋体" w:hint="eastAsia"/>
                  <w:b/>
                  <w:kern w:val="0"/>
                  <w:sz w:val="24"/>
                  <w:szCs w:val="28"/>
                </w:rPr>
                <w:t>类 型</w:t>
              </w:r>
            </w:ins>
          </w:p>
        </w:tc>
        <w:tc>
          <w:tcPr>
            <w:tcW w:w="5244" w:type="dxa"/>
            <w:tcBorders>
              <w:top w:val="single" w:sz="4" w:space="0" w:color="auto"/>
              <w:left w:val="single" w:sz="4" w:space="0" w:color="auto"/>
              <w:bottom w:val="single" w:sz="4" w:space="0" w:color="auto"/>
              <w:right w:val="nil"/>
            </w:tcBorders>
            <w:shd w:val="clear" w:color="auto" w:fill="auto"/>
            <w:vAlign w:val="center"/>
          </w:tcPr>
          <w:p w:rsidR="00381FE5" w:rsidRPr="00475627" w:rsidRDefault="00381FE5" w:rsidP="003952B6">
            <w:pPr>
              <w:widowControl/>
              <w:jc w:val="center"/>
              <w:rPr>
                <w:ins w:id="255" w:author="刘洁" w:date="2020-06-05T10:33:00Z"/>
                <w:rFonts w:ascii="仿宋_GB2312" w:eastAsia="仿宋_GB2312"/>
                <w:b/>
                <w:sz w:val="28"/>
                <w:szCs w:val="28"/>
              </w:rPr>
            </w:pPr>
            <w:ins w:id="256" w:author="刘洁" w:date="2020-06-05T10:33:00Z">
              <w:r w:rsidRPr="00475627">
                <w:rPr>
                  <w:rFonts w:ascii="仿宋_GB2312" w:eastAsia="仿宋_GB2312" w:hAnsi="宋体" w:cs="宋体" w:hint="eastAsia"/>
                  <w:b/>
                  <w:kern w:val="0"/>
                  <w:sz w:val="28"/>
                  <w:szCs w:val="28"/>
                </w:rPr>
                <w:t>限期内已改正且</w:t>
              </w:r>
              <w:r w:rsidRPr="00475627">
                <w:rPr>
                  <w:rFonts w:ascii="仿宋_GB2312" w:eastAsia="仿宋_GB2312" w:hint="eastAsia"/>
                  <w:b/>
                  <w:sz w:val="28"/>
                  <w:szCs w:val="28"/>
                </w:rPr>
                <w:t>未造成</w:t>
              </w:r>
            </w:ins>
          </w:p>
          <w:p w:rsidR="00381FE5" w:rsidRPr="00475627" w:rsidRDefault="00381FE5" w:rsidP="003952B6">
            <w:pPr>
              <w:widowControl/>
              <w:jc w:val="center"/>
              <w:rPr>
                <w:ins w:id="257" w:author="刘洁" w:date="2020-06-05T10:33:00Z"/>
                <w:rFonts w:ascii="仿宋_GB2312" w:eastAsia="仿宋_GB2312" w:hAnsi="宋体" w:cs="宋体"/>
                <w:b/>
                <w:kern w:val="0"/>
                <w:sz w:val="28"/>
                <w:szCs w:val="28"/>
              </w:rPr>
            </w:pPr>
            <w:ins w:id="258" w:author="刘洁" w:date="2020-06-05T10:33:00Z">
              <w:r w:rsidRPr="00475627">
                <w:rPr>
                  <w:rFonts w:ascii="仿宋_GB2312" w:eastAsia="仿宋_GB2312" w:hint="eastAsia"/>
                  <w:b/>
                  <w:sz w:val="28"/>
                  <w:szCs w:val="28"/>
                </w:rPr>
                <w:t>浪费用水等不良后果的</w:t>
              </w:r>
            </w:ins>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259" w:author="刘洁" w:date="2020-06-05T10:33:00Z"/>
                <w:rFonts w:ascii="仿宋_GB2312" w:eastAsia="仿宋_GB2312" w:hAnsi="宋体" w:cs="宋体"/>
                <w:b/>
                <w:kern w:val="0"/>
                <w:sz w:val="28"/>
                <w:szCs w:val="28"/>
              </w:rPr>
            </w:pPr>
            <w:ins w:id="260" w:author="刘洁" w:date="2020-06-05T10:33:00Z">
              <w:r w:rsidRPr="00475627">
                <w:rPr>
                  <w:rFonts w:ascii="仿宋_GB2312" w:eastAsia="仿宋_GB2312" w:hAnsi="宋体" w:cs="宋体" w:hint="eastAsia"/>
                  <w:b/>
                  <w:kern w:val="0"/>
                  <w:sz w:val="28"/>
                  <w:szCs w:val="28"/>
                </w:rPr>
                <w:t>逾期未改正或者造成</w:t>
              </w:r>
            </w:ins>
          </w:p>
          <w:p w:rsidR="00381FE5" w:rsidRPr="00475627" w:rsidRDefault="00381FE5" w:rsidP="003952B6">
            <w:pPr>
              <w:widowControl/>
              <w:jc w:val="center"/>
              <w:rPr>
                <w:ins w:id="261" w:author="刘洁" w:date="2020-06-05T10:33:00Z"/>
                <w:rFonts w:ascii="仿宋_GB2312" w:eastAsia="仿宋_GB2312" w:hAnsi="宋体" w:cs="宋体"/>
                <w:b/>
                <w:kern w:val="0"/>
                <w:sz w:val="28"/>
                <w:szCs w:val="28"/>
              </w:rPr>
            </w:pPr>
            <w:ins w:id="262" w:author="刘洁" w:date="2020-06-05T10:33:00Z">
              <w:r w:rsidRPr="00475627">
                <w:rPr>
                  <w:rFonts w:ascii="仿宋_GB2312" w:eastAsia="仿宋_GB2312" w:hAnsi="宋体" w:cs="宋体" w:hint="eastAsia"/>
                  <w:b/>
                  <w:kern w:val="0"/>
                  <w:sz w:val="28"/>
                  <w:szCs w:val="28"/>
                </w:rPr>
                <w:t>浪费用水等不良后果的</w:t>
              </w:r>
            </w:ins>
          </w:p>
        </w:tc>
      </w:tr>
      <w:tr w:rsidR="00381FE5" w:rsidRPr="00475627" w:rsidTr="003952B6">
        <w:trPr>
          <w:trHeight w:val="737"/>
          <w:ins w:id="263" w:author="刘洁" w:date="2020-06-05T10:33:00Z"/>
        </w:trPr>
        <w:tc>
          <w:tcPr>
            <w:tcW w:w="3403" w:type="dxa"/>
            <w:tcBorders>
              <w:top w:val="single" w:sz="4" w:space="0" w:color="auto"/>
              <w:left w:val="single" w:sz="4" w:space="0" w:color="auto"/>
              <w:bottom w:val="single" w:sz="4" w:space="0" w:color="auto"/>
              <w:right w:val="nil"/>
            </w:tcBorders>
            <w:shd w:val="clear" w:color="auto" w:fill="auto"/>
            <w:vAlign w:val="center"/>
          </w:tcPr>
          <w:p w:rsidR="00381FE5" w:rsidRPr="003D26E7" w:rsidRDefault="00381FE5" w:rsidP="003952B6">
            <w:pPr>
              <w:jc w:val="center"/>
              <w:rPr>
                <w:ins w:id="264" w:author="刘洁" w:date="2020-06-05T10:33:00Z"/>
                <w:rFonts w:ascii="仿宋_GB2312" w:eastAsia="仿宋_GB2312" w:hAnsi="宋体" w:cs="宋体"/>
                <w:b/>
                <w:bCs/>
                <w:sz w:val="28"/>
                <w:szCs w:val="28"/>
                <w:rPrChange w:id="265" w:author="刘洁" w:date="2020-06-05T14:29:00Z">
                  <w:rPr>
                    <w:ins w:id="266" w:author="刘洁" w:date="2020-06-05T10:33:00Z"/>
                    <w:rFonts w:ascii="仿宋_GB2312" w:eastAsia="仿宋_GB2312" w:hAnsi="宋体" w:cs="宋体"/>
                    <w:bCs/>
                    <w:sz w:val="28"/>
                    <w:szCs w:val="28"/>
                  </w:rPr>
                </w:rPrChange>
              </w:rPr>
            </w:pPr>
            <w:ins w:id="267" w:author="刘洁" w:date="2020-06-05T10:33:00Z">
              <w:r w:rsidRPr="003D26E7">
                <w:rPr>
                  <w:rFonts w:ascii="仿宋_GB2312" w:eastAsia="仿宋_GB2312" w:hint="eastAsia"/>
                  <w:b/>
                  <w:bCs/>
                  <w:sz w:val="28"/>
                  <w:szCs w:val="28"/>
                  <w:rPrChange w:id="268" w:author="刘洁" w:date="2020-06-05T14:29:00Z">
                    <w:rPr>
                      <w:rFonts w:ascii="仿宋_GB2312" w:eastAsia="仿宋_GB2312" w:hint="eastAsia"/>
                      <w:bCs/>
                      <w:sz w:val="28"/>
                      <w:szCs w:val="28"/>
                    </w:rPr>
                  </w:rPrChange>
                </w:rPr>
                <w:t>违反1项</w:t>
              </w:r>
            </w:ins>
          </w:p>
        </w:tc>
        <w:tc>
          <w:tcPr>
            <w:tcW w:w="5244" w:type="dxa"/>
            <w:tcBorders>
              <w:top w:val="single" w:sz="4" w:space="0" w:color="auto"/>
              <w:left w:val="single" w:sz="4" w:space="0" w:color="auto"/>
              <w:bottom w:val="single" w:sz="4" w:space="0" w:color="auto"/>
              <w:right w:val="nil"/>
            </w:tcBorders>
            <w:shd w:val="clear" w:color="auto" w:fill="auto"/>
            <w:vAlign w:val="center"/>
          </w:tcPr>
          <w:p w:rsidR="00381FE5" w:rsidRPr="00475627" w:rsidRDefault="00381FE5" w:rsidP="003952B6">
            <w:pPr>
              <w:jc w:val="center"/>
              <w:rPr>
                <w:ins w:id="269" w:author="刘洁" w:date="2020-06-05T10:33:00Z"/>
                <w:rFonts w:ascii="仿宋_GB2312" w:eastAsia="仿宋_GB2312" w:hAnsi="宋体" w:cs="宋体"/>
                <w:sz w:val="28"/>
                <w:szCs w:val="28"/>
              </w:rPr>
            </w:pPr>
            <w:ins w:id="270" w:author="刘洁" w:date="2020-06-05T10:33:00Z">
              <w:r w:rsidRPr="00475627">
                <w:rPr>
                  <w:rFonts w:ascii="仿宋_GB2312" w:eastAsia="仿宋_GB2312" w:hint="eastAsia"/>
                  <w:sz w:val="28"/>
                  <w:szCs w:val="28"/>
                </w:rPr>
                <w:t>不予处罚</w:t>
              </w:r>
            </w:ins>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271" w:author="刘洁" w:date="2020-06-05T10:33:00Z"/>
                <w:rFonts w:ascii="仿宋_GB2312" w:eastAsia="仿宋_GB2312" w:hAnsi="宋体" w:cs="宋体"/>
                <w:kern w:val="0"/>
                <w:sz w:val="28"/>
                <w:szCs w:val="28"/>
              </w:rPr>
            </w:pPr>
            <w:ins w:id="272" w:author="刘洁" w:date="2020-06-05T10:33:00Z">
              <w:r w:rsidRPr="00475627">
                <w:rPr>
                  <w:rFonts w:ascii="仿宋_GB2312" w:eastAsia="仿宋_GB2312" w:hint="eastAsia"/>
                  <w:sz w:val="28"/>
                  <w:szCs w:val="28"/>
                </w:rPr>
                <w:t>0.5≤罚款额≤2</w:t>
              </w:r>
            </w:ins>
          </w:p>
        </w:tc>
      </w:tr>
      <w:tr w:rsidR="00381FE5" w:rsidRPr="00475627" w:rsidTr="003952B6">
        <w:trPr>
          <w:trHeight w:val="737"/>
          <w:ins w:id="273" w:author="刘洁" w:date="2020-06-05T10:33:00Z"/>
        </w:trPr>
        <w:tc>
          <w:tcPr>
            <w:tcW w:w="3403" w:type="dxa"/>
            <w:tcBorders>
              <w:top w:val="single" w:sz="4" w:space="0" w:color="auto"/>
              <w:left w:val="single" w:sz="4" w:space="0" w:color="auto"/>
              <w:bottom w:val="single" w:sz="4" w:space="0" w:color="auto"/>
              <w:right w:val="nil"/>
            </w:tcBorders>
            <w:shd w:val="clear" w:color="auto" w:fill="auto"/>
            <w:vAlign w:val="center"/>
          </w:tcPr>
          <w:p w:rsidR="00381FE5" w:rsidRPr="003D26E7" w:rsidRDefault="00381FE5" w:rsidP="003952B6">
            <w:pPr>
              <w:jc w:val="center"/>
              <w:rPr>
                <w:ins w:id="274" w:author="刘洁" w:date="2020-06-05T10:33:00Z"/>
                <w:rFonts w:ascii="仿宋_GB2312" w:eastAsia="仿宋_GB2312" w:hAnsi="宋体" w:cs="宋体"/>
                <w:b/>
                <w:bCs/>
                <w:sz w:val="28"/>
                <w:szCs w:val="28"/>
                <w:rPrChange w:id="275" w:author="刘洁" w:date="2020-06-05T14:29:00Z">
                  <w:rPr>
                    <w:ins w:id="276" w:author="刘洁" w:date="2020-06-05T10:33:00Z"/>
                    <w:rFonts w:ascii="仿宋_GB2312" w:eastAsia="仿宋_GB2312" w:hAnsi="宋体" w:cs="宋体"/>
                    <w:bCs/>
                    <w:sz w:val="28"/>
                    <w:szCs w:val="28"/>
                  </w:rPr>
                </w:rPrChange>
              </w:rPr>
            </w:pPr>
            <w:ins w:id="277" w:author="刘洁" w:date="2020-06-05T10:33:00Z">
              <w:r w:rsidRPr="003D26E7">
                <w:rPr>
                  <w:rFonts w:ascii="仿宋_GB2312" w:eastAsia="仿宋_GB2312" w:hint="eastAsia"/>
                  <w:b/>
                  <w:bCs/>
                  <w:sz w:val="28"/>
                  <w:szCs w:val="28"/>
                  <w:rPrChange w:id="278" w:author="刘洁" w:date="2020-06-05T14:29:00Z">
                    <w:rPr>
                      <w:rFonts w:ascii="仿宋_GB2312" w:eastAsia="仿宋_GB2312" w:hint="eastAsia"/>
                      <w:bCs/>
                      <w:sz w:val="28"/>
                      <w:szCs w:val="28"/>
                    </w:rPr>
                  </w:rPrChange>
                </w:rPr>
                <w:t>违反2-3项</w:t>
              </w:r>
            </w:ins>
          </w:p>
        </w:tc>
        <w:tc>
          <w:tcPr>
            <w:tcW w:w="5244" w:type="dxa"/>
            <w:tcBorders>
              <w:top w:val="single" w:sz="4" w:space="0" w:color="auto"/>
              <w:left w:val="single" w:sz="4" w:space="0" w:color="auto"/>
              <w:bottom w:val="single" w:sz="4" w:space="0" w:color="auto"/>
              <w:right w:val="nil"/>
            </w:tcBorders>
            <w:shd w:val="clear" w:color="auto" w:fill="auto"/>
            <w:vAlign w:val="center"/>
          </w:tcPr>
          <w:p w:rsidR="00381FE5" w:rsidRPr="00475627" w:rsidRDefault="00381FE5" w:rsidP="003952B6">
            <w:pPr>
              <w:jc w:val="center"/>
              <w:rPr>
                <w:ins w:id="279" w:author="刘洁" w:date="2020-06-05T10:33:00Z"/>
                <w:rFonts w:ascii="仿宋_GB2312" w:eastAsia="仿宋_GB2312" w:hAnsi="宋体" w:cs="宋体"/>
                <w:sz w:val="28"/>
                <w:szCs w:val="28"/>
              </w:rPr>
            </w:pPr>
            <w:ins w:id="280" w:author="刘洁" w:date="2020-06-05T10:33:00Z">
              <w:r w:rsidRPr="00475627">
                <w:rPr>
                  <w:rFonts w:ascii="仿宋_GB2312" w:eastAsia="仿宋_GB2312" w:hint="eastAsia"/>
                  <w:sz w:val="28"/>
                  <w:szCs w:val="28"/>
                </w:rPr>
                <w:t>不予处罚</w:t>
              </w:r>
            </w:ins>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281" w:author="刘洁" w:date="2020-06-05T10:33:00Z"/>
                <w:rFonts w:ascii="仿宋_GB2312" w:eastAsia="仿宋_GB2312" w:hAnsi="宋体" w:cs="宋体"/>
                <w:kern w:val="0"/>
                <w:sz w:val="28"/>
                <w:szCs w:val="28"/>
              </w:rPr>
            </w:pPr>
            <w:ins w:id="282" w:author="刘洁" w:date="2020-06-05T10:33:00Z">
              <w:r w:rsidRPr="00475627">
                <w:rPr>
                  <w:rFonts w:ascii="仿宋_GB2312" w:eastAsia="仿宋_GB2312" w:hint="eastAsia"/>
                  <w:sz w:val="28"/>
                  <w:szCs w:val="28"/>
                </w:rPr>
                <w:t>2＜罚款额≤3.5</w:t>
              </w:r>
            </w:ins>
          </w:p>
        </w:tc>
      </w:tr>
      <w:tr w:rsidR="00381FE5" w:rsidRPr="00475627" w:rsidTr="003952B6">
        <w:trPr>
          <w:trHeight w:val="737"/>
          <w:ins w:id="283" w:author="刘洁" w:date="2020-06-05T10:33:00Z"/>
        </w:trPr>
        <w:tc>
          <w:tcPr>
            <w:tcW w:w="3403" w:type="dxa"/>
            <w:tcBorders>
              <w:top w:val="single" w:sz="4" w:space="0" w:color="auto"/>
              <w:left w:val="single" w:sz="4" w:space="0" w:color="auto"/>
              <w:bottom w:val="single" w:sz="4" w:space="0" w:color="auto"/>
              <w:right w:val="nil"/>
            </w:tcBorders>
            <w:shd w:val="clear" w:color="auto" w:fill="auto"/>
            <w:vAlign w:val="center"/>
          </w:tcPr>
          <w:p w:rsidR="00381FE5" w:rsidRPr="003D26E7" w:rsidRDefault="00381FE5" w:rsidP="003952B6">
            <w:pPr>
              <w:jc w:val="center"/>
              <w:rPr>
                <w:ins w:id="284" w:author="刘洁" w:date="2020-06-05T10:33:00Z"/>
                <w:rFonts w:ascii="仿宋_GB2312" w:eastAsia="仿宋_GB2312" w:hAnsi="宋体" w:cs="宋体"/>
                <w:b/>
                <w:bCs/>
                <w:sz w:val="28"/>
                <w:szCs w:val="28"/>
                <w:rPrChange w:id="285" w:author="刘洁" w:date="2020-06-05T14:29:00Z">
                  <w:rPr>
                    <w:ins w:id="286" w:author="刘洁" w:date="2020-06-05T10:33:00Z"/>
                    <w:rFonts w:ascii="仿宋_GB2312" w:eastAsia="仿宋_GB2312" w:hAnsi="宋体" w:cs="宋体"/>
                    <w:bCs/>
                    <w:sz w:val="28"/>
                    <w:szCs w:val="28"/>
                  </w:rPr>
                </w:rPrChange>
              </w:rPr>
            </w:pPr>
            <w:ins w:id="287" w:author="刘洁" w:date="2020-06-05T10:33:00Z">
              <w:r w:rsidRPr="003D26E7">
                <w:rPr>
                  <w:rFonts w:ascii="仿宋_GB2312" w:eastAsia="仿宋_GB2312" w:hint="eastAsia"/>
                  <w:b/>
                  <w:bCs/>
                  <w:sz w:val="28"/>
                  <w:szCs w:val="28"/>
                  <w:rPrChange w:id="288" w:author="刘洁" w:date="2020-06-05T14:29:00Z">
                    <w:rPr>
                      <w:rFonts w:ascii="仿宋_GB2312" w:eastAsia="仿宋_GB2312" w:hint="eastAsia"/>
                      <w:bCs/>
                      <w:sz w:val="28"/>
                      <w:szCs w:val="28"/>
                    </w:rPr>
                  </w:rPrChange>
                </w:rPr>
                <w:t>违反4-5项</w:t>
              </w:r>
            </w:ins>
          </w:p>
        </w:tc>
        <w:tc>
          <w:tcPr>
            <w:tcW w:w="5244" w:type="dxa"/>
            <w:tcBorders>
              <w:top w:val="single" w:sz="4" w:space="0" w:color="auto"/>
              <w:left w:val="single" w:sz="4" w:space="0" w:color="auto"/>
              <w:bottom w:val="single" w:sz="4" w:space="0" w:color="auto"/>
              <w:right w:val="nil"/>
            </w:tcBorders>
            <w:shd w:val="clear" w:color="auto" w:fill="auto"/>
            <w:vAlign w:val="center"/>
          </w:tcPr>
          <w:p w:rsidR="00381FE5" w:rsidRPr="00475627" w:rsidRDefault="00381FE5" w:rsidP="003952B6">
            <w:pPr>
              <w:jc w:val="center"/>
              <w:rPr>
                <w:ins w:id="289" w:author="刘洁" w:date="2020-06-05T10:33:00Z"/>
                <w:rFonts w:ascii="仿宋_GB2312" w:eastAsia="仿宋_GB2312" w:hAnsi="宋体" w:cs="宋体"/>
                <w:sz w:val="28"/>
                <w:szCs w:val="28"/>
              </w:rPr>
            </w:pPr>
            <w:ins w:id="290" w:author="刘洁" w:date="2020-06-05T10:33:00Z">
              <w:r w:rsidRPr="00475627">
                <w:rPr>
                  <w:rFonts w:ascii="仿宋_GB2312" w:eastAsia="仿宋_GB2312" w:hint="eastAsia"/>
                  <w:sz w:val="28"/>
                  <w:szCs w:val="28"/>
                </w:rPr>
                <w:t>不予处罚</w:t>
              </w:r>
            </w:ins>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291" w:author="刘洁" w:date="2020-06-05T10:33:00Z"/>
                <w:rFonts w:ascii="仿宋_GB2312" w:eastAsia="仿宋_GB2312" w:hAnsi="宋体" w:cs="宋体"/>
                <w:kern w:val="0"/>
                <w:sz w:val="28"/>
                <w:szCs w:val="28"/>
              </w:rPr>
            </w:pPr>
            <w:ins w:id="292" w:author="刘洁" w:date="2020-06-05T10:33:00Z">
              <w:r w:rsidRPr="00475627">
                <w:rPr>
                  <w:rFonts w:ascii="仿宋_GB2312" w:eastAsia="仿宋_GB2312" w:hint="eastAsia"/>
                  <w:sz w:val="28"/>
                  <w:szCs w:val="28"/>
                </w:rPr>
                <w:t>3.5＜罚款额≤5</w:t>
              </w:r>
            </w:ins>
          </w:p>
        </w:tc>
      </w:tr>
    </w:tbl>
    <w:p w:rsidR="00381FE5" w:rsidRPr="00475627" w:rsidRDefault="00381FE5" w:rsidP="00381FE5">
      <w:pPr>
        <w:jc w:val="center"/>
        <w:rPr>
          <w:ins w:id="293" w:author="刘洁" w:date="2020-06-05T10:33:00Z"/>
          <w:rFonts w:ascii="仿宋_GB2312" w:eastAsia="仿宋_GB2312"/>
          <w:sz w:val="32"/>
        </w:rPr>
      </w:pPr>
    </w:p>
    <w:p w:rsidR="00381FE5" w:rsidRPr="00475627" w:rsidRDefault="00381FE5" w:rsidP="00381FE5">
      <w:pPr>
        <w:jc w:val="center"/>
        <w:rPr>
          <w:ins w:id="294" w:author="刘洁" w:date="2020-06-05T10:33:00Z"/>
          <w:rFonts w:ascii="仿宋_GB2312" w:eastAsia="仿宋_GB2312"/>
          <w:sz w:val="32"/>
        </w:rPr>
      </w:pPr>
    </w:p>
    <w:p w:rsidR="00381FE5" w:rsidRPr="00475627" w:rsidRDefault="00381FE5" w:rsidP="00381FE5">
      <w:pPr>
        <w:jc w:val="center"/>
        <w:rPr>
          <w:ins w:id="295" w:author="刘洁" w:date="2020-06-05T10:33:00Z"/>
          <w:rFonts w:ascii="仿宋_GB2312" w:eastAsia="仿宋_GB2312"/>
          <w:sz w:val="32"/>
        </w:rPr>
      </w:pPr>
      <w:ins w:id="296" w:author="刘洁" w:date="2020-06-05T10:33:00Z">
        <w:r w:rsidRPr="00475627">
          <w:rPr>
            <w:rFonts w:ascii="仿宋_GB2312" w:eastAsia="仿宋_GB2312" w:hint="eastAsia"/>
            <w:sz w:val="32"/>
          </w:rPr>
          <w:lastRenderedPageBreak/>
          <w:t>6、擅自从公共供水设施、消防设施取水</w:t>
        </w:r>
      </w:ins>
    </w:p>
    <w:tbl>
      <w:tblPr>
        <w:tblW w:w="14317" w:type="dxa"/>
        <w:tblInd w:w="-34" w:type="dxa"/>
        <w:tblLook w:val="04A0" w:firstRow="1" w:lastRow="0" w:firstColumn="1" w:lastColumn="0" w:noHBand="0" w:noVBand="1"/>
      </w:tblPr>
      <w:tblGrid>
        <w:gridCol w:w="2694"/>
        <w:gridCol w:w="2693"/>
        <w:gridCol w:w="3119"/>
        <w:gridCol w:w="2835"/>
        <w:gridCol w:w="2976"/>
      </w:tblGrid>
      <w:tr w:rsidR="00381FE5" w:rsidRPr="00475627" w:rsidTr="003952B6">
        <w:trPr>
          <w:trHeight w:val="526"/>
          <w:ins w:id="297" w:author="刘洁" w:date="2020-06-05T10:33:00Z"/>
        </w:trPr>
        <w:tc>
          <w:tcPr>
            <w:tcW w:w="269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298" w:author="刘洁" w:date="2020-06-05T10:33:00Z"/>
                <w:rFonts w:ascii="仿宋_GB2312" w:eastAsia="仿宋_GB2312" w:hAnsi="宋体" w:cs="宋体"/>
                <w:b/>
                <w:bCs/>
                <w:kern w:val="0"/>
                <w:sz w:val="28"/>
              </w:rPr>
            </w:pPr>
            <w:ins w:id="299" w:author="刘洁" w:date="2020-06-05T10:33:00Z">
              <w:r w:rsidRPr="00475627">
                <w:rPr>
                  <w:rFonts w:ascii="仿宋_GB2312" w:eastAsia="仿宋_GB2312" w:hAnsi="宋体" w:cs="宋体" w:hint="eastAsia"/>
                  <w:b/>
                  <w:bCs/>
                  <w:kern w:val="0"/>
                  <w:sz w:val="28"/>
                </w:rPr>
                <w:t>违法行为</w:t>
              </w:r>
            </w:ins>
          </w:p>
        </w:tc>
        <w:tc>
          <w:tcPr>
            <w:tcW w:w="581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300" w:author="刘洁" w:date="2020-06-05T10:33:00Z"/>
                <w:rFonts w:ascii="仿宋_GB2312" w:eastAsia="仿宋_GB2312" w:hAnsi="宋体" w:cs="宋体"/>
                <w:b/>
                <w:bCs/>
                <w:kern w:val="0"/>
                <w:sz w:val="28"/>
              </w:rPr>
            </w:pPr>
            <w:ins w:id="301" w:author="刘洁" w:date="2020-06-05T10:33:00Z">
              <w:r w:rsidRPr="00475627">
                <w:rPr>
                  <w:rFonts w:ascii="仿宋_GB2312" w:eastAsia="仿宋_GB2312" w:hAnsi="宋体" w:cs="宋体" w:hint="eastAsia"/>
                  <w:b/>
                  <w:bCs/>
                  <w:kern w:val="0"/>
                  <w:sz w:val="28"/>
                </w:rPr>
                <w:t>违反条款</w:t>
              </w:r>
            </w:ins>
          </w:p>
        </w:tc>
        <w:tc>
          <w:tcPr>
            <w:tcW w:w="581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302" w:author="刘洁" w:date="2020-06-05T10:33:00Z"/>
                <w:rFonts w:ascii="仿宋_GB2312" w:eastAsia="仿宋_GB2312" w:hAnsi="宋体" w:cs="宋体"/>
                <w:b/>
                <w:bCs/>
                <w:kern w:val="0"/>
                <w:sz w:val="28"/>
              </w:rPr>
            </w:pPr>
            <w:ins w:id="303"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284"/>
          <w:ins w:id="304" w:author="刘洁" w:date="2020-06-05T10:33:00Z"/>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305" w:author="刘洁" w:date="2020-06-05T10:33:00Z"/>
                <w:rFonts w:ascii="仿宋_GB2312" w:eastAsia="仿宋_GB2312" w:hAnsi="宋体" w:cs="宋体"/>
                <w:kern w:val="0"/>
                <w:sz w:val="24"/>
              </w:rPr>
            </w:pPr>
            <w:ins w:id="306" w:author="刘洁" w:date="2020-06-05T10:33:00Z">
              <w:r w:rsidRPr="00475627">
                <w:rPr>
                  <w:rFonts w:ascii="仿宋_GB2312" w:eastAsia="仿宋_GB2312" w:hAnsi="宋体" w:cs="宋体" w:hint="eastAsia"/>
                  <w:kern w:val="0"/>
                  <w:sz w:val="24"/>
                </w:rPr>
                <w:t>单位和个人擅自从公共供水设施、消防设施取水</w:t>
              </w:r>
            </w:ins>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307" w:author="刘洁" w:date="2020-06-05T10:33:00Z"/>
                <w:rFonts w:ascii="仿宋_GB2312" w:eastAsia="仿宋_GB2312" w:hAnsi="宋体" w:cs="宋体"/>
                <w:kern w:val="0"/>
                <w:sz w:val="24"/>
              </w:rPr>
            </w:pPr>
            <w:ins w:id="308"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第四十二条 公共供水设施、消防设施的管理责任人应当加强对供水设施和消防设施的日常维护管理，采取有效措施，防止单位和个人浪费用水或者擅自取水。</w:t>
              </w:r>
            </w:ins>
          </w:p>
        </w:tc>
        <w:tc>
          <w:tcPr>
            <w:tcW w:w="5811"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309" w:author="刘洁" w:date="2020-06-05T10:33:00Z"/>
                <w:rFonts w:ascii="仿宋_GB2312" w:eastAsia="仿宋_GB2312" w:hAnsi="宋体" w:cs="宋体"/>
                <w:kern w:val="0"/>
                <w:sz w:val="24"/>
              </w:rPr>
            </w:pPr>
            <w:ins w:id="310"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第六十五条 违反本办法第四十二条规定，擅自从公共供水设施、消防设施取水的，由节水管理部门责令限期改正，对单位处1万元以上10万元以下罚款，对个人处100元以上1000元以下罚款；造成设施损坏的，由责任人负责修复或者赔偿损失。</w:t>
              </w:r>
            </w:ins>
          </w:p>
        </w:tc>
      </w:tr>
      <w:tr w:rsidR="00381FE5" w:rsidRPr="00475627" w:rsidTr="003952B6">
        <w:trPr>
          <w:trHeight w:val="1409"/>
          <w:ins w:id="311" w:author="刘洁" w:date="2020-06-05T10:33:00Z"/>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312" w:author="刘洁" w:date="2020-06-05T10:33:00Z"/>
                <w:rFonts w:ascii="仿宋_GB2312" w:eastAsia="仿宋_GB2312" w:hAnsi="宋体" w:cs="宋体"/>
                <w:b/>
                <w:kern w:val="0"/>
                <w:sz w:val="24"/>
                <w:szCs w:val="28"/>
              </w:rPr>
            </w:pPr>
            <w:ins w:id="313" w:author="刘洁" w:date="2020-06-05T10:33:00Z">
              <w:r>
                <w:rPr>
                  <w:noProof/>
                </w:rPr>
                <mc:AlternateContent>
                  <mc:Choice Requires="wps">
                    <w:drawing>
                      <wp:anchor distT="0" distB="0" distL="114300" distR="114300" simplePos="0" relativeHeight="251693056" behindDoc="0" locked="0" layoutInCell="1" allowOverlap="1" wp14:anchorId="527DD54D" wp14:editId="406CC3EA">
                        <wp:simplePos x="0" y="0"/>
                        <wp:positionH relativeFrom="column">
                          <wp:posOffset>-60960</wp:posOffset>
                        </wp:positionH>
                        <wp:positionV relativeFrom="paragraph">
                          <wp:posOffset>52705</wp:posOffset>
                        </wp:positionV>
                        <wp:extent cx="904875" cy="828675"/>
                        <wp:effectExtent l="0" t="0" r="28575" b="28575"/>
                        <wp:wrapNone/>
                        <wp:docPr id="36" name="直接连接符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875" cy="828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6"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4.15pt" to="66.45pt,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" strokecolor="windowText">
                        <o:lock v:ext="edit" shapetype="f"/>
                      </v:line>
                    </w:pict>
                  </mc:Fallback>
                </mc:AlternateContent>
              </w:r>
              <w:r>
                <w:rPr>
                  <w:noProof/>
                </w:rPr>
                <mc:AlternateContent>
                  <mc:Choice Requires="wps">
                    <w:drawing>
                      <wp:anchor distT="0" distB="0" distL="114300" distR="114300" simplePos="0" relativeHeight="251692032" behindDoc="0" locked="0" layoutInCell="1" allowOverlap="1" wp14:anchorId="27A4B2CA" wp14:editId="746BAD7F">
                        <wp:simplePos x="0" y="0"/>
                        <wp:positionH relativeFrom="column">
                          <wp:posOffset>-60960</wp:posOffset>
                        </wp:positionH>
                        <wp:positionV relativeFrom="paragraph">
                          <wp:posOffset>19050</wp:posOffset>
                        </wp:positionV>
                        <wp:extent cx="1695450" cy="266700"/>
                        <wp:effectExtent l="0" t="0" r="19050" b="19050"/>
                        <wp:wrapNone/>
                        <wp:docPr id="35"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95450" cy="2667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5"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1.5pt" to="128.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" strokecolor="windowText">
                        <o:lock v:ext="edit" shapetype="f"/>
                      </v:line>
                    </w:pict>
                  </mc:Fallback>
                </mc:AlternateContent>
              </w:r>
              <w:r w:rsidRPr="00475627">
                <w:rPr>
                  <w:rFonts w:ascii="仿宋_GB2312" w:eastAsia="仿宋_GB2312" w:hAnsi="宋体" w:cs="宋体" w:hint="eastAsia"/>
                  <w:b/>
                  <w:kern w:val="0"/>
                  <w:sz w:val="24"/>
                  <w:szCs w:val="28"/>
                </w:rPr>
                <w:t xml:space="preserve">               情 节</w:t>
              </w:r>
            </w:ins>
          </w:p>
          <w:p w:rsidR="00381FE5" w:rsidRPr="00475627" w:rsidRDefault="00381FE5" w:rsidP="003952B6">
            <w:pPr>
              <w:widowControl/>
              <w:ind w:firstLineChars="273" w:firstLine="658"/>
              <w:rPr>
                <w:ins w:id="314" w:author="刘洁" w:date="2020-06-05T10:33:00Z"/>
                <w:rFonts w:ascii="仿宋_GB2312" w:eastAsia="仿宋_GB2312" w:hAnsi="宋体" w:cs="宋体"/>
                <w:b/>
                <w:kern w:val="0"/>
                <w:sz w:val="24"/>
                <w:szCs w:val="28"/>
              </w:rPr>
            </w:pPr>
            <w:ins w:id="315" w:author="刘洁" w:date="2020-06-05T10:33:00Z">
              <w:r w:rsidRPr="00475627">
                <w:rPr>
                  <w:rFonts w:ascii="仿宋_GB2312" w:eastAsia="仿宋_GB2312" w:hAnsi="宋体" w:cs="宋体" w:hint="eastAsia"/>
                  <w:b/>
                  <w:kern w:val="0"/>
                  <w:sz w:val="24"/>
                  <w:szCs w:val="28"/>
                </w:rPr>
                <w:t>罚款额</w:t>
              </w:r>
            </w:ins>
          </w:p>
          <w:p w:rsidR="00381FE5" w:rsidRPr="00475627" w:rsidRDefault="00381FE5" w:rsidP="003952B6">
            <w:pPr>
              <w:widowControl/>
              <w:jc w:val="left"/>
              <w:rPr>
                <w:ins w:id="316" w:author="刘洁" w:date="2020-06-05T10:33:00Z"/>
                <w:rFonts w:ascii="仿宋_GB2312" w:eastAsia="仿宋_GB2312" w:hAnsi="宋体" w:cs="宋体"/>
                <w:b/>
                <w:kern w:val="0"/>
                <w:sz w:val="24"/>
                <w:szCs w:val="28"/>
              </w:rPr>
            </w:pPr>
          </w:p>
          <w:p w:rsidR="00381FE5" w:rsidRPr="00475627" w:rsidRDefault="00381FE5" w:rsidP="003952B6">
            <w:pPr>
              <w:widowControl/>
              <w:jc w:val="left"/>
              <w:rPr>
                <w:ins w:id="317" w:author="刘洁" w:date="2020-06-05T10:33:00Z"/>
                <w:rFonts w:ascii="仿宋_GB2312" w:eastAsia="仿宋_GB2312" w:hAnsi="宋体" w:cs="宋体"/>
                <w:kern w:val="0"/>
                <w:sz w:val="24"/>
              </w:rPr>
            </w:pPr>
            <w:ins w:id="318" w:author="刘洁" w:date="2020-06-05T10:33:00Z">
              <w:r w:rsidRPr="00475627">
                <w:rPr>
                  <w:rFonts w:ascii="仿宋_GB2312" w:eastAsia="仿宋_GB2312" w:hAnsi="宋体" w:cs="宋体" w:hint="eastAsia"/>
                  <w:b/>
                  <w:kern w:val="0"/>
                  <w:sz w:val="24"/>
                  <w:szCs w:val="28"/>
                </w:rPr>
                <w:t>类 型</w:t>
              </w:r>
            </w:ins>
          </w:p>
        </w:tc>
        <w:tc>
          <w:tcPr>
            <w:tcW w:w="2693" w:type="dxa"/>
            <w:tcBorders>
              <w:top w:val="single" w:sz="4" w:space="0" w:color="auto"/>
              <w:left w:val="nil"/>
              <w:bottom w:val="single" w:sz="4" w:space="0" w:color="auto"/>
              <w:right w:val="single" w:sz="4" w:space="0" w:color="000000"/>
            </w:tcBorders>
            <w:shd w:val="clear" w:color="auto" w:fill="auto"/>
            <w:vAlign w:val="center"/>
          </w:tcPr>
          <w:p w:rsidR="00381FE5" w:rsidRPr="00C13ABC" w:rsidRDefault="00381FE5" w:rsidP="003952B6">
            <w:pPr>
              <w:jc w:val="center"/>
              <w:rPr>
                <w:ins w:id="319" w:author="刘洁" w:date="2020-06-05T10:33:00Z"/>
                <w:rFonts w:ascii="仿宋_GB2312" w:eastAsia="仿宋_GB2312" w:hAnsi="宋体" w:cs="宋体"/>
                <w:b/>
                <w:sz w:val="24"/>
                <w:rPrChange w:id="320" w:author="刘洁" w:date="2020-06-05T10:35:00Z">
                  <w:rPr>
                    <w:ins w:id="321" w:author="刘洁" w:date="2020-06-05T10:33:00Z"/>
                    <w:rFonts w:ascii="仿宋_GB2312" w:eastAsia="仿宋_GB2312" w:hAnsi="宋体" w:cs="宋体"/>
                    <w:sz w:val="24"/>
                  </w:rPr>
                </w:rPrChange>
              </w:rPr>
            </w:pPr>
            <w:ins w:id="322" w:author="刘洁" w:date="2020-06-05T10:33:00Z">
              <w:r w:rsidRPr="00C13ABC">
                <w:rPr>
                  <w:rFonts w:ascii="仿宋_GB2312" w:eastAsia="仿宋_GB2312" w:hint="eastAsia"/>
                  <w:b/>
                  <w:sz w:val="24"/>
                  <w:rPrChange w:id="323" w:author="刘洁" w:date="2020-06-05T10:35:00Z">
                    <w:rPr>
                      <w:rFonts w:ascii="仿宋_GB2312" w:eastAsia="仿宋_GB2312" w:hint="eastAsia"/>
                      <w:sz w:val="24"/>
                    </w:rPr>
                  </w:rPrChange>
                </w:rPr>
                <w:t>取水量≤30m</w:t>
              </w:r>
              <w:r w:rsidRPr="00C13ABC">
                <w:rPr>
                  <w:rFonts w:ascii="宋体" w:hAnsi="宋体" w:cs="宋体" w:hint="eastAsia"/>
                  <w:b/>
                  <w:sz w:val="24"/>
                  <w:rPrChange w:id="324" w:author="刘洁" w:date="2020-06-05T10:35:00Z">
                    <w:rPr>
                      <w:rFonts w:ascii="宋体" w:hAnsi="宋体" w:cs="宋体" w:hint="eastAsia"/>
                      <w:sz w:val="24"/>
                    </w:rPr>
                  </w:rPrChange>
                </w:rPr>
                <w:t>³</w:t>
              </w:r>
              <w:r w:rsidRPr="00C13ABC">
                <w:rPr>
                  <w:rFonts w:ascii="仿宋_GB2312" w:eastAsia="仿宋_GB2312"/>
                  <w:b/>
                  <w:sz w:val="24"/>
                  <w:rPrChange w:id="325" w:author="刘洁" w:date="2020-06-05T10:35:00Z">
                    <w:rPr>
                      <w:rFonts w:ascii="仿宋_GB2312" w:eastAsia="仿宋_GB2312"/>
                      <w:sz w:val="24"/>
                    </w:rPr>
                  </w:rPrChange>
                </w:rPr>
                <w:br/>
              </w:r>
              <w:r w:rsidRPr="00C13ABC">
                <w:rPr>
                  <w:rFonts w:ascii="仿宋_GB2312" w:eastAsia="仿宋_GB2312" w:hint="eastAsia"/>
                  <w:b/>
                  <w:sz w:val="24"/>
                  <w:rPrChange w:id="326" w:author="刘洁" w:date="2020-06-05T10:35:00Z">
                    <w:rPr>
                      <w:rFonts w:ascii="仿宋_GB2312" w:eastAsia="仿宋_GB2312" w:hint="eastAsia"/>
                      <w:sz w:val="24"/>
                    </w:rPr>
                  </w:rPrChange>
                </w:rPr>
                <w:t>（取水管管径≤DN20）</w:t>
              </w:r>
            </w:ins>
          </w:p>
          <w:p w:rsidR="00381FE5" w:rsidRPr="00C13ABC" w:rsidRDefault="00381FE5" w:rsidP="003952B6">
            <w:pPr>
              <w:widowControl/>
              <w:jc w:val="left"/>
              <w:rPr>
                <w:ins w:id="327" w:author="刘洁" w:date="2020-06-05T10:33:00Z"/>
                <w:rFonts w:ascii="仿宋_GB2312" w:eastAsia="仿宋_GB2312" w:hAnsi="宋体" w:cs="宋体"/>
                <w:b/>
                <w:kern w:val="0"/>
                <w:sz w:val="24"/>
                <w:rPrChange w:id="328" w:author="刘洁" w:date="2020-06-05T10:35:00Z">
                  <w:rPr>
                    <w:ins w:id="329" w:author="刘洁" w:date="2020-06-05T10:33:00Z"/>
                    <w:rFonts w:ascii="仿宋_GB2312" w:eastAsia="仿宋_GB2312" w:hAnsi="宋体" w:cs="宋体"/>
                    <w:kern w:val="0"/>
                    <w:sz w:val="24"/>
                  </w:rPr>
                </w:rPrChange>
              </w:rPr>
            </w:pPr>
          </w:p>
        </w:tc>
        <w:tc>
          <w:tcPr>
            <w:tcW w:w="3119" w:type="dxa"/>
            <w:tcBorders>
              <w:top w:val="single" w:sz="4" w:space="0" w:color="auto"/>
              <w:left w:val="nil"/>
              <w:bottom w:val="single" w:sz="4" w:space="0" w:color="auto"/>
              <w:right w:val="single" w:sz="4" w:space="0" w:color="000000"/>
            </w:tcBorders>
            <w:shd w:val="clear" w:color="auto" w:fill="auto"/>
            <w:vAlign w:val="center"/>
          </w:tcPr>
          <w:p w:rsidR="00381FE5" w:rsidRPr="00C13ABC" w:rsidRDefault="00381FE5" w:rsidP="003952B6">
            <w:pPr>
              <w:jc w:val="center"/>
              <w:rPr>
                <w:ins w:id="330" w:author="刘洁" w:date="2020-06-05T10:33:00Z"/>
                <w:rFonts w:ascii="仿宋_GB2312" w:eastAsia="仿宋_GB2312" w:hAnsi="宋体" w:cs="宋体"/>
                <w:b/>
                <w:sz w:val="24"/>
                <w:rPrChange w:id="331" w:author="刘洁" w:date="2020-06-05T10:35:00Z">
                  <w:rPr>
                    <w:ins w:id="332" w:author="刘洁" w:date="2020-06-05T10:33:00Z"/>
                    <w:rFonts w:ascii="仿宋_GB2312" w:eastAsia="仿宋_GB2312" w:hAnsi="宋体" w:cs="宋体"/>
                    <w:sz w:val="24"/>
                  </w:rPr>
                </w:rPrChange>
              </w:rPr>
            </w:pPr>
            <w:ins w:id="333" w:author="刘洁" w:date="2020-06-05T10:33:00Z">
              <w:r w:rsidRPr="00C13ABC">
                <w:rPr>
                  <w:rFonts w:ascii="仿宋_GB2312" w:eastAsia="仿宋_GB2312"/>
                  <w:b/>
                  <w:sz w:val="24"/>
                  <w:rPrChange w:id="334" w:author="刘洁" w:date="2020-06-05T10:35:00Z">
                    <w:rPr>
                      <w:rFonts w:ascii="仿宋_GB2312" w:eastAsia="仿宋_GB2312"/>
                      <w:sz w:val="24"/>
                    </w:rPr>
                  </w:rPrChange>
                </w:rPr>
                <w:t>30m</w:t>
              </w:r>
              <w:r w:rsidRPr="00C13ABC">
                <w:rPr>
                  <w:rFonts w:ascii="宋体" w:hAnsi="宋体" w:cs="宋体" w:hint="eastAsia"/>
                  <w:b/>
                  <w:sz w:val="24"/>
                  <w:rPrChange w:id="335" w:author="刘洁" w:date="2020-06-05T10:35:00Z">
                    <w:rPr>
                      <w:rFonts w:ascii="宋体" w:hAnsi="宋体" w:cs="宋体" w:hint="eastAsia"/>
                      <w:sz w:val="24"/>
                    </w:rPr>
                  </w:rPrChange>
                </w:rPr>
                <w:t>³</w:t>
              </w:r>
              <w:r w:rsidRPr="00C13ABC">
                <w:rPr>
                  <w:rFonts w:ascii="仿宋_GB2312" w:eastAsia="仿宋_GB2312" w:hAnsi="仿宋_GB2312" w:cs="仿宋_GB2312" w:hint="eastAsia"/>
                  <w:b/>
                  <w:sz w:val="24"/>
                  <w:rPrChange w:id="336" w:author="刘洁" w:date="2020-06-05T10:35:00Z">
                    <w:rPr>
                      <w:rFonts w:ascii="仿宋_GB2312" w:eastAsia="仿宋_GB2312" w:hAnsi="仿宋_GB2312" w:cs="仿宋_GB2312" w:hint="eastAsia"/>
                      <w:sz w:val="24"/>
                    </w:rPr>
                  </w:rPrChange>
                </w:rPr>
                <w:t>＜</w:t>
              </w:r>
              <w:r w:rsidRPr="00C13ABC">
                <w:rPr>
                  <w:rFonts w:ascii="仿宋_GB2312" w:eastAsia="仿宋_GB2312" w:hint="eastAsia"/>
                  <w:b/>
                  <w:sz w:val="24"/>
                  <w:rPrChange w:id="337" w:author="刘洁" w:date="2020-06-05T10:35:00Z">
                    <w:rPr>
                      <w:rFonts w:ascii="仿宋_GB2312" w:eastAsia="仿宋_GB2312" w:hint="eastAsia"/>
                      <w:sz w:val="24"/>
                    </w:rPr>
                  </w:rPrChange>
                </w:rPr>
                <w:t>取水量</w:t>
              </w:r>
              <w:r w:rsidRPr="00C13ABC">
                <w:rPr>
                  <w:rFonts w:ascii="仿宋_GB2312" w:eastAsia="仿宋_GB2312" w:hAnsi="仿宋_GB2312" w:cs="仿宋_GB2312" w:hint="eastAsia"/>
                  <w:b/>
                  <w:sz w:val="24"/>
                  <w:rPrChange w:id="338" w:author="刘洁" w:date="2020-06-05T10:35:00Z">
                    <w:rPr>
                      <w:rFonts w:ascii="仿宋_GB2312" w:eastAsia="仿宋_GB2312" w:hAnsi="仿宋_GB2312" w:cs="仿宋_GB2312" w:hint="eastAsia"/>
                      <w:sz w:val="24"/>
                    </w:rPr>
                  </w:rPrChange>
                </w:rPr>
                <w:t>≤</w:t>
              </w:r>
              <w:r w:rsidRPr="00C13ABC">
                <w:rPr>
                  <w:rFonts w:ascii="仿宋_GB2312" w:eastAsia="仿宋_GB2312"/>
                  <w:b/>
                  <w:sz w:val="24"/>
                  <w:rPrChange w:id="339" w:author="刘洁" w:date="2020-06-05T10:35:00Z">
                    <w:rPr>
                      <w:rFonts w:ascii="仿宋_GB2312" w:eastAsia="仿宋_GB2312"/>
                      <w:sz w:val="24"/>
                    </w:rPr>
                  </w:rPrChange>
                </w:rPr>
                <w:t>100m</w:t>
              </w:r>
              <w:r w:rsidRPr="00C13ABC">
                <w:rPr>
                  <w:rFonts w:ascii="宋体" w:hAnsi="宋体" w:cs="宋体" w:hint="eastAsia"/>
                  <w:b/>
                  <w:sz w:val="24"/>
                  <w:rPrChange w:id="340" w:author="刘洁" w:date="2020-06-05T10:35:00Z">
                    <w:rPr>
                      <w:rFonts w:ascii="宋体" w:hAnsi="宋体" w:cs="宋体" w:hint="eastAsia"/>
                      <w:sz w:val="24"/>
                    </w:rPr>
                  </w:rPrChange>
                </w:rPr>
                <w:t>³</w:t>
              </w:r>
              <w:r w:rsidRPr="00C13ABC">
                <w:rPr>
                  <w:rFonts w:ascii="仿宋_GB2312" w:eastAsia="仿宋_GB2312"/>
                  <w:b/>
                  <w:sz w:val="24"/>
                  <w:rPrChange w:id="341" w:author="刘洁" w:date="2020-06-05T10:35:00Z">
                    <w:rPr>
                      <w:rFonts w:ascii="仿宋_GB2312" w:eastAsia="仿宋_GB2312"/>
                      <w:sz w:val="24"/>
                    </w:rPr>
                  </w:rPrChange>
                </w:rPr>
                <w:br/>
              </w:r>
              <w:r w:rsidRPr="00C13ABC">
                <w:rPr>
                  <w:rFonts w:ascii="仿宋_GB2312" w:eastAsia="仿宋_GB2312" w:hint="eastAsia"/>
                  <w:b/>
                  <w:sz w:val="24"/>
                  <w:rPrChange w:id="342" w:author="刘洁" w:date="2020-06-05T10:35:00Z">
                    <w:rPr>
                      <w:rFonts w:ascii="仿宋_GB2312" w:eastAsia="仿宋_GB2312" w:hint="eastAsia"/>
                      <w:sz w:val="24"/>
                    </w:rPr>
                  </w:rPrChange>
                </w:rPr>
                <w:t>（DN20＜取水管管径≤DN50）</w:t>
              </w:r>
            </w:ins>
          </w:p>
        </w:tc>
        <w:tc>
          <w:tcPr>
            <w:tcW w:w="2835" w:type="dxa"/>
            <w:tcBorders>
              <w:top w:val="single" w:sz="4" w:space="0" w:color="auto"/>
              <w:left w:val="nil"/>
              <w:bottom w:val="single" w:sz="4" w:space="0" w:color="auto"/>
              <w:right w:val="single" w:sz="4" w:space="0" w:color="auto"/>
            </w:tcBorders>
            <w:shd w:val="clear" w:color="auto" w:fill="auto"/>
            <w:vAlign w:val="center"/>
          </w:tcPr>
          <w:p w:rsidR="00381FE5" w:rsidRPr="00C13ABC" w:rsidRDefault="00381FE5" w:rsidP="003952B6">
            <w:pPr>
              <w:jc w:val="center"/>
              <w:rPr>
                <w:ins w:id="343" w:author="刘洁" w:date="2020-06-05T10:33:00Z"/>
                <w:rFonts w:ascii="仿宋_GB2312" w:eastAsia="仿宋_GB2312" w:hAnsi="宋体" w:cs="宋体"/>
                <w:b/>
                <w:sz w:val="24"/>
                <w:rPrChange w:id="344" w:author="刘洁" w:date="2020-06-05T10:35:00Z">
                  <w:rPr>
                    <w:ins w:id="345" w:author="刘洁" w:date="2020-06-05T10:33:00Z"/>
                    <w:rFonts w:ascii="仿宋_GB2312" w:eastAsia="仿宋_GB2312" w:hAnsi="宋体" w:cs="宋体"/>
                    <w:sz w:val="24"/>
                  </w:rPr>
                </w:rPrChange>
              </w:rPr>
            </w:pPr>
            <w:ins w:id="346" w:author="刘洁" w:date="2020-06-05T10:33:00Z">
              <w:r w:rsidRPr="00C13ABC">
                <w:rPr>
                  <w:rFonts w:ascii="仿宋_GB2312" w:eastAsia="仿宋_GB2312"/>
                  <w:b/>
                  <w:sz w:val="24"/>
                  <w:rPrChange w:id="347" w:author="刘洁" w:date="2020-06-05T10:35:00Z">
                    <w:rPr>
                      <w:rFonts w:ascii="仿宋_GB2312" w:eastAsia="仿宋_GB2312"/>
                      <w:sz w:val="24"/>
                    </w:rPr>
                  </w:rPrChange>
                </w:rPr>
                <w:t>100m</w:t>
              </w:r>
              <w:r w:rsidRPr="00C13ABC">
                <w:rPr>
                  <w:rFonts w:ascii="宋体" w:hAnsi="宋体" w:cs="宋体" w:hint="eastAsia"/>
                  <w:b/>
                  <w:sz w:val="24"/>
                  <w:rPrChange w:id="348" w:author="刘洁" w:date="2020-06-05T10:35:00Z">
                    <w:rPr>
                      <w:rFonts w:ascii="宋体" w:hAnsi="宋体" w:cs="宋体" w:hint="eastAsia"/>
                      <w:sz w:val="24"/>
                    </w:rPr>
                  </w:rPrChange>
                </w:rPr>
                <w:t>³</w:t>
              </w:r>
              <w:r w:rsidRPr="00C13ABC">
                <w:rPr>
                  <w:rFonts w:ascii="仿宋_GB2312" w:eastAsia="仿宋_GB2312" w:hAnsi="仿宋_GB2312" w:cs="仿宋_GB2312" w:hint="eastAsia"/>
                  <w:b/>
                  <w:sz w:val="24"/>
                  <w:rPrChange w:id="349" w:author="刘洁" w:date="2020-06-05T10:35:00Z">
                    <w:rPr>
                      <w:rFonts w:ascii="仿宋_GB2312" w:eastAsia="仿宋_GB2312" w:hAnsi="仿宋_GB2312" w:cs="仿宋_GB2312" w:hint="eastAsia"/>
                      <w:sz w:val="24"/>
                    </w:rPr>
                  </w:rPrChange>
                </w:rPr>
                <w:t>＜</w:t>
              </w:r>
              <w:r w:rsidRPr="00C13ABC">
                <w:rPr>
                  <w:rFonts w:ascii="仿宋_GB2312" w:eastAsia="仿宋_GB2312" w:hint="eastAsia"/>
                  <w:b/>
                  <w:sz w:val="24"/>
                  <w:rPrChange w:id="350" w:author="刘洁" w:date="2020-06-05T10:35:00Z">
                    <w:rPr>
                      <w:rFonts w:ascii="仿宋_GB2312" w:eastAsia="仿宋_GB2312" w:hint="eastAsia"/>
                      <w:sz w:val="24"/>
                    </w:rPr>
                  </w:rPrChange>
                </w:rPr>
                <w:t>取水量</w:t>
              </w:r>
              <w:r w:rsidRPr="00C13ABC">
                <w:rPr>
                  <w:rFonts w:ascii="仿宋_GB2312" w:eastAsia="仿宋_GB2312" w:hAnsi="仿宋_GB2312" w:cs="仿宋_GB2312" w:hint="eastAsia"/>
                  <w:b/>
                  <w:sz w:val="24"/>
                  <w:rPrChange w:id="351" w:author="刘洁" w:date="2020-06-05T10:35:00Z">
                    <w:rPr>
                      <w:rFonts w:ascii="仿宋_GB2312" w:eastAsia="仿宋_GB2312" w:hAnsi="仿宋_GB2312" w:cs="仿宋_GB2312" w:hint="eastAsia"/>
                      <w:sz w:val="24"/>
                    </w:rPr>
                  </w:rPrChange>
                </w:rPr>
                <w:t>≤</w:t>
              </w:r>
              <w:r w:rsidRPr="00C13ABC">
                <w:rPr>
                  <w:rFonts w:ascii="仿宋_GB2312" w:eastAsia="仿宋_GB2312"/>
                  <w:b/>
                  <w:sz w:val="24"/>
                  <w:rPrChange w:id="352" w:author="刘洁" w:date="2020-06-05T10:35:00Z">
                    <w:rPr>
                      <w:rFonts w:ascii="仿宋_GB2312" w:eastAsia="仿宋_GB2312"/>
                      <w:sz w:val="24"/>
                    </w:rPr>
                  </w:rPrChange>
                </w:rPr>
                <w:t>200m</w:t>
              </w:r>
              <w:r w:rsidRPr="00C13ABC">
                <w:rPr>
                  <w:rFonts w:ascii="宋体" w:hAnsi="宋体" w:cs="宋体" w:hint="eastAsia"/>
                  <w:b/>
                  <w:sz w:val="24"/>
                  <w:rPrChange w:id="353" w:author="刘洁" w:date="2020-06-05T10:35:00Z">
                    <w:rPr>
                      <w:rFonts w:ascii="宋体" w:hAnsi="宋体" w:cs="宋体" w:hint="eastAsia"/>
                      <w:sz w:val="24"/>
                    </w:rPr>
                  </w:rPrChange>
                </w:rPr>
                <w:t>³</w:t>
              </w:r>
              <w:r w:rsidRPr="00C13ABC">
                <w:rPr>
                  <w:rFonts w:ascii="仿宋_GB2312" w:eastAsia="仿宋_GB2312"/>
                  <w:b/>
                  <w:sz w:val="24"/>
                  <w:rPrChange w:id="354" w:author="刘洁" w:date="2020-06-05T10:35:00Z">
                    <w:rPr>
                      <w:rFonts w:ascii="仿宋_GB2312" w:eastAsia="仿宋_GB2312"/>
                      <w:sz w:val="24"/>
                    </w:rPr>
                  </w:rPrChange>
                </w:rPr>
                <w:br/>
              </w:r>
              <w:r w:rsidRPr="00C13ABC">
                <w:rPr>
                  <w:rFonts w:ascii="仿宋_GB2312" w:eastAsia="仿宋_GB2312" w:hint="eastAsia"/>
                  <w:b/>
                  <w:sz w:val="24"/>
                  <w:rPrChange w:id="355" w:author="刘洁" w:date="2020-06-05T10:35:00Z">
                    <w:rPr>
                      <w:rFonts w:ascii="仿宋_GB2312" w:eastAsia="仿宋_GB2312" w:hint="eastAsia"/>
                      <w:sz w:val="24"/>
                    </w:rPr>
                  </w:rPrChange>
                </w:rPr>
                <w:t>（DN50＜取水管管径≤DN100）</w:t>
              </w:r>
            </w:ins>
          </w:p>
        </w:tc>
        <w:tc>
          <w:tcPr>
            <w:tcW w:w="2976" w:type="dxa"/>
            <w:tcBorders>
              <w:top w:val="single" w:sz="4" w:space="0" w:color="auto"/>
              <w:left w:val="nil"/>
              <w:bottom w:val="single" w:sz="4" w:space="0" w:color="auto"/>
              <w:right w:val="single" w:sz="4" w:space="0" w:color="auto"/>
            </w:tcBorders>
            <w:shd w:val="clear" w:color="auto" w:fill="auto"/>
            <w:vAlign w:val="center"/>
          </w:tcPr>
          <w:p w:rsidR="00381FE5" w:rsidRPr="00C13ABC" w:rsidRDefault="00381FE5" w:rsidP="003952B6">
            <w:pPr>
              <w:jc w:val="center"/>
              <w:rPr>
                <w:ins w:id="356" w:author="刘洁" w:date="2020-06-05T10:33:00Z"/>
                <w:rFonts w:ascii="仿宋_GB2312" w:eastAsia="仿宋_GB2312"/>
                <w:b/>
                <w:sz w:val="24"/>
                <w:rPrChange w:id="357" w:author="刘洁" w:date="2020-06-05T10:35:00Z">
                  <w:rPr>
                    <w:ins w:id="358" w:author="刘洁" w:date="2020-06-05T10:33:00Z"/>
                    <w:rFonts w:ascii="仿宋_GB2312" w:eastAsia="仿宋_GB2312"/>
                    <w:sz w:val="24"/>
                  </w:rPr>
                </w:rPrChange>
              </w:rPr>
            </w:pPr>
            <w:ins w:id="359" w:author="刘洁" w:date="2020-06-05T10:33:00Z">
              <w:r w:rsidRPr="00C13ABC">
                <w:rPr>
                  <w:rFonts w:ascii="仿宋_GB2312" w:eastAsia="仿宋_GB2312"/>
                  <w:b/>
                  <w:sz w:val="24"/>
                  <w:rPrChange w:id="360" w:author="刘洁" w:date="2020-06-05T10:35:00Z">
                    <w:rPr>
                      <w:rFonts w:ascii="仿宋_GB2312" w:eastAsia="仿宋_GB2312"/>
                      <w:sz w:val="24"/>
                    </w:rPr>
                  </w:rPrChange>
                </w:rPr>
                <w:t>200m</w:t>
              </w:r>
              <w:r w:rsidRPr="00C13ABC">
                <w:rPr>
                  <w:rFonts w:ascii="宋体" w:hAnsi="宋体" w:cs="宋体" w:hint="eastAsia"/>
                  <w:b/>
                  <w:sz w:val="24"/>
                  <w:rPrChange w:id="361" w:author="刘洁" w:date="2020-06-05T10:35:00Z">
                    <w:rPr>
                      <w:rFonts w:ascii="宋体" w:hAnsi="宋体" w:cs="宋体" w:hint="eastAsia"/>
                      <w:sz w:val="24"/>
                    </w:rPr>
                  </w:rPrChange>
                </w:rPr>
                <w:t>³</w:t>
              </w:r>
              <w:r w:rsidRPr="00C13ABC">
                <w:rPr>
                  <w:rFonts w:ascii="仿宋_GB2312" w:eastAsia="仿宋_GB2312" w:hAnsi="仿宋_GB2312" w:cs="仿宋_GB2312" w:hint="eastAsia"/>
                  <w:b/>
                  <w:sz w:val="24"/>
                  <w:rPrChange w:id="362" w:author="刘洁" w:date="2020-06-05T10:35:00Z">
                    <w:rPr>
                      <w:rFonts w:ascii="仿宋_GB2312" w:eastAsia="仿宋_GB2312" w:hAnsi="仿宋_GB2312" w:cs="仿宋_GB2312" w:hint="eastAsia"/>
                      <w:sz w:val="24"/>
                    </w:rPr>
                  </w:rPrChange>
                </w:rPr>
                <w:t>＜</w:t>
              </w:r>
              <w:r w:rsidRPr="00C13ABC">
                <w:rPr>
                  <w:rFonts w:ascii="仿宋_GB2312" w:eastAsia="仿宋_GB2312" w:hint="eastAsia"/>
                  <w:b/>
                  <w:sz w:val="24"/>
                  <w:rPrChange w:id="363" w:author="刘洁" w:date="2020-06-05T10:35:00Z">
                    <w:rPr>
                      <w:rFonts w:ascii="仿宋_GB2312" w:eastAsia="仿宋_GB2312" w:hint="eastAsia"/>
                      <w:sz w:val="24"/>
                    </w:rPr>
                  </w:rPrChange>
                </w:rPr>
                <w:t>取水量</w:t>
              </w:r>
            </w:ins>
          </w:p>
          <w:p w:rsidR="00381FE5" w:rsidRPr="00C13ABC" w:rsidRDefault="00381FE5" w:rsidP="003952B6">
            <w:pPr>
              <w:jc w:val="center"/>
              <w:rPr>
                <w:ins w:id="364" w:author="刘洁" w:date="2020-06-05T10:33:00Z"/>
                <w:rFonts w:ascii="仿宋_GB2312" w:eastAsia="仿宋_GB2312" w:hAnsi="宋体" w:cs="宋体"/>
                <w:b/>
                <w:sz w:val="24"/>
                <w:rPrChange w:id="365" w:author="刘洁" w:date="2020-06-05T10:35:00Z">
                  <w:rPr>
                    <w:ins w:id="366" w:author="刘洁" w:date="2020-06-05T10:33:00Z"/>
                    <w:rFonts w:ascii="仿宋_GB2312" w:eastAsia="仿宋_GB2312" w:hAnsi="宋体" w:cs="宋体"/>
                    <w:sz w:val="24"/>
                  </w:rPr>
                </w:rPrChange>
              </w:rPr>
            </w:pPr>
            <w:ins w:id="367" w:author="刘洁" w:date="2020-06-05T10:33:00Z">
              <w:r w:rsidRPr="00C13ABC">
                <w:rPr>
                  <w:rFonts w:ascii="仿宋_GB2312" w:eastAsia="仿宋_GB2312" w:hint="eastAsia"/>
                  <w:b/>
                  <w:sz w:val="24"/>
                  <w:rPrChange w:id="368" w:author="刘洁" w:date="2020-06-05T10:35:00Z">
                    <w:rPr>
                      <w:rFonts w:ascii="仿宋_GB2312" w:eastAsia="仿宋_GB2312" w:hint="eastAsia"/>
                      <w:sz w:val="24"/>
                    </w:rPr>
                  </w:rPrChange>
                </w:rPr>
                <w:t>（DN100＜取水管管径）</w:t>
              </w:r>
            </w:ins>
          </w:p>
        </w:tc>
      </w:tr>
      <w:tr w:rsidR="00381FE5" w:rsidRPr="00475627" w:rsidTr="003952B6">
        <w:trPr>
          <w:trHeight w:val="1118"/>
          <w:ins w:id="369" w:author="刘洁" w:date="2020-06-05T10:33:00Z"/>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3D26E7" w:rsidRDefault="00381FE5" w:rsidP="003952B6">
            <w:pPr>
              <w:jc w:val="center"/>
              <w:rPr>
                <w:ins w:id="370" w:author="刘洁" w:date="2020-06-05T10:33:00Z"/>
                <w:rFonts w:ascii="仿宋_GB2312" w:eastAsia="仿宋_GB2312" w:hAnsi="宋体" w:cs="宋体"/>
                <w:b/>
                <w:sz w:val="28"/>
                <w:szCs w:val="28"/>
                <w:rPrChange w:id="371" w:author="刘洁" w:date="2020-06-05T14:30:00Z">
                  <w:rPr>
                    <w:ins w:id="372" w:author="刘洁" w:date="2020-06-05T10:33:00Z"/>
                    <w:rFonts w:ascii="仿宋_GB2312" w:eastAsia="仿宋_GB2312" w:hAnsi="宋体" w:cs="宋体"/>
                    <w:sz w:val="28"/>
                    <w:szCs w:val="28"/>
                  </w:rPr>
                </w:rPrChange>
              </w:rPr>
            </w:pPr>
            <w:ins w:id="373" w:author="刘洁" w:date="2020-06-05T10:33:00Z">
              <w:r w:rsidRPr="003D26E7">
                <w:rPr>
                  <w:rFonts w:ascii="仿宋_GB2312" w:eastAsia="仿宋_GB2312" w:hint="eastAsia"/>
                  <w:b/>
                  <w:sz w:val="28"/>
                  <w:szCs w:val="28"/>
                  <w:rPrChange w:id="374" w:author="刘洁" w:date="2020-06-05T14:30:00Z">
                    <w:rPr>
                      <w:rFonts w:ascii="仿宋_GB2312" w:eastAsia="仿宋_GB2312" w:hint="eastAsia"/>
                      <w:sz w:val="28"/>
                      <w:szCs w:val="28"/>
                    </w:rPr>
                  </w:rPrChange>
                </w:rPr>
                <w:t>对单位（万元）</w:t>
              </w:r>
            </w:ins>
          </w:p>
        </w:tc>
        <w:tc>
          <w:tcPr>
            <w:tcW w:w="2693"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widowControl/>
              <w:jc w:val="center"/>
              <w:rPr>
                <w:ins w:id="375" w:author="刘洁" w:date="2020-06-05T10:33:00Z"/>
                <w:rFonts w:ascii="仿宋_GB2312" w:eastAsia="仿宋_GB2312" w:hAnsi="宋体" w:cs="宋体"/>
                <w:kern w:val="0"/>
                <w:sz w:val="28"/>
              </w:rPr>
            </w:pPr>
            <w:ins w:id="376" w:author="刘洁" w:date="2020-06-05T10:33:00Z">
              <w:r w:rsidRPr="00475627">
                <w:rPr>
                  <w:rFonts w:ascii="仿宋_GB2312" w:eastAsia="仿宋_GB2312" w:hint="eastAsia"/>
                  <w:sz w:val="28"/>
                  <w:szCs w:val="32"/>
                </w:rPr>
                <w:t>1≤罚款额≤3</w:t>
              </w:r>
            </w:ins>
          </w:p>
        </w:tc>
        <w:tc>
          <w:tcPr>
            <w:tcW w:w="3119"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widowControl/>
              <w:jc w:val="center"/>
              <w:rPr>
                <w:ins w:id="377" w:author="刘洁" w:date="2020-06-05T10:33:00Z"/>
                <w:rFonts w:ascii="仿宋_GB2312" w:eastAsia="仿宋_GB2312" w:hAnsi="宋体" w:cs="宋体"/>
                <w:kern w:val="0"/>
                <w:sz w:val="28"/>
              </w:rPr>
            </w:pPr>
            <w:ins w:id="378" w:author="刘洁" w:date="2020-06-05T10:33:00Z">
              <w:r w:rsidRPr="00475627">
                <w:rPr>
                  <w:rFonts w:ascii="仿宋_GB2312" w:eastAsia="仿宋_GB2312" w:hint="eastAsia"/>
                  <w:sz w:val="28"/>
                  <w:szCs w:val="32"/>
                </w:rPr>
                <w:t>3＜罚款额≤5</w:t>
              </w:r>
            </w:ins>
          </w:p>
        </w:tc>
        <w:tc>
          <w:tcPr>
            <w:tcW w:w="283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379" w:author="刘洁" w:date="2020-06-05T10:33:00Z"/>
                <w:rFonts w:ascii="仿宋_GB2312" w:eastAsia="仿宋_GB2312" w:hAnsi="宋体" w:cs="宋体"/>
                <w:kern w:val="0"/>
                <w:sz w:val="28"/>
              </w:rPr>
            </w:pPr>
            <w:ins w:id="380" w:author="刘洁" w:date="2020-06-05T10:33:00Z">
              <w:r w:rsidRPr="00475627">
                <w:rPr>
                  <w:rFonts w:ascii="仿宋_GB2312" w:eastAsia="仿宋_GB2312" w:hint="eastAsia"/>
                  <w:sz w:val="28"/>
                  <w:szCs w:val="32"/>
                </w:rPr>
                <w:t>5＜罚款额≤7</w:t>
              </w:r>
            </w:ins>
          </w:p>
        </w:tc>
        <w:tc>
          <w:tcPr>
            <w:tcW w:w="2976"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381" w:author="刘洁" w:date="2020-06-05T10:33:00Z"/>
                <w:rFonts w:ascii="仿宋_GB2312" w:eastAsia="仿宋_GB2312" w:hAnsi="宋体" w:cs="宋体"/>
                <w:kern w:val="0"/>
                <w:sz w:val="28"/>
              </w:rPr>
            </w:pPr>
            <w:ins w:id="382" w:author="刘洁" w:date="2020-06-05T10:33:00Z">
              <w:r w:rsidRPr="00475627">
                <w:rPr>
                  <w:rFonts w:ascii="仿宋_GB2312" w:eastAsia="仿宋_GB2312" w:hint="eastAsia"/>
                  <w:sz w:val="28"/>
                  <w:szCs w:val="32"/>
                </w:rPr>
                <w:t>7＜罚款额≤10</w:t>
              </w:r>
            </w:ins>
          </w:p>
        </w:tc>
      </w:tr>
      <w:tr w:rsidR="00381FE5" w:rsidRPr="00475627" w:rsidTr="003952B6">
        <w:trPr>
          <w:trHeight w:val="1120"/>
          <w:ins w:id="383" w:author="刘洁" w:date="2020-06-05T10:33:00Z"/>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3D26E7" w:rsidRDefault="00381FE5" w:rsidP="003952B6">
            <w:pPr>
              <w:jc w:val="center"/>
              <w:rPr>
                <w:ins w:id="384" w:author="刘洁" w:date="2020-06-05T10:33:00Z"/>
                <w:rFonts w:ascii="仿宋_GB2312" w:eastAsia="仿宋_GB2312" w:hAnsi="宋体" w:cs="宋体"/>
                <w:b/>
                <w:sz w:val="28"/>
                <w:szCs w:val="28"/>
                <w:rPrChange w:id="385" w:author="刘洁" w:date="2020-06-05T14:30:00Z">
                  <w:rPr>
                    <w:ins w:id="386" w:author="刘洁" w:date="2020-06-05T10:33:00Z"/>
                    <w:rFonts w:ascii="仿宋_GB2312" w:eastAsia="仿宋_GB2312" w:hAnsi="宋体" w:cs="宋体"/>
                    <w:sz w:val="28"/>
                    <w:szCs w:val="28"/>
                  </w:rPr>
                </w:rPrChange>
              </w:rPr>
            </w:pPr>
            <w:ins w:id="387" w:author="刘洁" w:date="2020-06-05T10:33:00Z">
              <w:r w:rsidRPr="003D26E7">
                <w:rPr>
                  <w:rFonts w:ascii="仿宋_GB2312" w:eastAsia="仿宋_GB2312" w:hint="eastAsia"/>
                  <w:b/>
                  <w:sz w:val="28"/>
                  <w:szCs w:val="28"/>
                  <w:rPrChange w:id="388" w:author="刘洁" w:date="2020-06-05T14:30:00Z">
                    <w:rPr>
                      <w:rFonts w:ascii="仿宋_GB2312" w:eastAsia="仿宋_GB2312" w:hint="eastAsia"/>
                      <w:sz w:val="28"/>
                      <w:szCs w:val="28"/>
                    </w:rPr>
                  </w:rPrChange>
                </w:rPr>
                <w:t>对个人（元）</w:t>
              </w:r>
            </w:ins>
          </w:p>
        </w:tc>
        <w:tc>
          <w:tcPr>
            <w:tcW w:w="2693"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widowControl/>
              <w:jc w:val="center"/>
              <w:rPr>
                <w:ins w:id="389" w:author="刘洁" w:date="2020-06-05T10:33:00Z"/>
                <w:rFonts w:ascii="仿宋_GB2312" w:eastAsia="仿宋_GB2312" w:hAnsi="宋体" w:cs="宋体"/>
                <w:kern w:val="0"/>
                <w:sz w:val="28"/>
              </w:rPr>
            </w:pPr>
            <w:ins w:id="390" w:author="刘洁" w:date="2020-06-05T10:33:00Z">
              <w:r w:rsidRPr="00475627">
                <w:rPr>
                  <w:rFonts w:ascii="仿宋_GB2312" w:eastAsia="仿宋_GB2312" w:hint="eastAsia"/>
                  <w:sz w:val="28"/>
                  <w:szCs w:val="32"/>
                </w:rPr>
                <w:t>100≤罚款额≤300</w:t>
              </w:r>
            </w:ins>
          </w:p>
        </w:tc>
        <w:tc>
          <w:tcPr>
            <w:tcW w:w="3119"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widowControl/>
              <w:jc w:val="center"/>
              <w:rPr>
                <w:ins w:id="391" w:author="刘洁" w:date="2020-06-05T10:33:00Z"/>
                <w:rFonts w:ascii="仿宋_GB2312" w:eastAsia="仿宋_GB2312" w:hAnsi="宋体" w:cs="宋体"/>
                <w:kern w:val="0"/>
                <w:sz w:val="28"/>
              </w:rPr>
            </w:pPr>
            <w:ins w:id="392" w:author="刘洁" w:date="2020-06-05T10:33:00Z">
              <w:r w:rsidRPr="00475627">
                <w:rPr>
                  <w:rFonts w:ascii="仿宋_GB2312" w:eastAsia="仿宋_GB2312" w:hint="eastAsia"/>
                  <w:sz w:val="28"/>
                  <w:szCs w:val="32"/>
                </w:rPr>
                <w:t>300＜罚款额≤500</w:t>
              </w:r>
            </w:ins>
          </w:p>
        </w:tc>
        <w:tc>
          <w:tcPr>
            <w:tcW w:w="283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393" w:author="刘洁" w:date="2020-06-05T10:33:00Z"/>
                <w:rFonts w:ascii="仿宋_GB2312" w:eastAsia="仿宋_GB2312" w:hAnsi="宋体" w:cs="宋体"/>
                <w:kern w:val="0"/>
                <w:sz w:val="28"/>
              </w:rPr>
            </w:pPr>
            <w:ins w:id="394" w:author="刘洁" w:date="2020-06-05T10:33:00Z">
              <w:r w:rsidRPr="00475627">
                <w:rPr>
                  <w:rFonts w:ascii="仿宋_GB2312" w:eastAsia="仿宋_GB2312" w:hint="eastAsia"/>
                  <w:sz w:val="28"/>
                  <w:szCs w:val="32"/>
                </w:rPr>
                <w:t>500＜罚款额≤700</w:t>
              </w:r>
            </w:ins>
          </w:p>
        </w:tc>
        <w:tc>
          <w:tcPr>
            <w:tcW w:w="2976"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395" w:author="刘洁" w:date="2020-06-05T10:33:00Z"/>
                <w:rFonts w:ascii="仿宋_GB2312" w:eastAsia="仿宋_GB2312" w:hAnsi="宋体" w:cs="宋体"/>
                <w:kern w:val="0"/>
                <w:sz w:val="28"/>
              </w:rPr>
            </w:pPr>
            <w:ins w:id="396" w:author="刘洁" w:date="2020-06-05T10:33:00Z">
              <w:r w:rsidRPr="00475627">
                <w:rPr>
                  <w:rFonts w:ascii="仿宋_GB2312" w:eastAsia="仿宋_GB2312" w:hint="eastAsia"/>
                  <w:sz w:val="28"/>
                  <w:szCs w:val="32"/>
                </w:rPr>
                <w:t>700＜罚款额≤1000</w:t>
              </w:r>
            </w:ins>
          </w:p>
        </w:tc>
      </w:tr>
    </w:tbl>
    <w:p w:rsidR="00381FE5" w:rsidRPr="00475627" w:rsidRDefault="00381FE5" w:rsidP="00381FE5">
      <w:pPr>
        <w:spacing w:line="320" w:lineRule="exact"/>
        <w:ind w:left="1134" w:hangingChars="405" w:hanging="1134"/>
        <w:jc w:val="left"/>
        <w:rPr>
          <w:ins w:id="397" w:author="刘洁" w:date="2020-06-05T10:33:00Z"/>
          <w:rFonts w:ascii="仿宋_GB2312" w:eastAsia="仿宋_GB2312"/>
          <w:sz w:val="28"/>
        </w:rPr>
      </w:pPr>
      <w:ins w:id="398" w:author="刘洁" w:date="2020-06-05T10:33:00Z">
        <w:r w:rsidRPr="00475627">
          <w:rPr>
            <w:rFonts w:ascii="仿宋_GB2312" w:eastAsia="仿宋_GB2312" w:hint="eastAsia"/>
            <w:sz w:val="28"/>
          </w:rPr>
          <w:t>备注：1.优先以取水量作为裁量因素，同时使用两个以上取水口的，取水量为所有取水口的取水总量；</w:t>
        </w:r>
      </w:ins>
    </w:p>
    <w:p w:rsidR="00381FE5" w:rsidRPr="00475627" w:rsidRDefault="00381FE5" w:rsidP="00381FE5">
      <w:pPr>
        <w:ind w:left="840" w:hangingChars="300" w:hanging="840"/>
        <w:rPr>
          <w:ins w:id="399" w:author="刘洁" w:date="2020-06-05T10:33:00Z"/>
          <w:rFonts w:ascii="仿宋_GB2312" w:eastAsia="仿宋_GB2312"/>
          <w:sz w:val="28"/>
        </w:rPr>
      </w:pPr>
      <w:ins w:id="400" w:author="刘洁" w:date="2020-06-05T10:33:00Z">
        <w:r w:rsidRPr="00475627">
          <w:rPr>
            <w:rFonts w:ascii="仿宋_GB2312" w:eastAsia="仿宋_GB2312" w:hint="eastAsia"/>
            <w:sz w:val="28"/>
          </w:rPr>
          <w:t xml:space="preserve">      2.取水量无法取证的，可</w:t>
        </w:r>
      </w:ins>
      <w:ins w:id="401" w:author="刘洁" w:date="2020-06-05T14:32:00Z">
        <w:r>
          <w:rPr>
            <w:rFonts w:ascii="仿宋_GB2312" w:eastAsia="仿宋_GB2312" w:hint="eastAsia"/>
            <w:sz w:val="28"/>
          </w:rPr>
          <w:t>将</w:t>
        </w:r>
      </w:ins>
      <w:ins w:id="402" w:author="刘洁" w:date="2020-06-05T10:33:00Z">
        <w:r w:rsidRPr="00475627">
          <w:rPr>
            <w:rFonts w:ascii="仿宋_GB2312" w:eastAsia="仿宋_GB2312" w:hint="eastAsia"/>
            <w:sz w:val="28"/>
          </w:rPr>
          <w:t>取水</w:t>
        </w:r>
      </w:ins>
      <w:ins w:id="403" w:author="刘洁" w:date="2020-06-05T14:31:00Z">
        <w:r>
          <w:rPr>
            <w:rFonts w:ascii="仿宋_GB2312" w:eastAsia="仿宋_GB2312" w:hint="eastAsia"/>
            <w:sz w:val="28"/>
          </w:rPr>
          <w:t>管</w:t>
        </w:r>
      </w:ins>
      <w:ins w:id="404" w:author="刘洁" w:date="2020-06-05T10:33:00Z">
        <w:r w:rsidRPr="00475627">
          <w:rPr>
            <w:rFonts w:ascii="仿宋_GB2312" w:eastAsia="仿宋_GB2312" w:hint="eastAsia"/>
            <w:sz w:val="28"/>
          </w:rPr>
          <w:t>管径大小作为裁量因素，同时使用两个以上取水口的，以较大的取水管管径为准。</w:t>
        </w:r>
      </w:ins>
    </w:p>
    <w:p w:rsidR="00381FE5" w:rsidRPr="00475627" w:rsidRDefault="00381FE5" w:rsidP="00381FE5">
      <w:pPr>
        <w:jc w:val="center"/>
        <w:rPr>
          <w:ins w:id="405" w:author="刘洁" w:date="2020-06-05T10:33:00Z"/>
          <w:rFonts w:ascii="仿宋_GB2312" w:eastAsia="仿宋_GB2312"/>
          <w:sz w:val="32"/>
        </w:rPr>
      </w:pPr>
      <w:ins w:id="406" w:author="刘洁" w:date="2020-06-05T10:33:00Z">
        <w:r w:rsidRPr="00475627">
          <w:rPr>
            <w:rFonts w:ascii="仿宋_GB2312" w:eastAsia="仿宋_GB2312" w:hint="eastAsia"/>
            <w:sz w:val="32"/>
          </w:rPr>
          <w:lastRenderedPageBreak/>
          <w:t>7、提供洗车服务的用水单位未建设、使用循环用水设施，或者未按规定使用再生水</w:t>
        </w:r>
      </w:ins>
    </w:p>
    <w:tbl>
      <w:tblPr>
        <w:tblW w:w="14317" w:type="dxa"/>
        <w:tblInd w:w="-34" w:type="dxa"/>
        <w:tblLook w:val="04A0" w:firstRow="1" w:lastRow="0" w:firstColumn="1" w:lastColumn="0" w:noHBand="0" w:noVBand="1"/>
      </w:tblPr>
      <w:tblGrid>
        <w:gridCol w:w="3403"/>
        <w:gridCol w:w="4110"/>
        <w:gridCol w:w="3402"/>
        <w:gridCol w:w="3402"/>
      </w:tblGrid>
      <w:tr w:rsidR="00381FE5" w:rsidRPr="00475627" w:rsidTr="003952B6">
        <w:trPr>
          <w:trHeight w:val="555"/>
          <w:ins w:id="407" w:author="刘洁" w:date="2020-06-05T10:33:00Z"/>
        </w:trPr>
        <w:tc>
          <w:tcPr>
            <w:tcW w:w="3403" w:type="dxa"/>
            <w:tcBorders>
              <w:top w:val="single" w:sz="4" w:space="0" w:color="auto"/>
              <w:left w:val="single" w:sz="4" w:space="0" w:color="auto"/>
              <w:bottom w:val="single" w:sz="4" w:space="0" w:color="auto"/>
              <w:right w:val="nil"/>
            </w:tcBorders>
            <w:shd w:val="clear" w:color="auto" w:fill="auto"/>
            <w:noWrap/>
            <w:vAlign w:val="center"/>
            <w:hideMark/>
          </w:tcPr>
          <w:p w:rsidR="00381FE5" w:rsidRPr="00475627" w:rsidRDefault="00381FE5" w:rsidP="003952B6">
            <w:pPr>
              <w:widowControl/>
              <w:jc w:val="center"/>
              <w:rPr>
                <w:ins w:id="408" w:author="刘洁" w:date="2020-06-05T10:33:00Z"/>
                <w:rFonts w:ascii="仿宋_GB2312" w:eastAsia="仿宋_GB2312" w:hAnsi="宋体" w:cs="宋体"/>
                <w:b/>
                <w:bCs/>
                <w:kern w:val="0"/>
                <w:sz w:val="28"/>
                <w:szCs w:val="28"/>
              </w:rPr>
            </w:pPr>
            <w:ins w:id="409" w:author="刘洁" w:date="2020-06-05T10:33:00Z">
              <w:r w:rsidRPr="00475627">
                <w:rPr>
                  <w:rFonts w:ascii="仿宋_GB2312" w:eastAsia="仿宋_GB2312" w:hAnsi="宋体" w:cs="宋体" w:hint="eastAsia"/>
                  <w:b/>
                  <w:bCs/>
                  <w:kern w:val="0"/>
                  <w:sz w:val="28"/>
                  <w:szCs w:val="28"/>
                </w:rPr>
                <w:t>违法行为</w:t>
              </w:r>
            </w:ins>
          </w:p>
        </w:tc>
        <w:tc>
          <w:tcPr>
            <w:tcW w:w="4110" w:type="dxa"/>
            <w:tcBorders>
              <w:top w:val="single" w:sz="4" w:space="0" w:color="auto"/>
              <w:left w:val="single" w:sz="4" w:space="0" w:color="auto"/>
              <w:bottom w:val="single" w:sz="4" w:space="0" w:color="auto"/>
              <w:right w:val="nil"/>
            </w:tcBorders>
            <w:shd w:val="clear" w:color="auto" w:fill="auto"/>
            <w:noWrap/>
            <w:vAlign w:val="center"/>
            <w:hideMark/>
          </w:tcPr>
          <w:p w:rsidR="00381FE5" w:rsidRPr="00475627" w:rsidRDefault="00381FE5" w:rsidP="003952B6">
            <w:pPr>
              <w:widowControl/>
              <w:jc w:val="center"/>
              <w:rPr>
                <w:ins w:id="410" w:author="刘洁" w:date="2020-06-05T10:33:00Z"/>
                <w:rFonts w:ascii="仿宋_GB2312" w:eastAsia="仿宋_GB2312" w:hAnsi="宋体" w:cs="宋体"/>
                <w:b/>
                <w:bCs/>
                <w:kern w:val="0"/>
                <w:sz w:val="28"/>
                <w:szCs w:val="28"/>
              </w:rPr>
            </w:pPr>
            <w:ins w:id="411" w:author="刘洁" w:date="2020-06-05T10:33:00Z">
              <w:r w:rsidRPr="00475627">
                <w:rPr>
                  <w:rFonts w:ascii="仿宋_GB2312" w:eastAsia="仿宋_GB2312" w:hAnsi="宋体" w:cs="宋体" w:hint="eastAsia"/>
                  <w:b/>
                  <w:bCs/>
                  <w:kern w:val="0"/>
                  <w:sz w:val="28"/>
                  <w:szCs w:val="28"/>
                </w:rPr>
                <w:t>违反条款</w:t>
              </w:r>
            </w:ins>
          </w:p>
        </w:tc>
        <w:tc>
          <w:tcPr>
            <w:tcW w:w="680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412" w:author="刘洁" w:date="2020-06-05T10:33:00Z"/>
                <w:rFonts w:ascii="仿宋_GB2312" w:eastAsia="仿宋_GB2312" w:hAnsi="宋体" w:cs="宋体"/>
                <w:b/>
                <w:bCs/>
                <w:kern w:val="0"/>
                <w:sz w:val="28"/>
                <w:szCs w:val="28"/>
              </w:rPr>
            </w:pPr>
            <w:ins w:id="413" w:author="刘洁" w:date="2020-06-05T10:33:00Z">
              <w:r w:rsidRPr="00475627">
                <w:rPr>
                  <w:rFonts w:ascii="仿宋_GB2312" w:eastAsia="仿宋_GB2312" w:hAnsi="宋体" w:cs="宋体" w:hint="eastAsia"/>
                  <w:b/>
                  <w:bCs/>
                  <w:kern w:val="0"/>
                  <w:sz w:val="28"/>
                  <w:szCs w:val="28"/>
                </w:rPr>
                <w:t>处罚条款</w:t>
              </w:r>
            </w:ins>
          </w:p>
        </w:tc>
      </w:tr>
      <w:tr w:rsidR="00381FE5" w:rsidRPr="00475627" w:rsidTr="003952B6">
        <w:trPr>
          <w:trHeight w:val="2505"/>
          <w:ins w:id="414" w:author="刘洁" w:date="2020-06-05T10:33:00Z"/>
        </w:trPr>
        <w:tc>
          <w:tcPr>
            <w:tcW w:w="3403" w:type="dxa"/>
            <w:tcBorders>
              <w:top w:val="single" w:sz="4" w:space="0" w:color="auto"/>
              <w:left w:val="single" w:sz="4" w:space="0" w:color="auto"/>
              <w:bottom w:val="single" w:sz="4" w:space="0" w:color="auto"/>
              <w:right w:val="nil"/>
            </w:tcBorders>
            <w:shd w:val="clear" w:color="auto" w:fill="auto"/>
            <w:vAlign w:val="center"/>
            <w:hideMark/>
          </w:tcPr>
          <w:p w:rsidR="00381FE5" w:rsidRPr="00475627" w:rsidRDefault="00381FE5" w:rsidP="003952B6">
            <w:pPr>
              <w:widowControl/>
              <w:jc w:val="left"/>
              <w:rPr>
                <w:ins w:id="415" w:author="刘洁" w:date="2020-06-05T10:33:00Z"/>
                <w:rFonts w:ascii="仿宋_GB2312" w:eastAsia="仿宋_GB2312" w:hAnsi="宋体" w:cs="宋体"/>
                <w:kern w:val="0"/>
                <w:sz w:val="24"/>
              </w:rPr>
            </w:pPr>
            <w:ins w:id="416" w:author="刘洁" w:date="2020-06-05T10:33:00Z">
              <w:r w:rsidRPr="00475627">
                <w:rPr>
                  <w:rFonts w:ascii="仿宋_GB2312" w:eastAsia="仿宋_GB2312" w:hAnsi="宋体" w:cs="宋体" w:hint="eastAsia"/>
                  <w:kern w:val="0"/>
                  <w:sz w:val="24"/>
                </w:rPr>
                <w:t>提供洗车服务的用水单位未建设、使用循环用水设施，或者未按规定使用再生水</w:t>
              </w:r>
            </w:ins>
          </w:p>
        </w:tc>
        <w:tc>
          <w:tcPr>
            <w:tcW w:w="4110" w:type="dxa"/>
            <w:tcBorders>
              <w:top w:val="nil"/>
              <w:left w:val="single" w:sz="4" w:space="0" w:color="auto"/>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417" w:author="刘洁" w:date="2020-06-05T10:33:00Z"/>
                <w:rFonts w:ascii="仿宋_GB2312" w:eastAsia="仿宋_GB2312" w:hAnsi="宋体" w:cs="宋体"/>
                <w:kern w:val="0"/>
                <w:sz w:val="24"/>
              </w:rPr>
            </w:pPr>
            <w:ins w:id="418"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第三十三条第一款 提供洗车服务的用水单位应当建设循环用水设施；再生水输配水管线覆盖地区内的，应当使用再生水。</w:t>
              </w:r>
            </w:ins>
          </w:p>
        </w:tc>
        <w:tc>
          <w:tcPr>
            <w:tcW w:w="6804"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419" w:author="刘洁" w:date="2020-06-05T10:33:00Z"/>
                <w:rFonts w:ascii="仿宋_GB2312" w:eastAsia="仿宋_GB2312" w:hAnsi="宋体" w:cs="宋体"/>
                <w:kern w:val="0"/>
                <w:sz w:val="24"/>
              </w:rPr>
            </w:pPr>
            <w:ins w:id="420" w:author="刘洁" w:date="2020-06-05T10:33:00Z">
              <w:r w:rsidRPr="00475627">
                <w:rPr>
                  <w:rFonts w:ascii="仿宋_GB2312" w:eastAsia="仿宋_GB2312" w:hAnsi="宋体" w:cs="宋体" w:hint="eastAsia"/>
                  <w:kern w:val="0"/>
                  <w:sz w:val="24"/>
                </w:rPr>
                <w:t>《北京市节约用水办法》</w:t>
              </w:r>
              <w:r w:rsidRPr="00475627">
                <w:rPr>
                  <w:rFonts w:ascii="仿宋_GB2312" w:eastAsia="仿宋_GB2312" w:hAnsi="宋体" w:cs="宋体" w:hint="eastAsia"/>
                  <w:kern w:val="0"/>
                  <w:sz w:val="24"/>
                </w:rPr>
                <w:br/>
                <w:t xml:space="preserve">    第六十条第一款 违反本办法第三十三条第一款规定，提供洗车服务的用水单位未建设、使用循环用水设施，或者未按规定使用再生水的，由节水管理部门责令限期改正，处1万元以下罚款。</w:t>
              </w:r>
            </w:ins>
          </w:p>
        </w:tc>
      </w:tr>
      <w:tr w:rsidR="00381FE5" w:rsidRPr="00475627" w:rsidTr="003952B6">
        <w:trPr>
          <w:trHeight w:val="907"/>
          <w:ins w:id="421" w:author="刘洁" w:date="2020-06-05T10:33:00Z"/>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422" w:author="刘洁" w:date="2020-06-05T10:33:00Z"/>
                <w:rFonts w:ascii="仿宋_GB2312" w:eastAsia="仿宋_GB2312" w:hAnsi="宋体" w:cs="宋体"/>
                <w:kern w:val="0"/>
                <w:sz w:val="28"/>
              </w:rPr>
            </w:pPr>
            <w:ins w:id="423" w:author="刘洁" w:date="2020-06-05T10:33:00Z">
              <w:r w:rsidRPr="00475627">
                <w:rPr>
                  <w:rFonts w:ascii="仿宋_GB2312" w:eastAsia="仿宋_GB2312" w:hAnsi="宋体" w:cs="宋体" w:hint="eastAsia"/>
                  <w:b/>
                  <w:kern w:val="0"/>
                  <w:sz w:val="28"/>
                </w:rPr>
                <w:t>情  节</w:t>
              </w:r>
            </w:ins>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C13ABC" w:rsidRDefault="00381FE5" w:rsidP="003952B6">
            <w:pPr>
              <w:widowControl/>
              <w:jc w:val="center"/>
              <w:rPr>
                <w:ins w:id="424" w:author="刘洁" w:date="2020-06-05T10:33:00Z"/>
                <w:rFonts w:ascii="仿宋_GB2312" w:eastAsia="仿宋_GB2312" w:hAnsi="宋体" w:cs="宋体"/>
                <w:b/>
                <w:kern w:val="0"/>
                <w:sz w:val="28"/>
                <w:rPrChange w:id="425" w:author="刘洁" w:date="2020-06-05T10:36:00Z">
                  <w:rPr>
                    <w:ins w:id="426" w:author="刘洁" w:date="2020-06-05T10:33:00Z"/>
                    <w:rFonts w:ascii="仿宋_GB2312" w:eastAsia="仿宋_GB2312" w:hAnsi="宋体" w:cs="宋体"/>
                    <w:kern w:val="0"/>
                    <w:sz w:val="28"/>
                  </w:rPr>
                </w:rPrChange>
              </w:rPr>
            </w:pPr>
            <w:ins w:id="427" w:author="刘洁" w:date="2020-06-05T10:33:00Z">
              <w:r w:rsidRPr="00C13ABC">
                <w:rPr>
                  <w:rFonts w:ascii="仿宋_GB2312" w:eastAsia="仿宋_GB2312" w:hint="eastAsia"/>
                  <w:b/>
                  <w:sz w:val="28"/>
                  <w:szCs w:val="32"/>
                  <w:rPrChange w:id="428" w:author="刘洁" w:date="2020-06-05T10:36:00Z">
                    <w:rPr>
                      <w:rFonts w:ascii="仿宋_GB2312" w:eastAsia="仿宋_GB2312" w:hint="eastAsia"/>
                      <w:sz w:val="28"/>
                      <w:szCs w:val="32"/>
                    </w:rPr>
                  </w:rPrChange>
                </w:rPr>
                <w:t>未建设循环用水设施</w:t>
              </w:r>
            </w:ins>
          </w:p>
        </w:tc>
        <w:tc>
          <w:tcPr>
            <w:tcW w:w="3402" w:type="dxa"/>
            <w:tcBorders>
              <w:top w:val="single" w:sz="4" w:space="0" w:color="auto"/>
              <w:left w:val="nil"/>
              <w:bottom w:val="single" w:sz="4" w:space="0" w:color="auto"/>
              <w:right w:val="single" w:sz="4" w:space="0" w:color="auto"/>
            </w:tcBorders>
            <w:shd w:val="clear" w:color="auto" w:fill="auto"/>
            <w:vAlign w:val="center"/>
          </w:tcPr>
          <w:p w:rsidR="00381FE5" w:rsidRPr="00C13ABC" w:rsidRDefault="00381FE5" w:rsidP="003952B6">
            <w:pPr>
              <w:widowControl/>
              <w:jc w:val="center"/>
              <w:rPr>
                <w:ins w:id="429" w:author="刘洁" w:date="2020-06-05T10:33:00Z"/>
                <w:rFonts w:ascii="仿宋_GB2312" w:eastAsia="仿宋_GB2312" w:hAnsi="宋体" w:cs="宋体"/>
                <w:b/>
                <w:kern w:val="0"/>
                <w:sz w:val="28"/>
                <w:rPrChange w:id="430" w:author="刘洁" w:date="2020-06-05T10:36:00Z">
                  <w:rPr>
                    <w:ins w:id="431" w:author="刘洁" w:date="2020-06-05T10:33:00Z"/>
                    <w:rFonts w:ascii="仿宋_GB2312" w:eastAsia="仿宋_GB2312" w:hAnsi="宋体" w:cs="宋体"/>
                    <w:kern w:val="0"/>
                    <w:sz w:val="28"/>
                  </w:rPr>
                </w:rPrChange>
              </w:rPr>
            </w:pPr>
            <w:ins w:id="432" w:author="刘洁" w:date="2020-06-05T10:33:00Z">
              <w:r w:rsidRPr="00C13ABC">
                <w:rPr>
                  <w:rFonts w:ascii="仿宋_GB2312" w:eastAsia="仿宋_GB2312" w:hint="eastAsia"/>
                  <w:b/>
                  <w:sz w:val="28"/>
                  <w:szCs w:val="32"/>
                  <w:rPrChange w:id="433" w:author="刘洁" w:date="2020-06-05T10:36:00Z">
                    <w:rPr>
                      <w:rFonts w:ascii="仿宋_GB2312" w:eastAsia="仿宋_GB2312" w:hint="eastAsia"/>
                      <w:sz w:val="28"/>
                      <w:szCs w:val="32"/>
                    </w:rPr>
                  </w:rPrChange>
                </w:rPr>
                <w:t>未使用循环用水设施</w:t>
              </w:r>
            </w:ins>
          </w:p>
        </w:tc>
        <w:tc>
          <w:tcPr>
            <w:tcW w:w="3402" w:type="dxa"/>
            <w:tcBorders>
              <w:top w:val="single" w:sz="4" w:space="0" w:color="auto"/>
              <w:left w:val="nil"/>
              <w:bottom w:val="single" w:sz="4" w:space="0" w:color="auto"/>
              <w:right w:val="single" w:sz="4" w:space="0" w:color="auto"/>
            </w:tcBorders>
            <w:shd w:val="clear" w:color="auto" w:fill="auto"/>
            <w:vAlign w:val="center"/>
          </w:tcPr>
          <w:p w:rsidR="00381FE5" w:rsidRPr="00C13ABC" w:rsidRDefault="00381FE5" w:rsidP="003952B6">
            <w:pPr>
              <w:widowControl/>
              <w:jc w:val="center"/>
              <w:rPr>
                <w:ins w:id="434" w:author="刘洁" w:date="2020-06-05T10:33:00Z"/>
                <w:rFonts w:ascii="仿宋_GB2312" w:eastAsia="仿宋_GB2312" w:hAnsi="宋体" w:cs="宋体"/>
                <w:b/>
                <w:kern w:val="0"/>
                <w:sz w:val="28"/>
                <w:rPrChange w:id="435" w:author="刘洁" w:date="2020-06-05T10:36:00Z">
                  <w:rPr>
                    <w:ins w:id="436" w:author="刘洁" w:date="2020-06-05T10:33:00Z"/>
                    <w:rFonts w:ascii="仿宋_GB2312" w:eastAsia="仿宋_GB2312" w:hAnsi="宋体" w:cs="宋体"/>
                    <w:kern w:val="0"/>
                    <w:sz w:val="28"/>
                  </w:rPr>
                </w:rPrChange>
              </w:rPr>
            </w:pPr>
            <w:ins w:id="437" w:author="刘洁" w:date="2020-06-05T10:33:00Z">
              <w:r w:rsidRPr="00C13ABC">
                <w:rPr>
                  <w:rFonts w:ascii="仿宋_GB2312" w:eastAsia="仿宋_GB2312" w:hAnsi="宋体" w:cs="宋体" w:hint="eastAsia"/>
                  <w:b/>
                  <w:kern w:val="0"/>
                  <w:sz w:val="28"/>
                  <w:rPrChange w:id="438" w:author="刘洁" w:date="2020-06-05T10:36:00Z">
                    <w:rPr>
                      <w:rFonts w:ascii="仿宋_GB2312" w:eastAsia="仿宋_GB2312" w:hAnsi="宋体" w:cs="宋体" w:hint="eastAsia"/>
                      <w:kern w:val="0"/>
                      <w:sz w:val="28"/>
                    </w:rPr>
                  </w:rPrChange>
                </w:rPr>
                <w:t>未按规定使用再生水</w:t>
              </w:r>
            </w:ins>
          </w:p>
        </w:tc>
      </w:tr>
      <w:tr w:rsidR="00381FE5" w:rsidRPr="00475627" w:rsidTr="003952B6">
        <w:trPr>
          <w:trHeight w:val="907"/>
          <w:ins w:id="439" w:author="刘洁" w:date="2020-06-05T10:33:00Z"/>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440" w:author="刘洁" w:date="2020-06-05T10:33:00Z"/>
                <w:rFonts w:ascii="仿宋_GB2312" w:eastAsia="仿宋_GB2312" w:hAnsi="宋体" w:cs="宋体"/>
                <w:b/>
                <w:kern w:val="0"/>
                <w:sz w:val="28"/>
              </w:rPr>
            </w:pPr>
            <w:ins w:id="441" w:author="刘洁" w:date="2020-06-05T10:33:00Z">
              <w:r w:rsidRPr="00475627">
                <w:rPr>
                  <w:rFonts w:ascii="仿宋_GB2312" w:eastAsia="仿宋_GB2312" w:hAnsi="宋体" w:cs="宋体" w:hint="eastAsia"/>
                  <w:b/>
                  <w:kern w:val="0"/>
                  <w:sz w:val="28"/>
                </w:rPr>
                <w:t>罚款额（元）</w:t>
              </w:r>
            </w:ins>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381FE5" w:rsidRPr="00475627" w:rsidRDefault="00381FE5" w:rsidP="003952B6">
            <w:pPr>
              <w:widowControl/>
              <w:jc w:val="center"/>
              <w:rPr>
                <w:ins w:id="442" w:author="刘洁" w:date="2020-06-05T10:33:00Z"/>
                <w:rFonts w:ascii="仿宋_GB2312" w:eastAsia="仿宋_GB2312" w:hAnsi="宋体" w:cs="宋体"/>
                <w:kern w:val="0"/>
                <w:sz w:val="28"/>
              </w:rPr>
            </w:pPr>
            <w:ins w:id="443" w:author="刘洁" w:date="2020-06-05T10:33:00Z">
              <w:r w:rsidRPr="00475627">
                <w:rPr>
                  <w:rFonts w:ascii="仿宋_GB2312" w:eastAsia="仿宋_GB2312" w:hint="eastAsia"/>
                  <w:sz w:val="28"/>
                  <w:szCs w:val="32"/>
                </w:rPr>
                <w:t>罚款额≤3500</w:t>
              </w:r>
            </w:ins>
          </w:p>
        </w:tc>
        <w:tc>
          <w:tcPr>
            <w:tcW w:w="3402"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44" w:author="刘洁" w:date="2020-06-05T10:33:00Z"/>
                <w:rFonts w:ascii="仿宋_GB2312" w:eastAsia="仿宋_GB2312" w:hAnsi="宋体" w:cs="宋体"/>
                <w:b/>
                <w:kern w:val="0"/>
                <w:sz w:val="28"/>
              </w:rPr>
            </w:pPr>
            <w:ins w:id="445" w:author="刘洁" w:date="2020-06-05T10:33:00Z">
              <w:r w:rsidRPr="00475627">
                <w:rPr>
                  <w:rFonts w:ascii="仿宋_GB2312" w:eastAsia="仿宋_GB2312" w:hint="eastAsia"/>
                  <w:sz w:val="28"/>
                  <w:szCs w:val="32"/>
                </w:rPr>
                <w:t>3500</w:t>
              </w:r>
            </w:ins>
            <w:ins w:id="446" w:author="刘洁" w:date="2020-06-05T10:36:00Z">
              <w:r w:rsidRPr="00475627">
                <w:rPr>
                  <w:rFonts w:ascii="仿宋_GB2312" w:eastAsia="仿宋_GB2312"/>
                  <w:sz w:val="28"/>
                  <w:szCs w:val="32"/>
                </w:rPr>
                <w:t>&lt;</w:t>
              </w:r>
            </w:ins>
            <w:ins w:id="447" w:author="刘洁" w:date="2020-06-05T10:33:00Z">
              <w:r w:rsidRPr="00475627">
                <w:rPr>
                  <w:rFonts w:ascii="仿宋_GB2312" w:eastAsia="仿宋_GB2312" w:hint="eastAsia"/>
                  <w:sz w:val="28"/>
                  <w:szCs w:val="32"/>
                </w:rPr>
                <w:t>罚款额≤7000</w:t>
              </w:r>
            </w:ins>
          </w:p>
        </w:tc>
        <w:tc>
          <w:tcPr>
            <w:tcW w:w="3402"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48" w:author="刘洁" w:date="2020-06-05T10:33:00Z"/>
                <w:rFonts w:ascii="仿宋_GB2312" w:eastAsia="仿宋_GB2312" w:hAnsi="宋体" w:cs="宋体"/>
                <w:kern w:val="0"/>
                <w:sz w:val="28"/>
              </w:rPr>
            </w:pPr>
            <w:ins w:id="449" w:author="刘洁" w:date="2020-06-05T10:33:00Z">
              <w:r w:rsidRPr="00475627">
                <w:rPr>
                  <w:rFonts w:ascii="仿宋_GB2312" w:eastAsia="仿宋_GB2312" w:hint="eastAsia"/>
                  <w:sz w:val="28"/>
                  <w:szCs w:val="32"/>
                </w:rPr>
                <w:t>7000</w:t>
              </w:r>
              <w:r w:rsidRPr="00475627">
                <w:rPr>
                  <w:rFonts w:ascii="仿宋_GB2312" w:eastAsia="仿宋_GB2312"/>
                  <w:sz w:val="28"/>
                  <w:szCs w:val="32"/>
                </w:rPr>
                <w:t>&lt;</w:t>
              </w:r>
              <w:r w:rsidRPr="00475627">
                <w:rPr>
                  <w:rFonts w:ascii="仿宋_GB2312" w:eastAsia="仿宋_GB2312" w:hint="eastAsia"/>
                  <w:sz w:val="28"/>
                  <w:szCs w:val="32"/>
                </w:rPr>
                <w:t>罚款额≤10000</w:t>
              </w:r>
            </w:ins>
          </w:p>
        </w:tc>
      </w:tr>
    </w:tbl>
    <w:p w:rsidR="00381FE5" w:rsidRPr="00475627" w:rsidRDefault="00381FE5" w:rsidP="00381FE5">
      <w:pPr>
        <w:jc w:val="center"/>
        <w:rPr>
          <w:ins w:id="450" w:author="刘洁" w:date="2020-06-05T10:33:00Z"/>
          <w:rFonts w:ascii="方正小标宋简体" w:eastAsia="方正小标宋简体"/>
          <w:sz w:val="32"/>
        </w:rPr>
      </w:pPr>
    </w:p>
    <w:p w:rsidR="00381FE5" w:rsidRPr="00475627" w:rsidRDefault="00381FE5" w:rsidP="00381FE5">
      <w:pPr>
        <w:jc w:val="center"/>
        <w:rPr>
          <w:ins w:id="451" w:author="刘洁" w:date="2020-06-05T10:33:00Z"/>
          <w:rFonts w:ascii="方正小标宋简体" w:eastAsia="方正小标宋简体"/>
          <w:sz w:val="32"/>
        </w:rPr>
      </w:pPr>
    </w:p>
    <w:p w:rsidR="00381FE5" w:rsidRPr="00475627" w:rsidRDefault="00381FE5" w:rsidP="00381FE5">
      <w:pPr>
        <w:jc w:val="center"/>
        <w:rPr>
          <w:ins w:id="452" w:author="刘洁" w:date="2020-06-05T10:33:00Z"/>
          <w:rFonts w:ascii="方正小标宋简体" w:eastAsia="方正小标宋简体"/>
          <w:sz w:val="32"/>
        </w:rPr>
      </w:pPr>
    </w:p>
    <w:p w:rsidR="00381FE5" w:rsidRPr="00475627" w:rsidRDefault="00381FE5" w:rsidP="00381FE5">
      <w:pPr>
        <w:jc w:val="center"/>
        <w:rPr>
          <w:ins w:id="453" w:author="刘洁" w:date="2020-06-05T10:33:00Z"/>
          <w:rFonts w:ascii="方正小标宋简体" w:eastAsia="方正小标宋简体"/>
          <w:sz w:val="32"/>
        </w:rPr>
      </w:pPr>
    </w:p>
    <w:p w:rsidR="00381FE5" w:rsidRPr="00475627" w:rsidRDefault="00381FE5" w:rsidP="00381FE5">
      <w:pPr>
        <w:jc w:val="center"/>
        <w:rPr>
          <w:ins w:id="454" w:author="刘洁" w:date="2020-06-05T10:33:00Z"/>
          <w:rFonts w:ascii="方正小标宋简体" w:eastAsia="方正小标宋简体"/>
          <w:sz w:val="32"/>
        </w:rPr>
      </w:pPr>
    </w:p>
    <w:p w:rsidR="00381FE5" w:rsidRPr="00475627" w:rsidRDefault="00381FE5" w:rsidP="00381FE5">
      <w:pPr>
        <w:jc w:val="center"/>
        <w:rPr>
          <w:ins w:id="455" w:author="刘洁" w:date="2020-06-05T10:33:00Z"/>
          <w:rFonts w:ascii="仿宋_GB2312" w:eastAsia="仿宋_GB2312"/>
          <w:sz w:val="32"/>
        </w:rPr>
      </w:pPr>
      <w:ins w:id="456" w:author="刘洁" w:date="2020-06-05T10:33:00Z">
        <w:r w:rsidRPr="00475627">
          <w:rPr>
            <w:rFonts w:ascii="仿宋_GB2312" w:eastAsia="仿宋_GB2312" w:hint="eastAsia"/>
            <w:sz w:val="32"/>
          </w:rPr>
          <w:lastRenderedPageBreak/>
          <w:t>8、未经批准擅自取水</w:t>
        </w:r>
      </w:ins>
    </w:p>
    <w:tbl>
      <w:tblPr>
        <w:tblW w:w="14459" w:type="dxa"/>
        <w:tblInd w:w="-34" w:type="dxa"/>
        <w:tblLook w:val="04A0" w:firstRow="1" w:lastRow="0" w:firstColumn="1" w:lastColumn="0" w:noHBand="0" w:noVBand="1"/>
      </w:tblPr>
      <w:tblGrid>
        <w:gridCol w:w="1702"/>
        <w:gridCol w:w="2693"/>
        <w:gridCol w:w="3544"/>
        <w:gridCol w:w="3685"/>
        <w:gridCol w:w="2835"/>
      </w:tblGrid>
      <w:tr w:rsidR="00381FE5" w:rsidRPr="00475627" w:rsidTr="003952B6">
        <w:trPr>
          <w:trHeight w:val="495"/>
          <w:ins w:id="457" w:author="刘洁" w:date="2020-06-05T10:33:00Z"/>
        </w:trPr>
        <w:tc>
          <w:tcPr>
            <w:tcW w:w="170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458" w:author="刘洁" w:date="2020-06-05T10:33:00Z"/>
                <w:rFonts w:ascii="仿宋_GB2312" w:eastAsia="仿宋_GB2312" w:hAnsi="宋体" w:cs="宋体"/>
                <w:b/>
                <w:bCs/>
                <w:kern w:val="0"/>
                <w:sz w:val="28"/>
              </w:rPr>
            </w:pPr>
            <w:ins w:id="459" w:author="刘洁" w:date="2020-06-05T10:33:00Z">
              <w:r w:rsidRPr="00475627">
                <w:rPr>
                  <w:rFonts w:ascii="仿宋_GB2312" w:eastAsia="仿宋_GB2312" w:hAnsi="宋体" w:cs="宋体" w:hint="eastAsia"/>
                  <w:b/>
                  <w:bCs/>
                  <w:kern w:val="0"/>
                  <w:sz w:val="28"/>
                </w:rPr>
                <w:t>违法行为</w:t>
              </w:r>
            </w:ins>
          </w:p>
        </w:tc>
        <w:tc>
          <w:tcPr>
            <w:tcW w:w="623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460" w:author="刘洁" w:date="2020-06-05T10:33:00Z"/>
                <w:rFonts w:ascii="仿宋_GB2312" w:eastAsia="仿宋_GB2312" w:hAnsi="宋体" w:cs="宋体"/>
                <w:b/>
                <w:bCs/>
                <w:kern w:val="0"/>
                <w:sz w:val="28"/>
              </w:rPr>
            </w:pPr>
            <w:ins w:id="461" w:author="刘洁" w:date="2020-06-05T10:33:00Z">
              <w:r w:rsidRPr="00475627">
                <w:rPr>
                  <w:rFonts w:ascii="仿宋_GB2312" w:eastAsia="仿宋_GB2312" w:hAnsi="宋体" w:cs="宋体" w:hint="eastAsia"/>
                  <w:b/>
                  <w:bCs/>
                  <w:kern w:val="0"/>
                  <w:sz w:val="28"/>
                </w:rPr>
                <w:t>违反条款</w:t>
              </w:r>
            </w:ins>
          </w:p>
        </w:tc>
        <w:tc>
          <w:tcPr>
            <w:tcW w:w="65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462" w:author="刘洁" w:date="2020-06-05T10:33:00Z"/>
                <w:rFonts w:ascii="仿宋_GB2312" w:eastAsia="仿宋_GB2312" w:hAnsi="宋体" w:cs="宋体"/>
                <w:b/>
                <w:bCs/>
                <w:kern w:val="0"/>
                <w:sz w:val="28"/>
              </w:rPr>
            </w:pPr>
            <w:ins w:id="463"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595"/>
          <w:ins w:id="464" w:author="刘洁" w:date="2020-06-05T10:33:00Z"/>
        </w:trPr>
        <w:tc>
          <w:tcPr>
            <w:tcW w:w="170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widowControl/>
              <w:jc w:val="center"/>
              <w:rPr>
                <w:ins w:id="465" w:author="刘洁" w:date="2020-06-05T10:33:00Z"/>
                <w:rFonts w:ascii="仿宋_GB2312" w:eastAsia="仿宋_GB2312" w:hAnsi="宋体" w:cs="宋体"/>
                <w:kern w:val="0"/>
                <w:sz w:val="24"/>
              </w:rPr>
            </w:pPr>
            <w:ins w:id="466" w:author="刘洁" w:date="2020-06-05T10:33:00Z">
              <w:r w:rsidRPr="00475627">
                <w:rPr>
                  <w:rFonts w:ascii="仿宋_GB2312" w:eastAsia="仿宋_GB2312" w:hAnsi="宋体" w:cs="宋体" w:hint="eastAsia"/>
                  <w:kern w:val="0"/>
                  <w:sz w:val="24"/>
                </w:rPr>
                <w:t>未经批准擅自取水</w:t>
              </w:r>
            </w:ins>
          </w:p>
        </w:tc>
        <w:tc>
          <w:tcPr>
            <w:tcW w:w="6237" w:type="dxa"/>
            <w:gridSpan w:val="2"/>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467" w:author="刘洁" w:date="2020-06-05T10:33:00Z"/>
                <w:rFonts w:ascii="仿宋_GB2312" w:eastAsia="仿宋_GB2312" w:hAnsi="宋体" w:cs="宋体"/>
                <w:kern w:val="0"/>
                <w:sz w:val="24"/>
              </w:rPr>
            </w:pPr>
            <w:ins w:id="468" w:author="刘洁" w:date="2020-06-05T10:33:00Z">
              <w:r w:rsidRPr="00475627">
                <w:rPr>
                  <w:rFonts w:ascii="仿宋_GB2312" w:eastAsia="仿宋_GB2312" w:hAnsi="宋体" w:cs="宋体" w:hint="eastAsia"/>
                  <w:kern w:val="0"/>
                  <w:sz w:val="24"/>
                </w:rPr>
                <w:t>《中华人民共和国水法》</w:t>
              </w:r>
              <w:r w:rsidRPr="00475627">
                <w:rPr>
                  <w:rFonts w:ascii="仿宋_GB2312" w:eastAsia="仿宋_GB2312" w:hAnsi="宋体" w:cs="宋体" w:hint="eastAsia"/>
                  <w:kern w:val="0"/>
                  <w:sz w:val="24"/>
                </w:rPr>
                <w:br/>
                <w:t xml:space="preserve">    第四十八条第一款 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ins>
          </w:p>
        </w:tc>
        <w:tc>
          <w:tcPr>
            <w:tcW w:w="6520"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469" w:author="刘洁" w:date="2020-06-05T10:33:00Z"/>
                <w:rFonts w:ascii="仿宋_GB2312" w:eastAsia="仿宋_GB2312" w:hAnsi="宋体" w:cs="宋体"/>
                <w:kern w:val="0"/>
                <w:sz w:val="24"/>
              </w:rPr>
            </w:pPr>
            <w:ins w:id="470" w:author="刘洁" w:date="2020-06-05T10:33:00Z">
              <w:r w:rsidRPr="00475627">
                <w:rPr>
                  <w:rFonts w:ascii="仿宋_GB2312" w:eastAsia="仿宋_GB2312" w:hAnsi="宋体" w:cs="宋体" w:hint="eastAsia"/>
                  <w:kern w:val="0"/>
                  <w:sz w:val="24"/>
                </w:rPr>
                <w:t>《中华人民共和国水法》</w:t>
              </w:r>
              <w:r w:rsidRPr="00475627">
                <w:rPr>
                  <w:rFonts w:ascii="仿宋_GB2312" w:eastAsia="仿宋_GB2312" w:hAnsi="宋体" w:cs="宋体" w:hint="eastAsia"/>
                  <w:kern w:val="0"/>
                  <w:sz w:val="24"/>
                </w:rPr>
                <w:br/>
                <w:t xml:space="preserve">   第六十九条第（一）项 有下列行为之一的，由县级以上人民政府水行政主管部门或者流域管理机构依据职权，责令停止违法行为，限期采取补救措施，处二万元以上十万元以下的罚款；情节严重的，吊销其取水许可证：(一)未经批准擅自取水的；</w:t>
              </w:r>
            </w:ins>
          </w:p>
        </w:tc>
      </w:tr>
      <w:tr w:rsidR="00381FE5" w:rsidRPr="00475627" w:rsidTr="003952B6">
        <w:trPr>
          <w:trHeight w:val="1134"/>
          <w:ins w:id="471" w:author="刘洁" w:date="2020-06-05T10:33:00Z"/>
        </w:trPr>
        <w:tc>
          <w:tcPr>
            <w:tcW w:w="1702"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jc w:val="center"/>
              <w:rPr>
                <w:ins w:id="472" w:author="刘洁" w:date="2020-06-05T10:33:00Z"/>
                <w:rFonts w:ascii="仿宋_GB2312" w:eastAsia="仿宋_GB2312" w:hAnsi="宋体" w:cs="宋体"/>
                <w:b/>
                <w:bCs/>
                <w:sz w:val="28"/>
                <w:szCs w:val="28"/>
              </w:rPr>
            </w:pPr>
            <w:ins w:id="473" w:author="刘洁" w:date="2020-06-05T10:33:00Z">
              <w:r w:rsidRPr="00475627">
                <w:rPr>
                  <w:rFonts w:ascii="仿宋_GB2312" w:eastAsia="仿宋_GB2312" w:hint="eastAsia"/>
                  <w:b/>
                  <w:bCs/>
                  <w:sz w:val="28"/>
                  <w:szCs w:val="28"/>
                </w:rPr>
                <w:t>情节</w:t>
              </w:r>
            </w:ins>
          </w:p>
        </w:tc>
        <w:tc>
          <w:tcPr>
            <w:tcW w:w="2693"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474" w:author="刘洁" w:date="2020-06-05T10:33:00Z"/>
                <w:rFonts w:ascii="仿宋_GB2312" w:eastAsia="仿宋_GB2312" w:hAnsi="宋体" w:cs="宋体"/>
                <w:b/>
                <w:sz w:val="24"/>
              </w:rPr>
            </w:pPr>
            <w:ins w:id="475" w:author="刘洁" w:date="2020-06-05T10:33:00Z">
              <w:r w:rsidRPr="00475627">
                <w:rPr>
                  <w:rFonts w:ascii="仿宋_GB2312" w:eastAsia="仿宋_GB2312" w:hint="eastAsia"/>
                  <w:b/>
                  <w:sz w:val="24"/>
                </w:rPr>
                <w:t>取水量≤30m</w:t>
              </w:r>
              <w:r w:rsidRPr="00475627">
                <w:rPr>
                  <w:rFonts w:ascii="宋体" w:hAnsi="宋体" w:cs="宋体" w:hint="eastAsia"/>
                  <w:b/>
                  <w:sz w:val="24"/>
                </w:rPr>
                <w:t>³</w:t>
              </w:r>
              <w:r w:rsidRPr="00475627">
                <w:rPr>
                  <w:rFonts w:ascii="仿宋_GB2312" w:eastAsia="仿宋_GB2312" w:hint="eastAsia"/>
                  <w:b/>
                  <w:sz w:val="24"/>
                </w:rPr>
                <w:br/>
                <w:t>（取水管管径≤DN20）</w:t>
              </w:r>
            </w:ins>
          </w:p>
        </w:tc>
        <w:tc>
          <w:tcPr>
            <w:tcW w:w="3544"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476" w:author="刘洁" w:date="2020-06-05T10:33:00Z"/>
                <w:rFonts w:ascii="仿宋_GB2312" w:eastAsia="仿宋_GB2312" w:hAnsi="宋体" w:cs="宋体"/>
                <w:b/>
                <w:sz w:val="24"/>
              </w:rPr>
            </w:pPr>
            <w:ins w:id="477" w:author="刘洁" w:date="2020-06-05T10:33:00Z">
              <w:r w:rsidRPr="00475627">
                <w:rPr>
                  <w:rFonts w:ascii="仿宋_GB2312" w:eastAsia="仿宋_GB2312" w:hint="eastAsia"/>
                  <w:b/>
                  <w:sz w:val="24"/>
                </w:rPr>
                <w:t>30m</w:t>
              </w:r>
              <w:r w:rsidRPr="00475627">
                <w:rPr>
                  <w:rFonts w:ascii="宋体" w:hAnsi="宋体" w:cs="宋体" w:hint="eastAsia"/>
                  <w:b/>
                  <w:sz w:val="24"/>
                </w:rPr>
                <w:t>³</w:t>
              </w:r>
              <w:r w:rsidRPr="00475627">
                <w:rPr>
                  <w:rFonts w:ascii="仿宋_GB2312" w:eastAsia="仿宋_GB2312" w:hAnsi="仿宋_GB2312" w:cs="仿宋_GB2312" w:hint="eastAsia"/>
                  <w:b/>
                  <w:sz w:val="24"/>
                </w:rPr>
                <w:t>＜</w:t>
              </w:r>
              <w:r w:rsidRPr="00475627">
                <w:rPr>
                  <w:rFonts w:ascii="仿宋_GB2312" w:eastAsia="仿宋_GB2312" w:hint="eastAsia"/>
                  <w:b/>
                  <w:sz w:val="24"/>
                </w:rPr>
                <w:t>取水量</w:t>
              </w:r>
              <w:r w:rsidRPr="00475627">
                <w:rPr>
                  <w:rFonts w:ascii="仿宋_GB2312" w:eastAsia="仿宋_GB2312" w:hAnsi="仿宋_GB2312" w:cs="仿宋_GB2312" w:hint="eastAsia"/>
                  <w:b/>
                  <w:sz w:val="24"/>
                </w:rPr>
                <w:t>≤</w:t>
              </w:r>
              <w:r w:rsidRPr="00475627">
                <w:rPr>
                  <w:rFonts w:ascii="仿宋_GB2312" w:eastAsia="仿宋_GB2312" w:hint="eastAsia"/>
                  <w:b/>
                  <w:sz w:val="24"/>
                </w:rPr>
                <w:t>100m</w:t>
              </w:r>
              <w:r w:rsidRPr="00475627">
                <w:rPr>
                  <w:rFonts w:ascii="宋体" w:hAnsi="宋体" w:cs="宋体" w:hint="eastAsia"/>
                  <w:b/>
                  <w:sz w:val="24"/>
                </w:rPr>
                <w:t>³</w:t>
              </w:r>
              <w:r w:rsidRPr="00475627">
                <w:rPr>
                  <w:rFonts w:ascii="仿宋_GB2312" w:eastAsia="仿宋_GB2312" w:hint="eastAsia"/>
                  <w:b/>
                  <w:sz w:val="24"/>
                </w:rPr>
                <w:br/>
                <w:t>（DN20＜取水管管径≤DN50）</w:t>
              </w:r>
            </w:ins>
          </w:p>
        </w:tc>
        <w:tc>
          <w:tcPr>
            <w:tcW w:w="368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478" w:author="刘洁" w:date="2020-06-05T10:33:00Z"/>
                <w:rFonts w:ascii="仿宋_GB2312" w:eastAsia="仿宋_GB2312" w:hAnsi="宋体" w:cs="宋体"/>
                <w:b/>
                <w:sz w:val="24"/>
              </w:rPr>
            </w:pPr>
            <w:ins w:id="479" w:author="刘洁" w:date="2020-06-05T10:33:00Z">
              <w:r w:rsidRPr="00475627">
                <w:rPr>
                  <w:rFonts w:ascii="仿宋_GB2312" w:eastAsia="仿宋_GB2312" w:hint="eastAsia"/>
                  <w:b/>
                  <w:sz w:val="24"/>
                </w:rPr>
                <w:t>100m</w:t>
              </w:r>
              <w:r w:rsidRPr="00475627">
                <w:rPr>
                  <w:rFonts w:ascii="宋体" w:hAnsi="宋体" w:cs="宋体" w:hint="eastAsia"/>
                  <w:b/>
                  <w:sz w:val="24"/>
                </w:rPr>
                <w:t>³</w:t>
              </w:r>
              <w:r w:rsidRPr="00475627">
                <w:rPr>
                  <w:rFonts w:ascii="仿宋_GB2312" w:eastAsia="仿宋_GB2312" w:hAnsi="仿宋_GB2312" w:cs="仿宋_GB2312" w:hint="eastAsia"/>
                  <w:b/>
                  <w:sz w:val="24"/>
                </w:rPr>
                <w:t>＜</w:t>
              </w:r>
              <w:r w:rsidRPr="00475627">
                <w:rPr>
                  <w:rFonts w:ascii="仿宋_GB2312" w:eastAsia="仿宋_GB2312" w:hint="eastAsia"/>
                  <w:b/>
                  <w:sz w:val="24"/>
                </w:rPr>
                <w:t>取水量</w:t>
              </w:r>
              <w:r w:rsidRPr="00475627">
                <w:rPr>
                  <w:rFonts w:ascii="仿宋_GB2312" w:eastAsia="仿宋_GB2312" w:hAnsi="仿宋_GB2312" w:cs="仿宋_GB2312" w:hint="eastAsia"/>
                  <w:b/>
                  <w:sz w:val="24"/>
                </w:rPr>
                <w:t>≤</w:t>
              </w:r>
              <w:r w:rsidRPr="00475627">
                <w:rPr>
                  <w:rFonts w:ascii="仿宋_GB2312" w:eastAsia="仿宋_GB2312" w:hint="eastAsia"/>
                  <w:b/>
                  <w:sz w:val="24"/>
                </w:rPr>
                <w:t>200m</w:t>
              </w:r>
              <w:r w:rsidRPr="00475627">
                <w:rPr>
                  <w:rFonts w:ascii="宋体" w:hAnsi="宋体" w:cs="宋体" w:hint="eastAsia"/>
                  <w:b/>
                  <w:sz w:val="24"/>
                </w:rPr>
                <w:t>³</w:t>
              </w:r>
              <w:r w:rsidRPr="00475627">
                <w:rPr>
                  <w:rFonts w:ascii="仿宋_GB2312" w:eastAsia="仿宋_GB2312" w:hint="eastAsia"/>
                  <w:b/>
                  <w:sz w:val="24"/>
                </w:rPr>
                <w:br/>
                <w:t>（DN50＜取水管管径≤DN100）</w:t>
              </w:r>
            </w:ins>
          </w:p>
        </w:tc>
        <w:tc>
          <w:tcPr>
            <w:tcW w:w="283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480" w:author="刘洁" w:date="2020-06-05T10:33:00Z"/>
                <w:rFonts w:ascii="仿宋_GB2312" w:eastAsia="仿宋_GB2312" w:hAnsi="宋体" w:cs="宋体"/>
                <w:b/>
                <w:sz w:val="24"/>
              </w:rPr>
            </w:pPr>
            <w:ins w:id="481" w:author="刘洁" w:date="2020-06-05T10:33:00Z">
              <w:r w:rsidRPr="00475627">
                <w:rPr>
                  <w:rFonts w:ascii="仿宋_GB2312" w:eastAsia="仿宋_GB2312" w:hint="eastAsia"/>
                  <w:b/>
                  <w:sz w:val="24"/>
                </w:rPr>
                <w:t>200m</w:t>
              </w:r>
              <w:r w:rsidRPr="00475627">
                <w:rPr>
                  <w:rFonts w:ascii="宋体" w:hAnsi="宋体" w:cs="宋体" w:hint="eastAsia"/>
                  <w:b/>
                  <w:sz w:val="24"/>
                </w:rPr>
                <w:t>³</w:t>
              </w:r>
              <w:r w:rsidRPr="00475627">
                <w:rPr>
                  <w:rFonts w:ascii="仿宋_GB2312" w:eastAsia="仿宋_GB2312" w:hAnsi="仿宋_GB2312" w:cs="仿宋_GB2312" w:hint="eastAsia"/>
                  <w:b/>
                  <w:sz w:val="24"/>
                </w:rPr>
                <w:t>＜</w:t>
              </w:r>
              <w:r w:rsidRPr="00475627">
                <w:rPr>
                  <w:rFonts w:ascii="仿宋_GB2312" w:eastAsia="仿宋_GB2312" w:hint="eastAsia"/>
                  <w:b/>
                  <w:sz w:val="24"/>
                </w:rPr>
                <w:t>取水量</w:t>
              </w:r>
              <w:r w:rsidRPr="00475627">
                <w:rPr>
                  <w:rFonts w:ascii="仿宋_GB2312" w:eastAsia="仿宋_GB2312" w:hint="eastAsia"/>
                  <w:b/>
                  <w:sz w:val="24"/>
                </w:rPr>
                <w:br/>
                <w:t>（DN100＜取水管管径）</w:t>
              </w:r>
            </w:ins>
          </w:p>
        </w:tc>
      </w:tr>
      <w:tr w:rsidR="00381FE5" w:rsidRPr="00475627" w:rsidTr="003952B6">
        <w:trPr>
          <w:trHeight w:val="1134"/>
          <w:ins w:id="482" w:author="刘洁" w:date="2020-06-05T10:33:00Z"/>
        </w:trPr>
        <w:tc>
          <w:tcPr>
            <w:tcW w:w="1702"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jc w:val="center"/>
              <w:rPr>
                <w:ins w:id="483" w:author="刘洁" w:date="2020-06-05T10:33:00Z"/>
                <w:rFonts w:ascii="仿宋_GB2312" w:eastAsia="仿宋_GB2312" w:hAnsi="宋体" w:cs="宋体"/>
                <w:b/>
                <w:bCs/>
                <w:sz w:val="28"/>
                <w:szCs w:val="28"/>
              </w:rPr>
            </w:pPr>
            <w:ins w:id="484" w:author="刘洁" w:date="2020-06-05T10:33:00Z">
              <w:r w:rsidRPr="00475627">
                <w:rPr>
                  <w:rFonts w:ascii="仿宋_GB2312" w:eastAsia="仿宋_GB2312" w:hint="eastAsia"/>
                  <w:b/>
                  <w:bCs/>
                  <w:sz w:val="28"/>
                  <w:szCs w:val="28"/>
                </w:rPr>
                <w:t>罚款额</w:t>
              </w:r>
              <w:r w:rsidRPr="00475627">
                <w:rPr>
                  <w:rFonts w:ascii="仿宋_GB2312" w:eastAsia="仿宋_GB2312" w:hint="eastAsia"/>
                  <w:b/>
                  <w:bCs/>
                  <w:sz w:val="28"/>
                  <w:szCs w:val="28"/>
                </w:rPr>
                <w:br/>
                <w:t>（万元）</w:t>
              </w:r>
            </w:ins>
          </w:p>
        </w:tc>
        <w:tc>
          <w:tcPr>
            <w:tcW w:w="2693"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85" w:author="刘洁" w:date="2020-06-05T10:33:00Z"/>
                <w:rFonts w:ascii="仿宋_GB2312" w:eastAsia="仿宋_GB2312" w:hAnsi="宋体" w:cs="宋体"/>
                <w:kern w:val="0"/>
                <w:sz w:val="28"/>
              </w:rPr>
            </w:pPr>
            <w:ins w:id="486" w:author="刘洁" w:date="2020-06-05T10:33:00Z">
              <w:r w:rsidRPr="00475627">
                <w:rPr>
                  <w:rFonts w:ascii="仿宋_GB2312" w:eastAsia="仿宋_GB2312" w:hint="eastAsia"/>
                  <w:sz w:val="28"/>
                  <w:szCs w:val="32"/>
                </w:rPr>
                <w:t>2≤罚款额≤4</w:t>
              </w:r>
            </w:ins>
          </w:p>
        </w:tc>
        <w:tc>
          <w:tcPr>
            <w:tcW w:w="3544"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87" w:author="刘洁" w:date="2020-06-05T10:33:00Z"/>
                <w:rFonts w:ascii="仿宋_GB2312" w:eastAsia="仿宋_GB2312" w:hAnsi="宋体" w:cs="宋体"/>
                <w:kern w:val="0"/>
                <w:sz w:val="28"/>
              </w:rPr>
            </w:pPr>
            <w:ins w:id="488" w:author="刘洁" w:date="2020-06-05T10:33:00Z">
              <w:r w:rsidRPr="00475627">
                <w:rPr>
                  <w:rFonts w:ascii="仿宋_GB2312" w:eastAsia="仿宋_GB2312" w:hint="eastAsia"/>
                  <w:sz w:val="28"/>
                  <w:szCs w:val="32"/>
                </w:rPr>
                <w:t>4＜罚款额≤6</w:t>
              </w:r>
            </w:ins>
          </w:p>
        </w:tc>
        <w:tc>
          <w:tcPr>
            <w:tcW w:w="368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89" w:author="刘洁" w:date="2020-06-05T10:33:00Z"/>
                <w:rFonts w:ascii="仿宋_GB2312" w:eastAsia="仿宋_GB2312" w:hAnsi="宋体" w:cs="宋体"/>
                <w:kern w:val="0"/>
                <w:sz w:val="28"/>
              </w:rPr>
            </w:pPr>
            <w:ins w:id="490" w:author="刘洁" w:date="2020-06-05T10:33:00Z">
              <w:r w:rsidRPr="00475627">
                <w:rPr>
                  <w:rFonts w:ascii="仿宋_GB2312" w:eastAsia="仿宋_GB2312" w:hint="eastAsia"/>
                  <w:sz w:val="28"/>
                  <w:szCs w:val="32"/>
                </w:rPr>
                <w:t>6＜罚款额≤8</w:t>
              </w:r>
            </w:ins>
          </w:p>
        </w:tc>
        <w:tc>
          <w:tcPr>
            <w:tcW w:w="2835"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491" w:author="刘洁" w:date="2020-06-05T10:33:00Z"/>
                <w:rFonts w:ascii="仿宋_GB2312" w:eastAsia="仿宋_GB2312" w:hAnsi="宋体" w:cs="宋体"/>
                <w:kern w:val="0"/>
                <w:sz w:val="28"/>
              </w:rPr>
            </w:pPr>
            <w:ins w:id="492" w:author="刘洁" w:date="2020-06-05T10:33:00Z">
              <w:r w:rsidRPr="00475627">
                <w:rPr>
                  <w:rFonts w:ascii="仿宋_GB2312" w:eastAsia="仿宋_GB2312" w:hint="eastAsia"/>
                  <w:sz w:val="28"/>
                  <w:szCs w:val="32"/>
                </w:rPr>
                <w:t>8＜罚款额≤10</w:t>
              </w:r>
            </w:ins>
          </w:p>
        </w:tc>
      </w:tr>
    </w:tbl>
    <w:p w:rsidR="00381FE5" w:rsidRPr="00475627" w:rsidRDefault="00381FE5" w:rsidP="00381FE5">
      <w:pPr>
        <w:spacing w:line="320" w:lineRule="exact"/>
        <w:ind w:left="1134" w:hangingChars="405" w:hanging="1134"/>
        <w:jc w:val="left"/>
        <w:rPr>
          <w:ins w:id="493" w:author="刘洁" w:date="2020-06-05T10:33:00Z"/>
          <w:rFonts w:ascii="仿宋_GB2312" w:eastAsia="仿宋_GB2312"/>
          <w:sz w:val="28"/>
        </w:rPr>
      </w:pPr>
      <w:ins w:id="494" w:author="刘洁" w:date="2020-06-05T10:33:00Z">
        <w:r w:rsidRPr="00475627">
          <w:rPr>
            <w:rFonts w:ascii="仿宋_GB2312" w:eastAsia="仿宋_GB2312" w:hint="eastAsia"/>
            <w:sz w:val="28"/>
          </w:rPr>
          <w:t>备注：1.优先以取水量作为裁量因素，同时使用两个以上取水口的，取水量为所有取水口的取水总量；</w:t>
        </w:r>
      </w:ins>
    </w:p>
    <w:p w:rsidR="00381FE5" w:rsidRPr="00475627" w:rsidRDefault="00381FE5" w:rsidP="00381FE5">
      <w:pPr>
        <w:ind w:left="840" w:hangingChars="300" w:hanging="840"/>
        <w:rPr>
          <w:ins w:id="495" w:author="刘洁" w:date="2020-06-05T10:33:00Z"/>
          <w:rFonts w:ascii="仿宋_GB2312" w:eastAsia="仿宋_GB2312"/>
          <w:sz w:val="28"/>
        </w:rPr>
      </w:pPr>
      <w:ins w:id="496" w:author="刘洁" w:date="2020-06-05T10:33:00Z">
        <w:r>
          <w:rPr>
            <w:rFonts w:ascii="仿宋_GB2312" w:eastAsia="仿宋_GB2312" w:hint="eastAsia"/>
            <w:sz w:val="28"/>
          </w:rPr>
          <w:t xml:space="preserve">      2.</w:t>
        </w:r>
        <w:r w:rsidRPr="00475627">
          <w:rPr>
            <w:rFonts w:ascii="仿宋_GB2312" w:eastAsia="仿宋_GB2312" w:hint="eastAsia"/>
            <w:sz w:val="28"/>
          </w:rPr>
          <w:t>取水量无法取证的，可</w:t>
        </w:r>
      </w:ins>
      <w:ins w:id="497" w:author="刘洁" w:date="2020-06-05T14:33:00Z">
        <w:r>
          <w:rPr>
            <w:rFonts w:ascii="仿宋_GB2312" w:eastAsia="仿宋_GB2312" w:hint="eastAsia"/>
            <w:sz w:val="28"/>
          </w:rPr>
          <w:t>将</w:t>
        </w:r>
      </w:ins>
      <w:ins w:id="498" w:author="刘洁" w:date="2020-06-05T10:33:00Z">
        <w:r w:rsidRPr="00475627">
          <w:rPr>
            <w:rFonts w:ascii="仿宋_GB2312" w:eastAsia="仿宋_GB2312" w:hint="eastAsia"/>
            <w:sz w:val="28"/>
          </w:rPr>
          <w:t>取水管</w:t>
        </w:r>
      </w:ins>
      <w:ins w:id="499" w:author="刘洁" w:date="2020-06-05T14:33:00Z">
        <w:r>
          <w:rPr>
            <w:rFonts w:ascii="仿宋_GB2312" w:eastAsia="仿宋_GB2312" w:hint="eastAsia"/>
            <w:sz w:val="28"/>
          </w:rPr>
          <w:t>管</w:t>
        </w:r>
      </w:ins>
      <w:ins w:id="500" w:author="刘洁" w:date="2020-06-05T10:33:00Z">
        <w:r w:rsidRPr="00475627">
          <w:rPr>
            <w:rFonts w:ascii="仿宋_GB2312" w:eastAsia="仿宋_GB2312" w:hint="eastAsia"/>
            <w:sz w:val="28"/>
          </w:rPr>
          <w:t>径大小作为裁量因素，同时使用两个以上取水口的，以较大的取水管管径为准。</w:t>
        </w:r>
      </w:ins>
    </w:p>
    <w:p w:rsidR="00381FE5" w:rsidRPr="00475627" w:rsidRDefault="00381FE5" w:rsidP="00381FE5">
      <w:pPr>
        <w:ind w:left="840" w:hangingChars="300" w:hanging="840"/>
        <w:rPr>
          <w:ins w:id="501" w:author="刘洁" w:date="2020-06-05T10:33:00Z"/>
          <w:rFonts w:ascii="仿宋_GB2312" w:eastAsia="仿宋_GB2312"/>
          <w:sz w:val="28"/>
        </w:rPr>
      </w:pPr>
    </w:p>
    <w:p w:rsidR="00381FE5" w:rsidRPr="00475627" w:rsidRDefault="00381FE5" w:rsidP="00381FE5">
      <w:pPr>
        <w:ind w:left="840" w:hangingChars="300" w:hanging="840"/>
        <w:rPr>
          <w:ins w:id="502" w:author="刘洁" w:date="2020-06-05T10:33:00Z"/>
          <w:rFonts w:ascii="仿宋_GB2312" w:eastAsia="仿宋_GB2312"/>
          <w:sz w:val="28"/>
        </w:rPr>
      </w:pPr>
    </w:p>
    <w:p w:rsidR="00381FE5" w:rsidRPr="00475627" w:rsidRDefault="00381FE5" w:rsidP="00381FE5">
      <w:pPr>
        <w:jc w:val="center"/>
        <w:rPr>
          <w:ins w:id="503" w:author="刘洁" w:date="2020-06-05T10:33:00Z"/>
          <w:rFonts w:ascii="仿宋_GB2312" w:eastAsia="仿宋_GB2312"/>
          <w:sz w:val="32"/>
        </w:rPr>
      </w:pPr>
      <w:ins w:id="504" w:author="刘洁" w:date="2020-06-05T10:33:00Z">
        <w:r w:rsidRPr="00475627">
          <w:rPr>
            <w:rFonts w:ascii="仿宋_GB2312" w:eastAsia="仿宋_GB2312" w:hint="eastAsia"/>
            <w:sz w:val="32"/>
          </w:rPr>
          <w:lastRenderedPageBreak/>
          <w:t>9、未经批准开凿机井</w:t>
        </w:r>
      </w:ins>
      <w:ins w:id="505" w:author="刘洁" w:date="2020-06-05T14:36:00Z">
        <w:r>
          <w:rPr>
            <w:rFonts w:ascii="仿宋_GB2312" w:eastAsia="仿宋_GB2312" w:hint="eastAsia"/>
            <w:sz w:val="32"/>
          </w:rPr>
          <w:t>，</w:t>
        </w:r>
        <w:r w:rsidRPr="00B75327">
          <w:rPr>
            <w:rFonts w:ascii="仿宋_GB2312" w:eastAsia="仿宋_GB2312" w:hint="eastAsia"/>
            <w:sz w:val="32"/>
            <w:rPrChange w:id="506" w:author="刘洁" w:date="2020-06-05T14:36:00Z">
              <w:rPr>
                <w:rFonts w:ascii="仿宋_GB2312" w:eastAsia="仿宋_GB2312" w:hAnsi="宋体" w:cs="宋体" w:hint="eastAsia"/>
                <w:kern w:val="0"/>
                <w:sz w:val="24"/>
              </w:rPr>
            </w:rPrChange>
          </w:rPr>
          <w:t>或者未依照批准的取水许可规定条件取水</w:t>
        </w:r>
      </w:ins>
    </w:p>
    <w:tbl>
      <w:tblPr>
        <w:tblW w:w="14317" w:type="dxa"/>
        <w:tblInd w:w="-34" w:type="dxa"/>
        <w:tblLook w:val="04A0" w:firstRow="1" w:lastRow="0" w:firstColumn="1" w:lastColumn="0" w:noHBand="0" w:noVBand="1"/>
      </w:tblPr>
      <w:tblGrid>
        <w:gridCol w:w="2410"/>
        <w:gridCol w:w="3686"/>
        <w:gridCol w:w="2126"/>
        <w:gridCol w:w="1843"/>
        <w:gridCol w:w="4252"/>
      </w:tblGrid>
      <w:tr w:rsidR="00381FE5" w:rsidRPr="00475627" w:rsidTr="003952B6">
        <w:trPr>
          <w:trHeight w:val="495"/>
          <w:ins w:id="507"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08" w:author="刘洁" w:date="2020-06-05T10:33:00Z"/>
                <w:rFonts w:ascii="仿宋_GB2312" w:eastAsia="仿宋_GB2312" w:hAnsi="宋体" w:cs="宋体"/>
                <w:b/>
                <w:bCs/>
                <w:kern w:val="0"/>
                <w:sz w:val="28"/>
              </w:rPr>
            </w:pPr>
            <w:ins w:id="509" w:author="刘洁" w:date="2020-06-05T10:33:00Z">
              <w:r w:rsidRPr="00475627">
                <w:rPr>
                  <w:rFonts w:ascii="仿宋_GB2312" w:eastAsia="仿宋_GB2312" w:hAnsi="宋体" w:cs="宋体" w:hint="eastAsia"/>
                  <w:b/>
                  <w:bCs/>
                  <w:kern w:val="0"/>
                  <w:sz w:val="28"/>
                </w:rPr>
                <w:t>违法行为</w:t>
              </w:r>
            </w:ins>
          </w:p>
        </w:tc>
        <w:tc>
          <w:tcPr>
            <w:tcW w:w="581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10" w:author="刘洁" w:date="2020-06-05T10:33:00Z"/>
                <w:rFonts w:ascii="仿宋_GB2312" w:eastAsia="仿宋_GB2312" w:hAnsi="宋体" w:cs="宋体"/>
                <w:b/>
                <w:bCs/>
                <w:kern w:val="0"/>
                <w:sz w:val="28"/>
              </w:rPr>
            </w:pPr>
            <w:ins w:id="511" w:author="刘洁" w:date="2020-06-05T10:33:00Z">
              <w:r w:rsidRPr="00475627">
                <w:rPr>
                  <w:rFonts w:ascii="仿宋_GB2312" w:eastAsia="仿宋_GB2312" w:hAnsi="宋体" w:cs="宋体" w:hint="eastAsia"/>
                  <w:b/>
                  <w:bCs/>
                  <w:kern w:val="0"/>
                  <w:sz w:val="28"/>
                </w:rPr>
                <w:t>违反条款</w:t>
              </w:r>
            </w:ins>
          </w:p>
        </w:tc>
        <w:tc>
          <w:tcPr>
            <w:tcW w:w="609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12" w:author="刘洁" w:date="2020-06-05T10:33:00Z"/>
                <w:rFonts w:ascii="仿宋_GB2312" w:eastAsia="仿宋_GB2312" w:hAnsi="宋体" w:cs="宋体"/>
                <w:b/>
                <w:bCs/>
                <w:kern w:val="0"/>
                <w:sz w:val="28"/>
              </w:rPr>
            </w:pPr>
            <w:ins w:id="513"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851"/>
          <w:ins w:id="514"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widowControl/>
              <w:jc w:val="center"/>
              <w:rPr>
                <w:ins w:id="515" w:author="刘洁" w:date="2020-06-05T10:33:00Z"/>
                <w:rFonts w:ascii="仿宋_GB2312" w:eastAsia="仿宋_GB2312" w:hAnsi="宋体" w:cs="宋体"/>
                <w:kern w:val="0"/>
                <w:sz w:val="24"/>
              </w:rPr>
            </w:pPr>
            <w:ins w:id="516" w:author="刘洁" w:date="2020-06-05T10:33:00Z">
              <w:r w:rsidRPr="00475627">
                <w:rPr>
                  <w:rFonts w:ascii="仿宋_GB2312" w:eastAsia="仿宋_GB2312" w:hAnsi="宋体" w:cs="宋体" w:hint="eastAsia"/>
                  <w:kern w:val="0"/>
                  <w:sz w:val="24"/>
                </w:rPr>
                <w:t>未经批准开凿机井</w:t>
              </w:r>
            </w:ins>
            <w:ins w:id="517" w:author="刘洁" w:date="2020-06-05T14:37:00Z">
              <w:r>
                <w:rPr>
                  <w:rFonts w:ascii="仿宋_GB2312" w:eastAsia="仿宋_GB2312" w:hAnsi="宋体" w:cs="宋体" w:hint="eastAsia"/>
                  <w:kern w:val="0"/>
                  <w:sz w:val="24"/>
                </w:rPr>
                <w:t>，</w:t>
              </w:r>
              <w:r w:rsidRPr="006D0557">
                <w:rPr>
                  <w:rFonts w:ascii="仿宋_GB2312" w:eastAsia="仿宋_GB2312" w:hAnsi="宋体" w:cs="宋体" w:hint="eastAsia"/>
                  <w:kern w:val="0"/>
                  <w:sz w:val="24"/>
                </w:rPr>
                <w:t>或者未依照批准的取水许可规定条件取水</w:t>
              </w:r>
            </w:ins>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518" w:author="刘洁" w:date="2020-06-05T10:33:00Z"/>
                <w:rFonts w:ascii="仿宋_GB2312" w:eastAsia="仿宋_GB2312" w:hAnsi="宋体" w:cs="宋体"/>
                <w:kern w:val="0"/>
                <w:sz w:val="24"/>
              </w:rPr>
            </w:pPr>
            <w:ins w:id="519"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520" w:author="刘洁" w:date="2020-06-05T10:33:00Z"/>
                <w:rFonts w:ascii="仿宋_GB2312" w:eastAsia="仿宋_GB2312" w:hAnsi="宋体" w:cs="宋体"/>
                <w:kern w:val="0"/>
                <w:sz w:val="24"/>
              </w:rPr>
            </w:pPr>
            <w:ins w:id="521" w:author="刘洁" w:date="2020-06-05T10:33:00Z">
              <w:r w:rsidRPr="00475627">
                <w:rPr>
                  <w:rFonts w:ascii="仿宋_GB2312" w:eastAsia="仿宋_GB2312" w:hAnsi="宋体" w:cs="宋体" w:hint="eastAsia"/>
                  <w:kern w:val="0"/>
                  <w:sz w:val="24"/>
                </w:rPr>
                <w:t>第十七条第一款 开凿机井应当经水行政主管部门批准。</w:t>
              </w:r>
              <w:r w:rsidRPr="00475627">
                <w:rPr>
                  <w:rFonts w:ascii="仿宋_GB2312" w:eastAsia="仿宋_GB2312" w:hAnsi="宋体" w:cs="宋体" w:hint="eastAsia"/>
                  <w:kern w:val="0"/>
                  <w:sz w:val="24"/>
                </w:rPr>
                <w:br/>
                <w:t xml:space="preserve">    </w:t>
              </w:r>
            </w:ins>
          </w:p>
        </w:tc>
        <w:tc>
          <w:tcPr>
            <w:tcW w:w="6095"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522" w:author="刘洁" w:date="2020-06-05T10:33:00Z"/>
                <w:rFonts w:ascii="仿宋_GB2312" w:eastAsia="仿宋_GB2312" w:hAnsi="宋体" w:cs="宋体"/>
                <w:kern w:val="0"/>
                <w:sz w:val="24"/>
              </w:rPr>
            </w:pPr>
            <w:ins w:id="523"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524" w:author="刘洁" w:date="2020-06-05T10:33:00Z"/>
                <w:rFonts w:ascii="仿宋_GB2312" w:eastAsia="仿宋_GB2312" w:hAnsi="宋体" w:cs="宋体"/>
                <w:kern w:val="0"/>
                <w:sz w:val="24"/>
              </w:rPr>
            </w:pPr>
            <w:ins w:id="525" w:author="刘洁" w:date="2020-06-05T10:33:00Z">
              <w:r w:rsidRPr="00475627">
                <w:rPr>
                  <w:rFonts w:ascii="仿宋_GB2312" w:eastAsia="仿宋_GB2312" w:hAnsi="宋体" w:cs="宋体" w:hint="eastAsia"/>
                  <w:kern w:val="0"/>
                  <w:sz w:val="24"/>
                </w:rPr>
                <w:t>第五十七条 违反本办法第十七条规定，未经批准开凿机井的，</w:t>
              </w:r>
              <w:r w:rsidRPr="00B75327">
                <w:rPr>
                  <w:rFonts w:ascii="仿宋_GB2312" w:eastAsia="仿宋_GB2312" w:hAnsi="宋体" w:cs="宋体" w:hint="eastAsia"/>
                  <w:kern w:val="0"/>
                  <w:sz w:val="24"/>
                </w:rPr>
                <w:t>或者未依照批准的取水许可规定条件取水</w:t>
              </w:r>
              <w:r w:rsidRPr="00475627">
                <w:rPr>
                  <w:rFonts w:ascii="仿宋_GB2312" w:eastAsia="仿宋_GB2312" w:hAnsi="宋体" w:cs="宋体" w:hint="eastAsia"/>
                  <w:kern w:val="0"/>
                  <w:sz w:val="24"/>
                </w:rPr>
                <w:t>的，由水行政主管部门责令停止违法行为，限期补办手续，并处2万元以上6万元以下的罚款；逾期不补办手续的，责令封井。</w:t>
              </w:r>
            </w:ins>
          </w:p>
        </w:tc>
      </w:tr>
      <w:tr w:rsidR="00381FE5" w:rsidRPr="00475627" w:rsidTr="003952B6">
        <w:trPr>
          <w:trHeight w:val="851"/>
          <w:ins w:id="526"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527" w:author="刘洁" w:date="2020-06-05T10:33:00Z"/>
                <w:rFonts w:ascii="仿宋_GB2312" w:eastAsia="仿宋_GB2312" w:hAnsi="宋体" w:cs="宋体"/>
                <w:b/>
                <w:kern w:val="0"/>
                <w:sz w:val="28"/>
              </w:rPr>
            </w:pPr>
            <w:ins w:id="528" w:author="刘洁" w:date="2020-06-05T10:33:00Z">
              <w:r w:rsidRPr="00475627">
                <w:rPr>
                  <w:rFonts w:ascii="仿宋_GB2312" w:eastAsia="仿宋_GB2312" w:hAnsi="宋体" w:cs="宋体" w:hint="eastAsia"/>
                  <w:b/>
                  <w:kern w:val="0"/>
                  <w:sz w:val="28"/>
                </w:rPr>
                <w:t>情  节</w:t>
              </w:r>
            </w:ins>
          </w:p>
        </w:tc>
        <w:tc>
          <w:tcPr>
            <w:tcW w:w="3686"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jc w:val="center"/>
              <w:rPr>
                <w:ins w:id="529" w:author="刘洁" w:date="2020-06-05T10:33:00Z"/>
                <w:rFonts w:ascii="仿宋_GB2312" w:eastAsia="仿宋_GB2312" w:hAnsi="宋体" w:cs="宋体"/>
                <w:b/>
                <w:bCs/>
                <w:sz w:val="28"/>
              </w:rPr>
            </w:pPr>
            <w:ins w:id="530" w:author="刘洁" w:date="2020-06-05T10:33:00Z">
              <w:r w:rsidRPr="00475627">
                <w:rPr>
                  <w:rFonts w:ascii="仿宋_GB2312" w:eastAsia="仿宋_GB2312" w:hint="eastAsia"/>
                  <w:b/>
                  <w:bCs/>
                  <w:sz w:val="28"/>
                </w:rPr>
                <w:t>限期内补办许可手续的</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31" w:author="刘洁" w:date="2020-06-05T10:33:00Z"/>
                <w:rFonts w:ascii="仿宋_GB2312" w:eastAsia="仿宋_GB2312"/>
                <w:b/>
                <w:bCs/>
                <w:sz w:val="28"/>
              </w:rPr>
            </w:pPr>
            <w:ins w:id="532" w:author="刘洁" w:date="2020-06-05T10:33:00Z">
              <w:r w:rsidRPr="00475627">
                <w:rPr>
                  <w:rFonts w:ascii="仿宋_GB2312" w:eastAsia="仿宋_GB2312" w:hint="eastAsia"/>
                  <w:b/>
                  <w:bCs/>
                  <w:sz w:val="28"/>
                </w:rPr>
                <w:t>限期内未补办许可手续，</w:t>
              </w:r>
            </w:ins>
          </w:p>
          <w:p w:rsidR="00381FE5" w:rsidRPr="00475627" w:rsidRDefault="00381FE5" w:rsidP="003952B6">
            <w:pPr>
              <w:jc w:val="center"/>
              <w:rPr>
                <w:ins w:id="533" w:author="刘洁" w:date="2020-06-05T10:33:00Z"/>
                <w:rFonts w:ascii="仿宋_GB2312" w:eastAsia="仿宋_GB2312" w:hAnsi="宋体" w:cs="宋体"/>
                <w:b/>
                <w:bCs/>
                <w:sz w:val="28"/>
              </w:rPr>
            </w:pPr>
            <w:ins w:id="534" w:author="刘洁" w:date="2020-06-05T10:33:00Z">
              <w:r w:rsidRPr="00475627">
                <w:rPr>
                  <w:rFonts w:ascii="仿宋_GB2312" w:eastAsia="仿宋_GB2312" w:hint="eastAsia"/>
                  <w:b/>
                  <w:bCs/>
                  <w:sz w:val="28"/>
                </w:rPr>
                <w:t>但自行封井的</w:t>
              </w:r>
            </w:ins>
          </w:p>
        </w:tc>
        <w:tc>
          <w:tcPr>
            <w:tcW w:w="4252"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35" w:author="刘洁" w:date="2020-06-05T10:33:00Z"/>
                <w:rFonts w:ascii="仿宋_GB2312" w:eastAsia="仿宋_GB2312"/>
                <w:b/>
                <w:bCs/>
                <w:sz w:val="28"/>
              </w:rPr>
            </w:pPr>
            <w:ins w:id="536" w:author="刘洁" w:date="2020-06-05T10:33:00Z">
              <w:r w:rsidRPr="00475627">
                <w:rPr>
                  <w:rFonts w:ascii="仿宋_GB2312" w:eastAsia="仿宋_GB2312" w:hint="eastAsia"/>
                  <w:b/>
                  <w:bCs/>
                  <w:sz w:val="28"/>
                </w:rPr>
                <w:t>限期内未补办许可手续</w:t>
              </w:r>
            </w:ins>
          </w:p>
          <w:p w:rsidR="00381FE5" w:rsidRPr="00475627" w:rsidRDefault="00381FE5" w:rsidP="003952B6">
            <w:pPr>
              <w:jc w:val="center"/>
              <w:rPr>
                <w:ins w:id="537" w:author="刘洁" w:date="2020-06-05T10:33:00Z"/>
                <w:rFonts w:ascii="仿宋_GB2312" w:eastAsia="仿宋_GB2312" w:hAnsi="宋体" w:cs="宋体"/>
                <w:b/>
                <w:bCs/>
                <w:sz w:val="28"/>
              </w:rPr>
            </w:pPr>
            <w:ins w:id="538" w:author="刘洁" w:date="2020-06-05T10:33:00Z">
              <w:r w:rsidRPr="00475627">
                <w:rPr>
                  <w:rFonts w:ascii="仿宋_GB2312" w:eastAsia="仿宋_GB2312" w:hint="eastAsia"/>
                  <w:b/>
                  <w:bCs/>
                  <w:sz w:val="28"/>
                </w:rPr>
                <w:t>又未自行封井的</w:t>
              </w:r>
            </w:ins>
          </w:p>
        </w:tc>
      </w:tr>
      <w:tr w:rsidR="00381FE5" w:rsidRPr="00475627" w:rsidTr="003952B6">
        <w:trPr>
          <w:trHeight w:val="851"/>
          <w:ins w:id="539"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540" w:author="刘洁" w:date="2020-06-05T10:33:00Z"/>
                <w:rFonts w:ascii="仿宋_GB2312" w:eastAsia="仿宋_GB2312" w:hAnsi="宋体" w:cs="宋体"/>
                <w:b/>
                <w:kern w:val="0"/>
                <w:sz w:val="28"/>
              </w:rPr>
            </w:pPr>
            <w:ins w:id="541" w:author="刘洁" w:date="2020-06-05T10:33:00Z">
              <w:r w:rsidRPr="00475627">
                <w:rPr>
                  <w:rFonts w:ascii="仿宋_GB2312" w:eastAsia="仿宋_GB2312" w:hAnsi="宋体" w:cs="宋体" w:hint="eastAsia"/>
                  <w:b/>
                  <w:kern w:val="0"/>
                  <w:sz w:val="28"/>
                </w:rPr>
                <w:t>罚款额</w:t>
              </w:r>
            </w:ins>
          </w:p>
          <w:p w:rsidR="00381FE5" w:rsidRPr="00475627" w:rsidRDefault="00381FE5" w:rsidP="003952B6">
            <w:pPr>
              <w:widowControl/>
              <w:jc w:val="center"/>
              <w:rPr>
                <w:ins w:id="542" w:author="刘洁" w:date="2020-06-05T10:33:00Z"/>
                <w:rFonts w:ascii="仿宋_GB2312" w:eastAsia="仿宋_GB2312" w:hAnsi="宋体" w:cs="宋体"/>
                <w:b/>
                <w:kern w:val="0"/>
                <w:sz w:val="24"/>
              </w:rPr>
            </w:pPr>
            <w:ins w:id="543" w:author="刘洁" w:date="2020-06-05T10:33:00Z">
              <w:r w:rsidRPr="00475627">
                <w:rPr>
                  <w:rFonts w:ascii="仿宋_GB2312" w:eastAsia="仿宋_GB2312" w:hAnsi="宋体" w:cs="宋体" w:hint="eastAsia"/>
                  <w:b/>
                  <w:kern w:val="0"/>
                  <w:sz w:val="28"/>
                </w:rPr>
                <w:t>（万元）</w:t>
              </w:r>
            </w:ins>
          </w:p>
        </w:tc>
        <w:tc>
          <w:tcPr>
            <w:tcW w:w="3686"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widowControl/>
              <w:jc w:val="center"/>
              <w:rPr>
                <w:ins w:id="544" w:author="刘洁" w:date="2020-06-05T10:33:00Z"/>
                <w:rFonts w:ascii="仿宋_GB2312" w:eastAsia="仿宋_GB2312" w:hAnsi="宋体" w:cs="宋体"/>
                <w:kern w:val="0"/>
                <w:sz w:val="24"/>
              </w:rPr>
            </w:pPr>
            <w:ins w:id="545" w:author="刘洁" w:date="2020-06-05T10:33:00Z">
              <w:r w:rsidRPr="00475627">
                <w:rPr>
                  <w:rFonts w:ascii="仿宋_GB2312" w:eastAsia="仿宋_GB2312" w:hint="eastAsia"/>
                  <w:sz w:val="28"/>
                  <w:szCs w:val="32"/>
                </w:rPr>
                <w:t>2≤罚款额≤3</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546" w:author="刘洁" w:date="2020-06-05T10:33:00Z"/>
                <w:rFonts w:ascii="仿宋_GB2312" w:eastAsia="仿宋_GB2312" w:hAnsi="宋体" w:cs="宋体"/>
                <w:kern w:val="0"/>
                <w:sz w:val="24"/>
              </w:rPr>
            </w:pPr>
            <w:ins w:id="547" w:author="刘洁" w:date="2020-06-05T10:33:00Z">
              <w:r w:rsidRPr="00475627">
                <w:rPr>
                  <w:rFonts w:ascii="仿宋_GB2312" w:eastAsia="仿宋_GB2312" w:hint="eastAsia"/>
                  <w:sz w:val="28"/>
                  <w:szCs w:val="32"/>
                </w:rPr>
                <w:t>3＜罚款额≤4</w:t>
              </w:r>
            </w:ins>
          </w:p>
        </w:tc>
        <w:tc>
          <w:tcPr>
            <w:tcW w:w="4252"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widowControl/>
              <w:jc w:val="center"/>
              <w:rPr>
                <w:ins w:id="548" w:author="刘洁" w:date="2020-06-05T10:33:00Z"/>
                <w:rFonts w:ascii="仿宋_GB2312" w:eastAsia="仿宋_GB2312" w:hAnsi="宋体" w:cs="宋体"/>
                <w:kern w:val="0"/>
                <w:sz w:val="24"/>
              </w:rPr>
            </w:pPr>
            <w:ins w:id="549" w:author="刘洁" w:date="2020-06-05T10:33:00Z">
              <w:r w:rsidRPr="00475627">
                <w:rPr>
                  <w:rFonts w:ascii="仿宋_GB2312" w:eastAsia="仿宋_GB2312" w:hint="eastAsia"/>
                  <w:sz w:val="28"/>
                  <w:szCs w:val="32"/>
                </w:rPr>
                <w:t>4＜罚款额≤6</w:t>
              </w:r>
            </w:ins>
          </w:p>
        </w:tc>
      </w:tr>
    </w:tbl>
    <w:p w:rsidR="00381FE5" w:rsidRPr="00475627" w:rsidRDefault="00381FE5" w:rsidP="00381FE5">
      <w:pPr>
        <w:jc w:val="center"/>
        <w:rPr>
          <w:ins w:id="550" w:author="刘洁" w:date="2020-06-05T10:33:00Z"/>
          <w:rFonts w:ascii="方正小标宋简体" w:eastAsia="方正小标宋简体"/>
          <w:sz w:val="32"/>
        </w:rPr>
      </w:pPr>
    </w:p>
    <w:p w:rsidR="00381FE5" w:rsidRPr="00475627" w:rsidRDefault="00381FE5" w:rsidP="00381FE5">
      <w:pPr>
        <w:jc w:val="center"/>
        <w:rPr>
          <w:ins w:id="551" w:author="刘洁" w:date="2020-06-05T10:33:00Z"/>
          <w:rFonts w:ascii="方正小标宋简体" w:eastAsia="方正小标宋简体"/>
          <w:sz w:val="32"/>
        </w:rPr>
      </w:pPr>
    </w:p>
    <w:p w:rsidR="00381FE5" w:rsidRPr="00475627" w:rsidRDefault="00381FE5" w:rsidP="00381FE5">
      <w:pPr>
        <w:jc w:val="center"/>
        <w:rPr>
          <w:ins w:id="552" w:author="刘洁" w:date="2020-06-05T10:33:00Z"/>
          <w:rFonts w:ascii="方正小标宋简体" w:eastAsia="方正小标宋简体"/>
          <w:sz w:val="32"/>
        </w:rPr>
      </w:pPr>
    </w:p>
    <w:p w:rsidR="00381FE5" w:rsidRPr="00475627" w:rsidRDefault="00381FE5" w:rsidP="00381FE5">
      <w:pPr>
        <w:jc w:val="center"/>
        <w:rPr>
          <w:ins w:id="553" w:author="刘洁" w:date="2020-06-05T10:33:00Z"/>
          <w:rFonts w:ascii="仿宋_GB2312" w:eastAsia="仿宋_GB2312"/>
          <w:sz w:val="32"/>
        </w:rPr>
      </w:pPr>
      <w:ins w:id="554" w:author="刘洁" w:date="2020-06-05T10:33:00Z">
        <w:r w:rsidRPr="00475627">
          <w:rPr>
            <w:rFonts w:ascii="仿宋_GB2312" w:eastAsia="仿宋_GB2312" w:hint="eastAsia"/>
            <w:sz w:val="32"/>
          </w:rPr>
          <w:lastRenderedPageBreak/>
          <w:t>10、在禁止开凿机井地区开凿机井</w:t>
        </w:r>
      </w:ins>
    </w:p>
    <w:tbl>
      <w:tblPr>
        <w:tblW w:w="14317" w:type="dxa"/>
        <w:tblInd w:w="-34" w:type="dxa"/>
        <w:tblLook w:val="04A0" w:firstRow="1" w:lastRow="0" w:firstColumn="1" w:lastColumn="0" w:noHBand="0" w:noVBand="1"/>
      </w:tblPr>
      <w:tblGrid>
        <w:gridCol w:w="2410"/>
        <w:gridCol w:w="3828"/>
        <w:gridCol w:w="1984"/>
        <w:gridCol w:w="1985"/>
        <w:gridCol w:w="4110"/>
      </w:tblGrid>
      <w:tr w:rsidR="00381FE5" w:rsidRPr="00475627" w:rsidTr="003952B6">
        <w:trPr>
          <w:trHeight w:val="495"/>
          <w:ins w:id="555"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56" w:author="刘洁" w:date="2020-06-05T10:33:00Z"/>
                <w:rFonts w:ascii="仿宋_GB2312" w:eastAsia="仿宋_GB2312" w:hAnsi="宋体" w:cs="宋体"/>
                <w:b/>
                <w:bCs/>
                <w:kern w:val="0"/>
                <w:sz w:val="28"/>
              </w:rPr>
            </w:pPr>
            <w:ins w:id="557" w:author="刘洁" w:date="2020-06-05T10:33:00Z">
              <w:r w:rsidRPr="00475627">
                <w:rPr>
                  <w:rFonts w:ascii="仿宋_GB2312" w:eastAsia="仿宋_GB2312" w:hAnsi="宋体" w:cs="宋体" w:hint="eastAsia"/>
                  <w:b/>
                  <w:bCs/>
                  <w:kern w:val="0"/>
                  <w:sz w:val="28"/>
                </w:rPr>
                <w:t>违法行为</w:t>
              </w:r>
            </w:ins>
          </w:p>
        </w:tc>
        <w:tc>
          <w:tcPr>
            <w:tcW w:w="581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58" w:author="刘洁" w:date="2020-06-05T10:33:00Z"/>
                <w:rFonts w:ascii="仿宋_GB2312" w:eastAsia="仿宋_GB2312" w:hAnsi="宋体" w:cs="宋体"/>
                <w:b/>
                <w:bCs/>
                <w:kern w:val="0"/>
                <w:sz w:val="28"/>
              </w:rPr>
            </w:pPr>
            <w:ins w:id="559" w:author="刘洁" w:date="2020-06-05T10:33:00Z">
              <w:r w:rsidRPr="00475627">
                <w:rPr>
                  <w:rFonts w:ascii="仿宋_GB2312" w:eastAsia="仿宋_GB2312" w:hAnsi="宋体" w:cs="宋体" w:hint="eastAsia"/>
                  <w:b/>
                  <w:bCs/>
                  <w:kern w:val="0"/>
                  <w:sz w:val="28"/>
                </w:rPr>
                <w:t>违反条款</w:t>
              </w:r>
            </w:ins>
          </w:p>
        </w:tc>
        <w:tc>
          <w:tcPr>
            <w:tcW w:w="609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560" w:author="刘洁" w:date="2020-06-05T10:33:00Z"/>
                <w:rFonts w:ascii="仿宋_GB2312" w:eastAsia="仿宋_GB2312" w:hAnsi="宋体" w:cs="宋体"/>
                <w:b/>
                <w:bCs/>
                <w:kern w:val="0"/>
                <w:sz w:val="28"/>
              </w:rPr>
            </w:pPr>
            <w:ins w:id="561"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595"/>
          <w:ins w:id="562"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pPr>
              <w:widowControl/>
              <w:jc w:val="left"/>
              <w:rPr>
                <w:ins w:id="563" w:author="刘洁" w:date="2020-06-05T10:33:00Z"/>
                <w:rFonts w:ascii="仿宋_GB2312" w:eastAsia="仿宋_GB2312" w:hAnsi="宋体" w:cs="宋体"/>
                <w:kern w:val="0"/>
                <w:sz w:val="24"/>
              </w:rPr>
              <w:pPrChange w:id="564" w:author="刘洁" w:date="2020-06-05T14:35:00Z">
                <w:pPr>
                  <w:widowControl/>
                  <w:jc w:val="center"/>
                </w:pPr>
              </w:pPrChange>
            </w:pPr>
            <w:ins w:id="565" w:author="刘洁" w:date="2020-06-05T10:33:00Z">
              <w:r w:rsidRPr="00475627">
                <w:rPr>
                  <w:rFonts w:ascii="仿宋_GB2312" w:eastAsia="仿宋_GB2312" w:hAnsi="宋体" w:cs="宋体" w:hint="eastAsia"/>
                  <w:kern w:val="0"/>
                  <w:sz w:val="24"/>
                </w:rPr>
                <w:t>在禁止开凿机井地区开凿机井</w:t>
              </w:r>
            </w:ins>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566" w:author="刘洁" w:date="2020-06-05T10:33:00Z"/>
                <w:rFonts w:ascii="仿宋_GB2312" w:eastAsia="仿宋_GB2312" w:hAnsi="宋体" w:cs="宋体"/>
                <w:kern w:val="0"/>
                <w:sz w:val="24"/>
              </w:rPr>
            </w:pPr>
            <w:ins w:id="567"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568" w:author="刘洁" w:date="2020-06-05T10:33:00Z"/>
                <w:rFonts w:ascii="仿宋_GB2312" w:eastAsia="仿宋_GB2312" w:hAnsi="宋体" w:cs="宋体"/>
                <w:kern w:val="0"/>
                <w:sz w:val="24"/>
              </w:rPr>
            </w:pPr>
            <w:ins w:id="569" w:author="刘洁" w:date="2020-06-05T10:33:00Z">
              <w:r w:rsidRPr="00475627">
                <w:rPr>
                  <w:rFonts w:ascii="仿宋_GB2312" w:eastAsia="仿宋_GB2312" w:hAnsi="宋体" w:cs="宋体" w:hint="eastAsia"/>
                  <w:kern w:val="0"/>
                  <w:sz w:val="24"/>
                </w:rPr>
                <w:t>第十八条 下列地区禁止开凿机井：（一）地下水严重超采区；（二）集中供水管网覆盖范围地区。</w:t>
              </w:r>
            </w:ins>
          </w:p>
        </w:tc>
        <w:tc>
          <w:tcPr>
            <w:tcW w:w="6095"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570" w:author="刘洁" w:date="2020-06-05T10:33:00Z"/>
                <w:rFonts w:ascii="仿宋_GB2312" w:eastAsia="仿宋_GB2312" w:hAnsi="宋体" w:cs="宋体"/>
                <w:kern w:val="0"/>
                <w:sz w:val="24"/>
              </w:rPr>
            </w:pPr>
            <w:ins w:id="571"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572" w:author="刘洁" w:date="2020-06-05T10:33:00Z"/>
                <w:rFonts w:ascii="仿宋_GB2312" w:eastAsia="仿宋_GB2312" w:hAnsi="宋体" w:cs="宋体"/>
                <w:kern w:val="0"/>
                <w:sz w:val="24"/>
              </w:rPr>
            </w:pPr>
            <w:ins w:id="573" w:author="刘洁" w:date="2020-06-05T10:33:00Z">
              <w:r w:rsidRPr="00475627">
                <w:rPr>
                  <w:rFonts w:ascii="仿宋_GB2312" w:eastAsia="仿宋_GB2312" w:hAnsi="宋体" w:cs="宋体" w:hint="eastAsia"/>
                  <w:kern w:val="0"/>
                  <w:sz w:val="24"/>
                </w:rPr>
                <w:t>第五十八条 违反本办法第十八条规定，在禁止开凿机井的地区开凿机井的，由水行政主管部门责令停止违法行为，限期封井，并处7万元以上10万元以下的罚款。</w:t>
              </w:r>
            </w:ins>
          </w:p>
        </w:tc>
      </w:tr>
      <w:tr w:rsidR="00381FE5" w:rsidRPr="00475627" w:rsidTr="003952B6">
        <w:trPr>
          <w:trHeight w:val="1487"/>
          <w:ins w:id="574"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575" w:author="刘洁" w:date="2020-06-05T10:33:00Z"/>
                <w:rFonts w:ascii="仿宋_GB2312" w:eastAsia="仿宋_GB2312" w:hAnsi="宋体" w:cs="宋体"/>
                <w:kern w:val="0"/>
                <w:sz w:val="24"/>
              </w:rPr>
            </w:pPr>
            <w:ins w:id="576" w:author="刘洁" w:date="2020-06-05T10:33:00Z">
              <w:r w:rsidRPr="00475627">
                <w:rPr>
                  <w:rFonts w:ascii="仿宋_GB2312" w:eastAsia="仿宋_GB2312" w:hAnsi="宋体" w:cs="宋体" w:hint="eastAsia"/>
                  <w:b/>
                  <w:kern w:val="0"/>
                  <w:sz w:val="28"/>
                  <w:szCs w:val="28"/>
                </w:rPr>
                <w:t>情  节</w:t>
              </w:r>
            </w:ins>
          </w:p>
        </w:tc>
        <w:tc>
          <w:tcPr>
            <w:tcW w:w="3828"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jc w:val="center"/>
              <w:rPr>
                <w:ins w:id="577" w:author="刘洁" w:date="2020-06-05T10:33:00Z"/>
                <w:rFonts w:ascii="仿宋_GB2312" w:eastAsia="仿宋_GB2312"/>
                <w:b/>
                <w:bCs/>
                <w:sz w:val="28"/>
              </w:rPr>
            </w:pPr>
            <w:ins w:id="578" w:author="刘洁" w:date="2020-06-05T10:33:00Z">
              <w:r w:rsidRPr="00475627">
                <w:rPr>
                  <w:rFonts w:ascii="仿宋_GB2312" w:eastAsia="仿宋_GB2312" w:hint="eastAsia"/>
                  <w:b/>
                  <w:bCs/>
                  <w:sz w:val="28"/>
                </w:rPr>
                <w:t>停止违法行为，</w:t>
              </w:r>
            </w:ins>
          </w:p>
          <w:p w:rsidR="00381FE5" w:rsidRPr="00475627" w:rsidRDefault="00381FE5" w:rsidP="003952B6">
            <w:pPr>
              <w:jc w:val="center"/>
              <w:rPr>
                <w:ins w:id="579" w:author="刘洁" w:date="2020-06-05T10:33:00Z"/>
                <w:rFonts w:ascii="仿宋_GB2312" w:eastAsia="仿宋_GB2312" w:hAnsi="宋体" w:cs="宋体"/>
                <w:b/>
                <w:bCs/>
                <w:sz w:val="28"/>
              </w:rPr>
            </w:pPr>
            <w:ins w:id="580" w:author="刘洁" w:date="2020-06-05T10:33:00Z">
              <w:r w:rsidRPr="00475627">
                <w:rPr>
                  <w:rFonts w:ascii="仿宋_GB2312" w:eastAsia="仿宋_GB2312" w:hint="eastAsia"/>
                  <w:b/>
                  <w:bCs/>
                  <w:sz w:val="28"/>
                </w:rPr>
                <w:t>并在限期内封井的</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81" w:author="刘洁" w:date="2020-06-05T10:33:00Z"/>
                <w:rFonts w:ascii="仿宋_GB2312" w:eastAsia="仿宋_GB2312"/>
                <w:b/>
                <w:bCs/>
                <w:sz w:val="28"/>
              </w:rPr>
            </w:pPr>
            <w:ins w:id="582" w:author="刘洁" w:date="2020-06-05T10:33:00Z">
              <w:r w:rsidRPr="00475627">
                <w:rPr>
                  <w:rFonts w:ascii="仿宋_GB2312" w:eastAsia="仿宋_GB2312" w:hint="eastAsia"/>
                  <w:b/>
                  <w:bCs/>
                  <w:sz w:val="28"/>
                </w:rPr>
                <w:t>停止违法行为，</w:t>
              </w:r>
            </w:ins>
          </w:p>
          <w:p w:rsidR="00381FE5" w:rsidRPr="00475627" w:rsidRDefault="00381FE5" w:rsidP="003952B6">
            <w:pPr>
              <w:jc w:val="center"/>
              <w:rPr>
                <w:ins w:id="583" w:author="刘洁" w:date="2020-06-05T10:33:00Z"/>
                <w:rFonts w:ascii="仿宋_GB2312" w:eastAsia="仿宋_GB2312" w:hAnsi="宋体" w:cs="宋体"/>
                <w:b/>
                <w:bCs/>
                <w:sz w:val="28"/>
              </w:rPr>
            </w:pPr>
            <w:ins w:id="584" w:author="刘洁" w:date="2020-06-05T10:33:00Z">
              <w:r w:rsidRPr="00475627">
                <w:rPr>
                  <w:rFonts w:ascii="仿宋_GB2312" w:eastAsia="仿宋_GB2312" w:hint="eastAsia"/>
                  <w:b/>
                  <w:bCs/>
                  <w:sz w:val="28"/>
                </w:rPr>
                <w:t>未在限期内封井的</w:t>
              </w:r>
            </w:ins>
          </w:p>
        </w:tc>
        <w:tc>
          <w:tcPr>
            <w:tcW w:w="4110"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85" w:author="刘洁" w:date="2020-06-05T10:33:00Z"/>
                <w:rFonts w:ascii="仿宋_GB2312" w:eastAsia="仿宋_GB2312"/>
                <w:b/>
                <w:bCs/>
                <w:sz w:val="28"/>
              </w:rPr>
            </w:pPr>
            <w:ins w:id="586" w:author="刘洁" w:date="2020-06-05T10:33:00Z">
              <w:r w:rsidRPr="00475627">
                <w:rPr>
                  <w:rFonts w:ascii="仿宋_GB2312" w:eastAsia="仿宋_GB2312" w:hint="eastAsia"/>
                  <w:b/>
                  <w:bCs/>
                  <w:sz w:val="28"/>
                </w:rPr>
                <w:t>拒不停止违法行为，</w:t>
              </w:r>
            </w:ins>
          </w:p>
          <w:p w:rsidR="00381FE5" w:rsidRPr="00475627" w:rsidRDefault="00381FE5" w:rsidP="003952B6">
            <w:pPr>
              <w:jc w:val="center"/>
              <w:rPr>
                <w:ins w:id="587" w:author="刘洁" w:date="2020-06-05T10:33:00Z"/>
                <w:rFonts w:ascii="仿宋_GB2312" w:eastAsia="仿宋_GB2312" w:hAnsi="宋体" w:cs="宋体"/>
                <w:b/>
                <w:bCs/>
                <w:sz w:val="28"/>
              </w:rPr>
            </w:pPr>
            <w:ins w:id="588" w:author="刘洁" w:date="2020-06-05T10:33:00Z">
              <w:r w:rsidRPr="00475627">
                <w:rPr>
                  <w:rFonts w:ascii="仿宋_GB2312" w:eastAsia="仿宋_GB2312" w:hint="eastAsia"/>
                  <w:b/>
                  <w:bCs/>
                  <w:sz w:val="28"/>
                </w:rPr>
                <w:t>也未在限期内封井的</w:t>
              </w:r>
            </w:ins>
          </w:p>
        </w:tc>
      </w:tr>
      <w:tr w:rsidR="00381FE5" w:rsidRPr="00475627" w:rsidTr="003952B6">
        <w:trPr>
          <w:trHeight w:val="1434"/>
          <w:ins w:id="589"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590" w:author="刘洁" w:date="2020-06-05T10:33:00Z"/>
                <w:rFonts w:ascii="仿宋_GB2312" w:eastAsia="仿宋_GB2312" w:hAnsi="宋体" w:cs="宋体"/>
                <w:b/>
                <w:kern w:val="0"/>
                <w:sz w:val="28"/>
                <w:szCs w:val="28"/>
              </w:rPr>
            </w:pPr>
            <w:ins w:id="591" w:author="刘洁" w:date="2020-06-05T10:33:00Z">
              <w:r w:rsidRPr="00475627">
                <w:rPr>
                  <w:rFonts w:ascii="仿宋_GB2312" w:eastAsia="仿宋_GB2312" w:hAnsi="宋体" w:cs="宋体" w:hint="eastAsia"/>
                  <w:b/>
                  <w:kern w:val="0"/>
                  <w:sz w:val="28"/>
                  <w:szCs w:val="28"/>
                </w:rPr>
                <w:t>罚款额</w:t>
              </w:r>
            </w:ins>
          </w:p>
          <w:p w:rsidR="00381FE5" w:rsidRPr="00475627" w:rsidRDefault="00381FE5" w:rsidP="003952B6">
            <w:pPr>
              <w:widowControl/>
              <w:jc w:val="center"/>
              <w:rPr>
                <w:ins w:id="592" w:author="刘洁" w:date="2020-06-05T10:33:00Z"/>
                <w:rFonts w:ascii="仿宋_GB2312" w:eastAsia="仿宋_GB2312" w:hAnsi="宋体" w:cs="宋体"/>
                <w:b/>
                <w:kern w:val="0"/>
                <w:sz w:val="28"/>
                <w:szCs w:val="28"/>
              </w:rPr>
            </w:pPr>
            <w:ins w:id="593" w:author="刘洁" w:date="2020-06-05T10:33:00Z">
              <w:r w:rsidRPr="00475627">
                <w:rPr>
                  <w:rFonts w:ascii="仿宋_GB2312" w:eastAsia="仿宋_GB2312" w:hAnsi="宋体" w:cs="宋体" w:hint="eastAsia"/>
                  <w:b/>
                  <w:kern w:val="0"/>
                  <w:sz w:val="28"/>
                  <w:szCs w:val="28"/>
                </w:rPr>
                <w:t>（万元）</w:t>
              </w:r>
            </w:ins>
          </w:p>
        </w:tc>
        <w:tc>
          <w:tcPr>
            <w:tcW w:w="3828"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jc w:val="center"/>
              <w:rPr>
                <w:ins w:id="594" w:author="刘洁" w:date="2020-06-05T10:33:00Z"/>
                <w:rFonts w:ascii="仿宋_GB2312" w:eastAsia="仿宋_GB2312" w:hAnsi="宋体" w:cs="宋体"/>
                <w:sz w:val="28"/>
              </w:rPr>
            </w:pPr>
            <w:ins w:id="595" w:author="刘洁" w:date="2020-06-05T10:33:00Z">
              <w:r w:rsidRPr="00475627">
                <w:rPr>
                  <w:rFonts w:ascii="仿宋_GB2312" w:eastAsia="仿宋_GB2312" w:hint="eastAsia"/>
                  <w:sz w:val="28"/>
                  <w:szCs w:val="32"/>
                </w:rPr>
                <w:t>7≤罚款额≤8</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96" w:author="刘洁" w:date="2020-06-05T10:33:00Z"/>
                <w:rFonts w:ascii="仿宋_GB2312" w:eastAsia="仿宋_GB2312" w:hAnsi="宋体" w:cs="宋体"/>
                <w:sz w:val="28"/>
              </w:rPr>
            </w:pPr>
            <w:ins w:id="597" w:author="刘洁" w:date="2020-06-05T10:33:00Z">
              <w:r w:rsidRPr="00475627">
                <w:rPr>
                  <w:rFonts w:ascii="仿宋_GB2312" w:eastAsia="仿宋_GB2312" w:hint="eastAsia"/>
                  <w:sz w:val="28"/>
                  <w:szCs w:val="32"/>
                </w:rPr>
                <w:t>8＜罚款额≤9</w:t>
              </w:r>
            </w:ins>
          </w:p>
        </w:tc>
        <w:tc>
          <w:tcPr>
            <w:tcW w:w="4110"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598" w:author="刘洁" w:date="2020-06-05T10:33:00Z"/>
                <w:rFonts w:ascii="仿宋_GB2312" w:eastAsia="仿宋_GB2312" w:hAnsi="宋体" w:cs="宋体"/>
                <w:sz w:val="28"/>
              </w:rPr>
            </w:pPr>
            <w:ins w:id="599" w:author="刘洁" w:date="2020-06-05T10:33:00Z">
              <w:r w:rsidRPr="00475627">
                <w:rPr>
                  <w:rFonts w:ascii="仿宋_GB2312" w:eastAsia="仿宋_GB2312" w:hint="eastAsia"/>
                  <w:sz w:val="28"/>
                  <w:szCs w:val="32"/>
                </w:rPr>
                <w:t>9＜罚款额≤10</w:t>
              </w:r>
            </w:ins>
          </w:p>
        </w:tc>
      </w:tr>
    </w:tbl>
    <w:p w:rsidR="00381FE5" w:rsidRPr="00475627" w:rsidRDefault="00381FE5" w:rsidP="00381FE5">
      <w:pPr>
        <w:jc w:val="center"/>
        <w:rPr>
          <w:ins w:id="600" w:author="刘洁" w:date="2020-06-05T10:33:00Z"/>
          <w:rFonts w:ascii="方正小标宋简体" w:eastAsia="方正小标宋简体"/>
          <w:sz w:val="32"/>
        </w:rPr>
      </w:pPr>
    </w:p>
    <w:p w:rsidR="00381FE5" w:rsidRPr="00475627" w:rsidRDefault="00381FE5" w:rsidP="00381FE5">
      <w:pPr>
        <w:jc w:val="center"/>
        <w:rPr>
          <w:ins w:id="601" w:author="刘洁" w:date="2020-06-05T10:33:00Z"/>
          <w:rFonts w:ascii="方正小标宋简体" w:eastAsia="方正小标宋简体"/>
          <w:sz w:val="32"/>
        </w:rPr>
      </w:pPr>
    </w:p>
    <w:p w:rsidR="00381FE5" w:rsidRPr="00475627" w:rsidRDefault="00381FE5" w:rsidP="00381FE5">
      <w:pPr>
        <w:jc w:val="center"/>
        <w:rPr>
          <w:ins w:id="602" w:author="刘洁" w:date="2020-06-05T10:33:00Z"/>
          <w:rFonts w:ascii="方正小标宋简体" w:eastAsia="方正小标宋简体"/>
          <w:sz w:val="32"/>
        </w:rPr>
      </w:pPr>
    </w:p>
    <w:p w:rsidR="00381FE5" w:rsidRPr="00475627" w:rsidRDefault="00381FE5" w:rsidP="00381FE5">
      <w:pPr>
        <w:jc w:val="center"/>
        <w:rPr>
          <w:ins w:id="603" w:author="刘洁" w:date="2020-06-05T10:33:00Z"/>
          <w:rFonts w:ascii="仿宋_GB2312" w:eastAsia="仿宋_GB2312"/>
          <w:sz w:val="32"/>
        </w:rPr>
      </w:pPr>
      <w:ins w:id="604" w:author="刘洁" w:date="2020-06-05T10:33:00Z">
        <w:r w:rsidRPr="00475627">
          <w:rPr>
            <w:rFonts w:ascii="仿宋_GB2312" w:eastAsia="仿宋_GB2312" w:hint="eastAsia"/>
            <w:sz w:val="32"/>
          </w:rPr>
          <w:lastRenderedPageBreak/>
          <w:t>11、在严格限制开凿机井地区开凿机井，或者未依照批准的取水许可规定条件取水</w:t>
        </w:r>
      </w:ins>
    </w:p>
    <w:tbl>
      <w:tblPr>
        <w:tblW w:w="14317" w:type="dxa"/>
        <w:tblInd w:w="-34" w:type="dxa"/>
        <w:tblLook w:val="04A0" w:firstRow="1" w:lastRow="0" w:firstColumn="1" w:lastColumn="0" w:noHBand="0" w:noVBand="1"/>
      </w:tblPr>
      <w:tblGrid>
        <w:gridCol w:w="2410"/>
        <w:gridCol w:w="3828"/>
        <w:gridCol w:w="1984"/>
        <w:gridCol w:w="1985"/>
        <w:gridCol w:w="4110"/>
      </w:tblGrid>
      <w:tr w:rsidR="00381FE5" w:rsidRPr="00475627" w:rsidTr="003952B6">
        <w:trPr>
          <w:trHeight w:val="495"/>
          <w:ins w:id="605"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606" w:author="刘洁" w:date="2020-06-05T10:33:00Z"/>
                <w:rFonts w:ascii="仿宋_GB2312" w:eastAsia="仿宋_GB2312" w:hAnsi="宋体" w:cs="宋体"/>
                <w:b/>
                <w:bCs/>
                <w:kern w:val="0"/>
                <w:sz w:val="28"/>
              </w:rPr>
            </w:pPr>
            <w:ins w:id="607" w:author="刘洁" w:date="2020-06-05T10:33:00Z">
              <w:r w:rsidRPr="00475627">
                <w:rPr>
                  <w:rFonts w:ascii="仿宋_GB2312" w:eastAsia="仿宋_GB2312" w:hAnsi="宋体" w:cs="宋体" w:hint="eastAsia"/>
                  <w:b/>
                  <w:bCs/>
                  <w:kern w:val="0"/>
                  <w:sz w:val="28"/>
                </w:rPr>
                <w:t>违法行为</w:t>
              </w:r>
            </w:ins>
          </w:p>
        </w:tc>
        <w:tc>
          <w:tcPr>
            <w:tcW w:w="581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608" w:author="刘洁" w:date="2020-06-05T10:33:00Z"/>
                <w:rFonts w:ascii="仿宋_GB2312" w:eastAsia="仿宋_GB2312" w:hAnsi="宋体" w:cs="宋体"/>
                <w:b/>
                <w:bCs/>
                <w:kern w:val="0"/>
                <w:sz w:val="28"/>
              </w:rPr>
            </w:pPr>
            <w:ins w:id="609" w:author="刘洁" w:date="2020-06-05T10:33:00Z">
              <w:r w:rsidRPr="00475627">
                <w:rPr>
                  <w:rFonts w:ascii="仿宋_GB2312" w:eastAsia="仿宋_GB2312" w:hAnsi="宋体" w:cs="宋体" w:hint="eastAsia"/>
                  <w:b/>
                  <w:bCs/>
                  <w:kern w:val="0"/>
                  <w:sz w:val="28"/>
                </w:rPr>
                <w:t>违反条款</w:t>
              </w:r>
            </w:ins>
          </w:p>
        </w:tc>
        <w:tc>
          <w:tcPr>
            <w:tcW w:w="609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610" w:author="刘洁" w:date="2020-06-05T10:33:00Z"/>
                <w:rFonts w:ascii="仿宋_GB2312" w:eastAsia="仿宋_GB2312" w:hAnsi="宋体" w:cs="宋体"/>
                <w:b/>
                <w:bCs/>
                <w:kern w:val="0"/>
                <w:sz w:val="28"/>
              </w:rPr>
            </w:pPr>
            <w:ins w:id="611"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993"/>
          <w:ins w:id="612"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pPr>
              <w:widowControl/>
              <w:jc w:val="left"/>
              <w:rPr>
                <w:ins w:id="613" w:author="刘洁" w:date="2020-06-05T10:33:00Z"/>
                <w:rFonts w:ascii="仿宋_GB2312" w:eastAsia="仿宋_GB2312" w:hAnsi="宋体" w:cs="宋体"/>
                <w:kern w:val="0"/>
                <w:sz w:val="24"/>
              </w:rPr>
              <w:pPrChange w:id="614" w:author="刘洁" w:date="2020-06-05T14:35:00Z">
                <w:pPr>
                  <w:widowControl/>
                  <w:jc w:val="center"/>
                </w:pPr>
              </w:pPrChange>
            </w:pPr>
            <w:ins w:id="615" w:author="刘洁" w:date="2020-06-05T10:33:00Z">
              <w:r w:rsidRPr="00475627">
                <w:rPr>
                  <w:rFonts w:ascii="仿宋_GB2312" w:eastAsia="仿宋_GB2312" w:hAnsi="宋体" w:cs="宋体" w:hint="eastAsia"/>
                  <w:kern w:val="0"/>
                  <w:sz w:val="24"/>
                </w:rPr>
                <w:t>在严格限制开凿机井地区开凿机井，或者未依照批准的取水许可规定条件取水</w:t>
              </w:r>
            </w:ins>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widowControl/>
              <w:jc w:val="left"/>
              <w:rPr>
                <w:ins w:id="616" w:author="刘洁" w:date="2020-06-05T10:33:00Z"/>
                <w:rFonts w:ascii="仿宋_GB2312" w:eastAsia="仿宋_GB2312" w:hAnsi="宋体" w:cs="宋体"/>
                <w:kern w:val="0"/>
                <w:sz w:val="24"/>
              </w:rPr>
            </w:pPr>
            <w:ins w:id="617"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618" w:author="刘洁" w:date="2020-06-05T10:33:00Z"/>
                <w:rFonts w:ascii="仿宋_GB2312" w:eastAsia="仿宋_GB2312" w:hAnsi="宋体" w:cs="宋体"/>
                <w:kern w:val="0"/>
                <w:sz w:val="24"/>
              </w:rPr>
            </w:pPr>
            <w:ins w:id="619" w:author="刘洁" w:date="2020-06-05T10:33:00Z">
              <w:r w:rsidRPr="00475627">
                <w:rPr>
                  <w:rFonts w:ascii="仿宋_GB2312" w:eastAsia="仿宋_GB2312" w:hAnsi="宋体" w:cs="宋体" w:hint="eastAsia"/>
                  <w:kern w:val="0"/>
                  <w:sz w:val="24"/>
                </w:rPr>
                <w:t>第十九条 下列地区严格限制开凿机井：（一）地下水超采区；（二）水厂核心区以外的水源保护区；（三）水工程保护区；（四）风景旅游区、文物保护区</w:t>
              </w:r>
            </w:ins>
          </w:p>
        </w:tc>
        <w:tc>
          <w:tcPr>
            <w:tcW w:w="6095" w:type="dxa"/>
            <w:gridSpan w:val="2"/>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620" w:author="刘洁" w:date="2020-06-05T10:33:00Z"/>
                <w:rFonts w:ascii="仿宋_GB2312" w:eastAsia="仿宋_GB2312" w:hAnsi="宋体" w:cs="宋体"/>
                <w:kern w:val="0"/>
                <w:sz w:val="24"/>
              </w:rPr>
            </w:pPr>
            <w:ins w:id="621"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widowControl/>
              <w:ind w:firstLineChars="200" w:firstLine="480"/>
              <w:jc w:val="left"/>
              <w:rPr>
                <w:ins w:id="622" w:author="刘洁" w:date="2020-06-05T10:33:00Z"/>
                <w:rFonts w:ascii="仿宋_GB2312" w:eastAsia="仿宋_GB2312" w:hAnsi="宋体" w:cs="宋体"/>
                <w:kern w:val="0"/>
                <w:sz w:val="24"/>
              </w:rPr>
            </w:pPr>
            <w:ins w:id="623" w:author="刘洁" w:date="2020-06-05T10:33:00Z">
              <w:r w:rsidRPr="00475627">
                <w:rPr>
                  <w:rFonts w:ascii="仿宋_GB2312" w:eastAsia="仿宋_GB2312" w:hAnsi="宋体" w:cs="宋体" w:hint="eastAsia"/>
                  <w:kern w:val="0"/>
                  <w:sz w:val="24"/>
                </w:rPr>
                <w:t>第五十九条 违反本办法第十九条规定，未经批准在严格限制开凿机井的地区开凿机井的，或者未依照批准的取水许可规定条件取水的，由水行政主管部门责令停止违法行为，限期封井，并处5万元以上8万元以下的罚款。</w:t>
              </w:r>
            </w:ins>
          </w:p>
        </w:tc>
      </w:tr>
      <w:tr w:rsidR="00381FE5" w:rsidRPr="00475627" w:rsidTr="003952B6">
        <w:trPr>
          <w:trHeight w:val="1487"/>
          <w:ins w:id="624"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625" w:author="刘洁" w:date="2020-06-05T10:33:00Z"/>
                <w:rFonts w:ascii="仿宋_GB2312" w:eastAsia="仿宋_GB2312" w:hAnsi="宋体" w:cs="宋体"/>
                <w:kern w:val="0"/>
                <w:sz w:val="24"/>
              </w:rPr>
            </w:pPr>
            <w:ins w:id="626" w:author="刘洁" w:date="2020-06-05T10:33:00Z">
              <w:r w:rsidRPr="00475627">
                <w:rPr>
                  <w:rFonts w:ascii="仿宋_GB2312" w:eastAsia="仿宋_GB2312" w:hAnsi="宋体" w:cs="宋体" w:hint="eastAsia"/>
                  <w:b/>
                  <w:kern w:val="0"/>
                  <w:sz w:val="28"/>
                  <w:szCs w:val="28"/>
                </w:rPr>
                <w:t>情  节</w:t>
              </w:r>
            </w:ins>
          </w:p>
        </w:tc>
        <w:tc>
          <w:tcPr>
            <w:tcW w:w="3828"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jc w:val="center"/>
              <w:rPr>
                <w:ins w:id="627" w:author="刘洁" w:date="2020-06-05T10:33:00Z"/>
                <w:rFonts w:ascii="仿宋_GB2312" w:eastAsia="仿宋_GB2312"/>
                <w:b/>
                <w:bCs/>
                <w:sz w:val="28"/>
              </w:rPr>
            </w:pPr>
            <w:ins w:id="628" w:author="刘洁" w:date="2020-06-05T10:33:00Z">
              <w:r w:rsidRPr="00475627">
                <w:rPr>
                  <w:rFonts w:ascii="仿宋_GB2312" w:eastAsia="仿宋_GB2312" w:hint="eastAsia"/>
                  <w:b/>
                  <w:bCs/>
                  <w:sz w:val="28"/>
                </w:rPr>
                <w:t>停止违法行为，</w:t>
              </w:r>
            </w:ins>
          </w:p>
          <w:p w:rsidR="00381FE5" w:rsidRPr="00475627" w:rsidRDefault="00381FE5" w:rsidP="003952B6">
            <w:pPr>
              <w:jc w:val="center"/>
              <w:rPr>
                <w:ins w:id="629" w:author="刘洁" w:date="2020-06-05T10:33:00Z"/>
                <w:rFonts w:ascii="仿宋_GB2312" w:eastAsia="仿宋_GB2312" w:hAnsi="宋体" w:cs="宋体"/>
                <w:b/>
                <w:bCs/>
                <w:sz w:val="28"/>
              </w:rPr>
            </w:pPr>
            <w:ins w:id="630" w:author="刘洁" w:date="2020-06-05T10:33:00Z">
              <w:r w:rsidRPr="00475627">
                <w:rPr>
                  <w:rFonts w:ascii="仿宋_GB2312" w:eastAsia="仿宋_GB2312" w:hint="eastAsia"/>
                  <w:b/>
                  <w:bCs/>
                  <w:sz w:val="28"/>
                </w:rPr>
                <w:t>并在限期内封井的</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631" w:author="刘洁" w:date="2020-06-05T10:33:00Z"/>
                <w:rFonts w:ascii="仿宋_GB2312" w:eastAsia="仿宋_GB2312"/>
                <w:b/>
                <w:bCs/>
                <w:sz w:val="28"/>
              </w:rPr>
            </w:pPr>
            <w:ins w:id="632" w:author="刘洁" w:date="2020-06-05T10:33:00Z">
              <w:r w:rsidRPr="00475627">
                <w:rPr>
                  <w:rFonts w:ascii="仿宋_GB2312" w:eastAsia="仿宋_GB2312" w:hint="eastAsia"/>
                  <w:b/>
                  <w:bCs/>
                  <w:sz w:val="28"/>
                </w:rPr>
                <w:t>停止违法行为，</w:t>
              </w:r>
            </w:ins>
          </w:p>
          <w:p w:rsidR="00381FE5" w:rsidRPr="00475627" w:rsidRDefault="00381FE5" w:rsidP="003952B6">
            <w:pPr>
              <w:jc w:val="center"/>
              <w:rPr>
                <w:ins w:id="633" w:author="刘洁" w:date="2020-06-05T10:33:00Z"/>
                <w:rFonts w:ascii="仿宋_GB2312" w:eastAsia="仿宋_GB2312" w:hAnsi="宋体" w:cs="宋体"/>
                <w:b/>
                <w:bCs/>
                <w:sz w:val="28"/>
              </w:rPr>
            </w:pPr>
            <w:ins w:id="634" w:author="刘洁" w:date="2020-06-05T10:33:00Z">
              <w:r w:rsidRPr="00475627">
                <w:rPr>
                  <w:rFonts w:ascii="仿宋_GB2312" w:eastAsia="仿宋_GB2312" w:hint="eastAsia"/>
                  <w:b/>
                  <w:bCs/>
                  <w:sz w:val="28"/>
                </w:rPr>
                <w:t>未在限期内封井的</w:t>
              </w:r>
            </w:ins>
          </w:p>
        </w:tc>
        <w:tc>
          <w:tcPr>
            <w:tcW w:w="4110"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635" w:author="刘洁" w:date="2020-06-05T10:33:00Z"/>
                <w:rFonts w:ascii="仿宋_GB2312" w:eastAsia="仿宋_GB2312"/>
                <w:b/>
                <w:bCs/>
                <w:sz w:val="28"/>
              </w:rPr>
            </w:pPr>
            <w:ins w:id="636" w:author="刘洁" w:date="2020-06-05T10:33:00Z">
              <w:r w:rsidRPr="00475627">
                <w:rPr>
                  <w:rFonts w:ascii="仿宋_GB2312" w:eastAsia="仿宋_GB2312" w:hint="eastAsia"/>
                  <w:b/>
                  <w:bCs/>
                  <w:sz w:val="28"/>
                </w:rPr>
                <w:t>拒不停止违法行为，</w:t>
              </w:r>
            </w:ins>
          </w:p>
          <w:p w:rsidR="00381FE5" w:rsidRPr="00475627" w:rsidRDefault="00381FE5" w:rsidP="003952B6">
            <w:pPr>
              <w:jc w:val="center"/>
              <w:rPr>
                <w:ins w:id="637" w:author="刘洁" w:date="2020-06-05T10:33:00Z"/>
                <w:rFonts w:ascii="仿宋_GB2312" w:eastAsia="仿宋_GB2312" w:hAnsi="宋体" w:cs="宋体"/>
                <w:b/>
                <w:bCs/>
                <w:sz w:val="28"/>
              </w:rPr>
            </w:pPr>
            <w:ins w:id="638" w:author="刘洁" w:date="2020-06-05T10:33:00Z">
              <w:r w:rsidRPr="00475627">
                <w:rPr>
                  <w:rFonts w:ascii="仿宋_GB2312" w:eastAsia="仿宋_GB2312" w:hint="eastAsia"/>
                  <w:b/>
                  <w:bCs/>
                  <w:sz w:val="28"/>
                </w:rPr>
                <w:t>也未在限期内封井的</w:t>
              </w:r>
            </w:ins>
          </w:p>
        </w:tc>
      </w:tr>
      <w:tr w:rsidR="00381FE5" w:rsidRPr="00475627" w:rsidTr="003952B6">
        <w:trPr>
          <w:trHeight w:val="1128"/>
          <w:ins w:id="639" w:author="刘洁" w:date="2020-06-05T10:33:00Z"/>
        </w:trPr>
        <w:tc>
          <w:tcPr>
            <w:tcW w:w="2410" w:type="dxa"/>
            <w:tcBorders>
              <w:top w:val="single" w:sz="4" w:space="0" w:color="auto"/>
              <w:left w:val="single" w:sz="4" w:space="0" w:color="auto"/>
              <w:bottom w:val="single" w:sz="4" w:space="0" w:color="auto"/>
              <w:right w:val="single" w:sz="4" w:space="0" w:color="000000"/>
            </w:tcBorders>
            <w:shd w:val="clear" w:color="auto" w:fill="auto"/>
            <w:vAlign w:val="center"/>
          </w:tcPr>
          <w:p w:rsidR="00381FE5" w:rsidRPr="00475627" w:rsidRDefault="00381FE5" w:rsidP="003952B6">
            <w:pPr>
              <w:widowControl/>
              <w:jc w:val="center"/>
              <w:rPr>
                <w:ins w:id="640" w:author="刘洁" w:date="2020-06-05T10:33:00Z"/>
                <w:rFonts w:ascii="仿宋_GB2312" w:eastAsia="仿宋_GB2312" w:hAnsi="宋体" w:cs="宋体"/>
                <w:b/>
                <w:kern w:val="0"/>
                <w:sz w:val="28"/>
                <w:szCs w:val="28"/>
              </w:rPr>
            </w:pPr>
            <w:ins w:id="641" w:author="刘洁" w:date="2020-06-05T10:33:00Z">
              <w:r w:rsidRPr="00475627">
                <w:rPr>
                  <w:rFonts w:ascii="仿宋_GB2312" w:eastAsia="仿宋_GB2312" w:hAnsi="宋体" w:cs="宋体" w:hint="eastAsia"/>
                  <w:b/>
                  <w:kern w:val="0"/>
                  <w:sz w:val="28"/>
                  <w:szCs w:val="28"/>
                </w:rPr>
                <w:t>罚款额</w:t>
              </w:r>
            </w:ins>
          </w:p>
          <w:p w:rsidR="00381FE5" w:rsidRPr="00475627" w:rsidRDefault="00381FE5" w:rsidP="003952B6">
            <w:pPr>
              <w:widowControl/>
              <w:jc w:val="center"/>
              <w:rPr>
                <w:ins w:id="642" w:author="刘洁" w:date="2020-06-05T10:33:00Z"/>
                <w:rFonts w:ascii="仿宋_GB2312" w:eastAsia="仿宋_GB2312" w:hAnsi="宋体" w:cs="宋体"/>
                <w:b/>
                <w:kern w:val="0"/>
                <w:sz w:val="28"/>
                <w:szCs w:val="28"/>
              </w:rPr>
            </w:pPr>
            <w:ins w:id="643" w:author="刘洁" w:date="2020-06-05T10:33:00Z">
              <w:r w:rsidRPr="00475627">
                <w:rPr>
                  <w:rFonts w:ascii="仿宋_GB2312" w:eastAsia="仿宋_GB2312" w:hAnsi="宋体" w:cs="宋体" w:hint="eastAsia"/>
                  <w:b/>
                  <w:kern w:val="0"/>
                  <w:sz w:val="28"/>
                  <w:szCs w:val="28"/>
                </w:rPr>
                <w:t>（万元）</w:t>
              </w:r>
            </w:ins>
          </w:p>
        </w:tc>
        <w:tc>
          <w:tcPr>
            <w:tcW w:w="3828" w:type="dxa"/>
            <w:tcBorders>
              <w:top w:val="single" w:sz="4" w:space="0" w:color="auto"/>
              <w:left w:val="nil"/>
              <w:bottom w:val="single" w:sz="4" w:space="0" w:color="auto"/>
              <w:right w:val="single" w:sz="4" w:space="0" w:color="000000"/>
            </w:tcBorders>
            <w:shd w:val="clear" w:color="auto" w:fill="auto"/>
            <w:vAlign w:val="center"/>
          </w:tcPr>
          <w:p w:rsidR="00381FE5" w:rsidRPr="00475627" w:rsidRDefault="00381FE5" w:rsidP="003952B6">
            <w:pPr>
              <w:jc w:val="center"/>
              <w:rPr>
                <w:ins w:id="644" w:author="刘洁" w:date="2020-06-05T10:33:00Z"/>
                <w:rFonts w:ascii="仿宋_GB2312" w:eastAsia="仿宋_GB2312" w:hAnsi="宋体" w:cs="宋体"/>
                <w:sz w:val="28"/>
              </w:rPr>
            </w:pPr>
            <w:ins w:id="645" w:author="刘洁" w:date="2020-06-05T10:33:00Z">
              <w:r w:rsidRPr="00475627">
                <w:rPr>
                  <w:rFonts w:ascii="仿宋_GB2312" w:eastAsia="仿宋_GB2312" w:hint="eastAsia"/>
                  <w:sz w:val="28"/>
                  <w:szCs w:val="32"/>
                </w:rPr>
                <w:t>5≤罚款额≤6</w:t>
              </w:r>
            </w:ins>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646" w:author="刘洁" w:date="2020-06-05T10:33:00Z"/>
                <w:rFonts w:ascii="仿宋_GB2312" w:eastAsia="仿宋_GB2312" w:hAnsi="宋体" w:cs="宋体"/>
                <w:sz w:val="28"/>
              </w:rPr>
            </w:pPr>
            <w:ins w:id="647" w:author="刘洁" w:date="2020-06-05T10:33:00Z">
              <w:r w:rsidRPr="00475627">
                <w:rPr>
                  <w:rFonts w:ascii="仿宋_GB2312" w:eastAsia="仿宋_GB2312" w:hint="eastAsia"/>
                  <w:sz w:val="28"/>
                  <w:szCs w:val="32"/>
                </w:rPr>
                <w:t>6＜罚款额≤7</w:t>
              </w:r>
            </w:ins>
          </w:p>
        </w:tc>
        <w:tc>
          <w:tcPr>
            <w:tcW w:w="4110" w:type="dxa"/>
            <w:tcBorders>
              <w:top w:val="single" w:sz="4" w:space="0" w:color="auto"/>
              <w:left w:val="nil"/>
              <w:bottom w:val="single" w:sz="4" w:space="0" w:color="auto"/>
              <w:right w:val="single" w:sz="4" w:space="0" w:color="auto"/>
            </w:tcBorders>
            <w:shd w:val="clear" w:color="auto" w:fill="auto"/>
            <w:vAlign w:val="center"/>
          </w:tcPr>
          <w:p w:rsidR="00381FE5" w:rsidRPr="00475627" w:rsidRDefault="00381FE5" w:rsidP="003952B6">
            <w:pPr>
              <w:jc w:val="center"/>
              <w:rPr>
                <w:ins w:id="648" w:author="刘洁" w:date="2020-06-05T10:33:00Z"/>
                <w:rFonts w:ascii="仿宋_GB2312" w:eastAsia="仿宋_GB2312" w:hAnsi="宋体" w:cs="宋体"/>
                <w:sz w:val="28"/>
              </w:rPr>
            </w:pPr>
            <w:ins w:id="649" w:author="刘洁" w:date="2020-06-05T10:33:00Z">
              <w:r w:rsidRPr="00475627">
                <w:rPr>
                  <w:rFonts w:ascii="仿宋_GB2312" w:eastAsia="仿宋_GB2312" w:hint="eastAsia"/>
                  <w:sz w:val="28"/>
                  <w:szCs w:val="32"/>
                </w:rPr>
                <w:t>7＜罚款额≤8</w:t>
              </w:r>
            </w:ins>
          </w:p>
        </w:tc>
      </w:tr>
    </w:tbl>
    <w:p w:rsidR="00381FE5" w:rsidRPr="00475627" w:rsidRDefault="00381FE5" w:rsidP="00381FE5">
      <w:pPr>
        <w:jc w:val="center"/>
        <w:rPr>
          <w:ins w:id="650" w:author="刘洁" w:date="2020-06-05T10:33:00Z"/>
          <w:rFonts w:ascii="方正小标宋简体" w:eastAsia="方正小标宋简体"/>
          <w:sz w:val="32"/>
        </w:rPr>
      </w:pPr>
    </w:p>
    <w:p w:rsidR="00381FE5" w:rsidRPr="00475627" w:rsidRDefault="00381FE5" w:rsidP="00381FE5">
      <w:pPr>
        <w:jc w:val="center"/>
        <w:rPr>
          <w:ins w:id="651" w:author="刘洁" w:date="2020-06-05T10:33:00Z"/>
          <w:rFonts w:ascii="方正小标宋简体" w:eastAsia="方正小标宋简体"/>
          <w:sz w:val="32"/>
        </w:rPr>
      </w:pPr>
    </w:p>
    <w:p w:rsidR="00381FE5" w:rsidRPr="00475627" w:rsidRDefault="00381FE5" w:rsidP="00381FE5">
      <w:pPr>
        <w:jc w:val="center"/>
        <w:rPr>
          <w:ins w:id="652" w:author="刘洁" w:date="2020-06-05T10:33:00Z"/>
          <w:rFonts w:ascii="方正小标宋简体" w:eastAsia="方正小标宋简体"/>
          <w:sz w:val="32"/>
        </w:rPr>
      </w:pPr>
    </w:p>
    <w:p w:rsidR="00381FE5" w:rsidRPr="00475627" w:rsidRDefault="00381FE5" w:rsidP="00381FE5">
      <w:pPr>
        <w:jc w:val="center"/>
        <w:rPr>
          <w:ins w:id="653" w:author="刘洁" w:date="2020-06-05T10:33:00Z"/>
          <w:rFonts w:ascii="仿宋_GB2312" w:eastAsia="仿宋_GB2312"/>
          <w:sz w:val="32"/>
        </w:rPr>
      </w:pPr>
      <w:ins w:id="654" w:author="刘洁" w:date="2020-06-05T10:33:00Z">
        <w:r w:rsidRPr="00475627">
          <w:rPr>
            <w:rFonts w:ascii="仿宋_GB2312" w:eastAsia="仿宋_GB2312" w:hint="eastAsia"/>
            <w:sz w:val="32"/>
          </w:rPr>
          <w:lastRenderedPageBreak/>
          <w:t>12、未经批准开采基岩水</w:t>
        </w:r>
        <w:r w:rsidRPr="00475627">
          <w:rPr>
            <w:rFonts w:ascii="仿宋_GB2312" w:eastAsia="仿宋_GB2312" w:hAnsi="宋体" w:cs="宋体" w:hint="eastAsia"/>
            <w:kern w:val="0"/>
            <w:sz w:val="28"/>
          </w:rPr>
          <w:t>，</w:t>
        </w:r>
        <w:r w:rsidRPr="00C54E50">
          <w:rPr>
            <w:rFonts w:ascii="仿宋_GB2312" w:eastAsia="仿宋_GB2312" w:hAnsi="宋体" w:cs="宋体" w:hint="eastAsia"/>
            <w:kern w:val="0"/>
            <w:sz w:val="32"/>
            <w:rPrChange w:id="655" w:author="刘洁" w:date="2020-06-05T14:38:00Z">
              <w:rPr>
                <w:rFonts w:ascii="仿宋_GB2312" w:eastAsia="仿宋_GB2312" w:hAnsi="宋体" w:cs="宋体" w:hint="eastAsia"/>
                <w:kern w:val="0"/>
                <w:sz w:val="28"/>
              </w:rPr>
            </w:rPrChange>
          </w:rPr>
          <w:t>或者未依照批准的取水许可规定条件取水</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670"/>
        <w:gridCol w:w="6030"/>
      </w:tblGrid>
      <w:tr w:rsidR="00381FE5" w:rsidRPr="00475627" w:rsidTr="003952B6">
        <w:trPr>
          <w:ins w:id="656" w:author="刘洁" w:date="2020-06-05T10:33:00Z"/>
        </w:trPr>
        <w:tc>
          <w:tcPr>
            <w:tcW w:w="2518" w:type="dxa"/>
            <w:shd w:val="clear" w:color="auto" w:fill="auto"/>
            <w:vAlign w:val="center"/>
          </w:tcPr>
          <w:p w:rsidR="00381FE5" w:rsidRPr="00475627" w:rsidRDefault="00381FE5" w:rsidP="003952B6">
            <w:pPr>
              <w:widowControl/>
              <w:jc w:val="center"/>
              <w:rPr>
                <w:ins w:id="657" w:author="刘洁" w:date="2020-06-05T10:33:00Z"/>
                <w:rFonts w:ascii="仿宋_GB2312" w:eastAsia="仿宋_GB2312" w:hAnsi="宋体" w:cs="宋体"/>
                <w:b/>
                <w:bCs/>
                <w:kern w:val="0"/>
                <w:sz w:val="28"/>
              </w:rPr>
            </w:pPr>
            <w:ins w:id="658" w:author="刘洁" w:date="2020-06-05T10:33:00Z">
              <w:r w:rsidRPr="00475627">
                <w:rPr>
                  <w:rFonts w:ascii="仿宋_GB2312" w:eastAsia="仿宋_GB2312" w:hAnsi="宋体" w:cs="宋体" w:hint="eastAsia"/>
                  <w:b/>
                  <w:bCs/>
                  <w:kern w:val="0"/>
                  <w:sz w:val="28"/>
                </w:rPr>
                <w:t>违法行为</w:t>
              </w:r>
            </w:ins>
          </w:p>
        </w:tc>
        <w:tc>
          <w:tcPr>
            <w:tcW w:w="5670" w:type="dxa"/>
            <w:shd w:val="clear" w:color="auto" w:fill="auto"/>
            <w:vAlign w:val="center"/>
          </w:tcPr>
          <w:p w:rsidR="00381FE5" w:rsidRPr="00475627" w:rsidRDefault="00381FE5" w:rsidP="003952B6">
            <w:pPr>
              <w:widowControl/>
              <w:jc w:val="center"/>
              <w:rPr>
                <w:ins w:id="659" w:author="刘洁" w:date="2020-06-05T10:33:00Z"/>
                <w:rFonts w:ascii="仿宋_GB2312" w:eastAsia="仿宋_GB2312" w:hAnsi="宋体" w:cs="宋体"/>
                <w:b/>
                <w:bCs/>
                <w:kern w:val="0"/>
                <w:sz w:val="28"/>
              </w:rPr>
            </w:pPr>
            <w:ins w:id="660" w:author="刘洁" w:date="2020-06-05T10:33:00Z">
              <w:r w:rsidRPr="00475627">
                <w:rPr>
                  <w:rFonts w:ascii="仿宋_GB2312" w:eastAsia="仿宋_GB2312" w:hAnsi="宋体" w:cs="宋体" w:hint="eastAsia"/>
                  <w:b/>
                  <w:bCs/>
                  <w:kern w:val="0"/>
                  <w:sz w:val="28"/>
                </w:rPr>
                <w:t>违反条款</w:t>
              </w:r>
            </w:ins>
          </w:p>
        </w:tc>
        <w:tc>
          <w:tcPr>
            <w:tcW w:w="6030" w:type="dxa"/>
            <w:shd w:val="clear" w:color="auto" w:fill="auto"/>
            <w:vAlign w:val="center"/>
          </w:tcPr>
          <w:p w:rsidR="00381FE5" w:rsidRPr="00475627" w:rsidRDefault="00381FE5" w:rsidP="003952B6">
            <w:pPr>
              <w:widowControl/>
              <w:jc w:val="center"/>
              <w:rPr>
                <w:ins w:id="661" w:author="刘洁" w:date="2020-06-05T10:33:00Z"/>
                <w:rFonts w:ascii="仿宋_GB2312" w:eastAsia="仿宋_GB2312" w:hAnsi="宋体" w:cs="宋体"/>
                <w:b/>
                <w:bCs/>
                <w:kern w:val="0"/>
                <w:sz w:val="28"/>
              </w:rPr>
            </w:pPr>
            <w:ins w:id="662"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993"/>
          <w:ins w:id="663" w:author="刘洁" w:date="2020-06-05T10:33:00Z"/>
        </w:trPr>
        <w:tc>
          <w:tcPr>
            <w:tcW w:w="2518" w:type="dxa"/>
            <w:shd w:val="clear" w:color="auto" w:fill="auto"/>
            <w:vAlign w:val="center"/>
          </w:tcPr>
          <w:p w:rsidR="00381FE5" w:rsidRPr="00475627" w:rsidRDefault="00381FE5" w:rsidP="003952B6">
            <w:pPr>
              <w:rPr>
                <w:ins w:id="664" w:author="刘洁" w:date="2020-06-05T10:33:00Z"/>
                <w:rFonts w:ascii="方正小标宋简体" w:eastAsia="方正小标宋简体"/>
                <w:sz w:val="24"/>
              </w:rPr>
            </w:pPr>
            <w:ins w:id="665" w:author="刘洁" w:date="2020-06-05T10:33:00Z">
              <w:r w:rsidRPr="00475627">
                <w:rPr>
                  <w:rFonts w:ascii="仿宋_GB2312" w:eastAsia="仿宋_GB2312" w:hAnsi="宋体" w:cs="宋体" w:hint="eastAsia"/>
                  <w:kern w:val="0"/>
                  <w:sz w:val="24"/>
                </w:rPr>
                <w:t>未经批准开采基岩水，或者未依照批准的取水许可规定条件取水</w:t>
              </w:r>
            </w:ins>
          </w:p>
        </w:tc>
        <w:tc>
          <w:tcPr>
            <w:tcW w:w="5670" w:type="dxa"/>
            <w:shd w:val="clear" w:color="auto" w:fill="auto"/>
            <w:vAlign w:val="center"/>
          </w:tcPr>
          <w:p w:rsidR="00381FE5" w:rsidRPr="00475627" w:rsidRDefault="00381FE5" w:rsidP="003952B6">
            <w:pPr>
              <w:rPr>
                <w:ins w:id="666" w:author="刘洁" w:date="2020-06-05T10:33:00Z"/>
                <w:rFonts w:ascii="仿宋_GB2312" w:eastAsia="仿宋_GB2312" w:hAnsi="宋体" w:cs="宋体"/>
                <w:kern w:val="0"/>
                <w:sz w:val="24"/>
              </w:rPr>
            </w:pPr>
            <w:ins w:id="667"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ind w:firstLineChars="200" w:firstLine="480"/>
              <w:rPr>
                <w:ins w:id="668" w:author="刘洁" w:date="2020-06-05T10:33:00Z"/>
                <w:rFonts w:ascii="方正小标宋简体" w:eastAsia="方正小标宋简体"/>
                <w:sz w:val="24"/>
              </w:rPr>
            </w:pPr>
            <w:ins w:id="669" w:author="刘洁" w:date="2020-06-05T10:33:00Z">
              <w:r w:rsidRPr="00475627">
                <w:rPr>
                  <w:rFonts w:ascii="仿宋_GB2312" w:eastAsia="仿宋_GB2312" w:hAnsi="宋体" w:cs="宋体" w:hint="eastAsia"/>
                  <w:kern w:val="0"/>
                  <w:sz w:val="24"/>
                </w:rPr>
                <w:t>第二十条 严格限制开采基岩水。确需开采基岩水的，应当经市水行政主管部门批准，并实行限量开采。</w:t>
              </w:r>
            </w:ins>
          </w:p>
        </w:tc>
        <w:tc>
          <w:tcPr>
            <w:tcW w:w="6030" w:type="dxa"/>
            <w:shd w:val="clear" w:color="auto" w:fill="auto"/>
            <w:vAlign w:val="center"/>
          </w:tcPr>
          <w:p w:rsidR="00381FE5" w:rsidRPr="00475627" w:rsidRDefault="00381FE5" w:rsidP="003952B6">
            <w:pPr>
              <w:rPr>
                <w:ins w:id="670" w:author="刘洁" w:date="2020-06-05T10:33:00Z"/>
                <w:rFonts w:ascii="仿宋_GB2312" w:eastAsia="仿宋_GB2312" w:hAnsi="宋体" w:cs="宋体"/>
                <w:kern w:val="0"/>
                <w:sz w:val="24"/>
              </w:rPr>
            </w:pPr>
            <w:ins w:id="671" w:author="刘洁" w:date="2020-06-05T10:33:00Z">
              <w:r w:rsidRPr="00475627">
                <w:rPr>
                  <w:rFonts w:ascii="仿宋_GB2312" w:eastAsia="仿宋_GB2312" w:hAnsi="宋体" w:cs="宋体" w:hint="eastAsia"/>
                  <w:kern w:val="0"/>
                  <w:sz w:val="24"/>
                </w:rPr>
                <w:t>《北京市实施&lt;中华人民共和国水法&gt;办法》</w:t>
              </w:r>
            </w:ins>
          </w:p>
          <w:p w:rsidR="00381FE5" w:rsidRPr="00475627" w:rsidRDefault="00381FE5" w:rsidP="003952B6">
            <w:pPr>
              <w:rPr>
                <w:ins w:id="672" w:author="刘洁" w:date="2020-06-05T10:33:00Z"/>
                <w:rFonts w:ascii="方正小标宋简体" w:eastAsia="方正小标宋简体"/>
                <w:sz w:val="24"/>
              </w:rPr>
            </w:pPr>
            <w:ins w:id="673" w:author="刘洁" w:date="2020-06-05T10:33:00Z">
              <w:r w:rsidRPr="00475627">
                <w:rPr>
                  <w:rFonts w:ascii="仿宋_GB2312" w:eastAsia="仿宋_GB2312" w:hAnsi="宋体" w:cs="宋体" w:hint="eastAsia"/>
                  <w:kern w:val="0"/>
                  <w:sz w:val="24"/>
                </w:rPr>
                <w:t xml:space="preserve">    第六十条 违反本办法第二十条规定，未经批准开采基岩水的，或者未依照批准的取水许可规定条件取水的，由水行政主管部门责令停止违法行为，并处6万元以上10万元以下的罚款。</w:t>
              </w:r>
            </w:ins>
          </w:p>
        </w:tc>
      </w:tr>
      <w:tr w:rsidR="00381FE5" w:rsidRPr="00475627" w:rsidTr="003952B6">
        <w:trPr>
          <w:trHeight w:val="1134"/>
          <w:ins w:id="674" w:author="刘洁" w:date="2020-06-05T10:33:00Z"/>
        </w:trPr>
        <w:tc>
          <w:tcPr>
            <w:tcW w:w="2518" w:type="dxa"/>
            <w:shd w:val="clear" w:color="auto" w:fill="auto"/>
            <w:vAlign w:val="center"/>
          </w:tcPr>
          <w:p w:rsidR="00381FE5" w:rsidRPr="00475627" w:rsidRDefault="00381FE5" w:rsidP="003952B6">
            <w:pPr>
              <w:widowControl/>
              <w:jc w:val="center"/>
              <w:rPr>
                <w:ins w:id="675" w:author="刘洁" w:date="2020-06-05T10:33:00Z"/>
                <w:rFonts w:ascii="仿宋_GB2312" w:eastAsia="仿宋_GB2312" w:hAnsi="宋体" w:cs="宋体"/>
                <w:kern w:val="0"/>
                <w:sz w:val="24"/>
              </w:rPr>
            </w:pPr>
            <w:ins w:id="676" w:author="刘洁" w:date="2020-06-05T10:33:00Z">
              <w:r w:rsidRPr="00475627">
                <w:rPr>
                  <w:rFonts w:ascii="仿宋_GB2312" w:eastAsia="仿宋_GB2312" w:hAnsi="宋体" w:cs="宋体" w:hint="eastAsia"/>
                  <w:b/>
                  <w:kern w:val="0"/>
                  <w:sz w:val="28"/>
                  <w:szCs w:val="28"/>
                </w:rPr>
                <w:t>情  节</w:t>
              </w:r>
            </w:ins>
          </w:p>
        </w:tc>
        <w:tc>
          <w:tcPr>
            <w:tcW w:w="5670" w:type="dxa"/>
            <w:shd w:val="clear" w:color="auto" w:fill="auto"/>
            <w:vAlign w:val="center"/>
          </w:tcPr>
          <w:p w:rsidR="00381FE5" w:rsidRPr="00475627" w:rsidRDefault="00381FE5" w:rsidP="003952B6">
            <w:pPr>
              <w:jc w:val="center"/>
              <w:rPr>
                <w:ins w:id="677" w:author="刘洁" w:date="2020-06-05T10:33:00Z"/>
                <w:rFonts w:ascii="仿宋_GB2312" w:eastAsia="仿宋_GB2312" w:hAnsi="宋体" w:cs="宋体"/>
                <w:b/>
                <w:kern w:val="0"/>
                <w:sz w:val="28"/>
              </w:rPr>
            </w:pPr>
            <w:ins w:id="678" w:author="刘洁" w:date="2020-06-05T10:33:00Z">
              <w:r w:rsidRPr="00475627">
                <w:rPr>
                  <w:rFonts w:ascii="仿宋_GB2312" w:eastAsia="仿宋_GB2312" w:hAnsi="宋体" w:cs="宋体" w:hint="eastAsia"/>
                  <w:b/>
                  <w:kern w:val="0"/>
                  <w:sz w:val="28"/>
                </w:rPr>
                <w:t>开采时间≤1年</w:t>
              </w:r>
            </w:ins>
          </w:p>
        </w:tc>
        <w:tc>
          <w:tcPr>
            <w:tcW w:w="6030" w:type="dxa"/>
            <w:shd w:val="clear" w:color="auto" w:fill="auto"/>
            <w:vAlign w:val="center"/>
          </w:tcPr>
          <w:p w:rsidR="00381FE5" w:rsidRPr="00475627" w:rsidRDefault="00381FE5" w:rsidP="003952B6">
            <w:pPr>
              <w:jc w:val="center"/>
              <w:rPr>
                <w:ins w:id="679" w:author="刘洁" w:date="2020-06-05T10:33:00Z"/>
                <w:rFonts w:ascii="仿宋_GB2312" w:eastAsia="仿宋_GB2312" w:hAnsi="宋体" w:cs="宋体"/>
                <w:b/>
                <w:kern w:val="0"/>
                <w:sz w:val="28"/>
              </w:rPr>
            </w:pPr>
            <w:ins w:id="680" w:author="刘洁" w:date="2020-06-05T10:33:00Z">
              <w:r w:rsidRPr="00475627">
                <w:rPr>
                  <w:rFonts w:ascii="仿宋_GB2312" w:eastAsia="仿宋_GB2312" w:hAnsi="宋体" w:cs="宋体" w:hint="eastAsia"/>
                  <w:b/>
                  <w:kern w:val="0"/>
                  <w:sz w:val="28"/>
                </w:rPr>
                <w:t>1年＜开采时间</w:t>
              </w:r>
            </w:ins>
          </w:p>
        </w:tc>
      </w:tr>
      <w:tr w:rsidR="00381FE5" w:rsidRPr="00475627" w:rsidTr="003952B6">
        <w:trPr>
          <w:trHeight w:val="1134"/>
          <w:ins w:id="681" w:author="刘洁" w:date="2020-06-05T10:33:00Z"/>
        </w:trPr>
        <w:tc>
          <w:tcPr>
            <w:tcW w:w="2518" w:type="dxa"/>
            <w:shd w:val="clear" w:color="auto" w:fill="auto"/>
            <w:vAlign w:val="center"/>
          </w:tcPr>
          <w:p w:rsidR="00381FE5" w:rsidRPr="00475627" w:rsidRDefault="00381FE5" w:rsidP="003952B6">
            <w:pPr>
              <w:widowControl/>
              <w:jc w:val="center"/>
              <w:rPr>
                <w:ins w:id="682" w:author="刘洁" w:date="2020-06-05T10:33:00Z"/>
                <w:rFonts w:ascii="仿宋_GB2312" w:eastAsia="仿宋_GB2312" w:hAnsi="宋体" w:cs="宋体"/>
                <w:b/>
                <w:kern w:val="0"/>
                <w:sz w:val="28"/>
                <w:szCs w:val="28"/>
              </w:rPr>
            </w:pPr>
            <w:ins w:id="683" w:author="刘洁" w:date="2020-06-05T10:33:00Z">
              <w:r w:rsidRPr="00475627">
                <w:rPr>
                  <w:rFonts w:ascii="仿宋_GB2312" w:eastAsia="仿宋_GB2312" w:hAnsi="宋体" w:cs="宋体" w:hint="eastAsia"/>
                  <w:b/>
                  <w:kern w:val="0"/>
                  <w:sz w:val="28"/>
                  <w:szCs w:val="28"/>
                </w:rPr>
                <w:t>罚款额（万元）</w:t>
              </w:r>
            </w:ins>
          </w:p>
        </w:tc>
        <w:tc>
          <w:tcPr>
            <w:tcW w:w="5670" w:type="dxa"/>
            <w:shd w:val="clear" w:color="auto" w:fill="auto"/>
            <w:vAlign w:val="center"/>
          </w:tcPr>
          <w:p w:rsidR="00381FE5" w:rsidRPr="00475627" w:rsidRDefault="00381FE5" w:rsidP="003952B6">
            <w:pPr>
              <w:jc w:val="center"/>
              <w:rPr>
                <w:ins w:id="684" w:author="刘洁" w:date="2020-06-05T10:33:00Z"/>
                <w:rFonts w:ascii="仿宋_GB2312" w:eastAsia="仿宋_GB2312" w:hAnsi="宋体" w:cs="宋体"/>
                <w:kern w:val="0"/>
                <w:sz w:val="24"/>
              </w:rPr>
            </w:pPr>
            <w:ins w:id="685" w:author="刘洁" w:date="2020-06-05T10:33:00Z">
              <w:r w:rsidRPr="00475627">
                <w:rPr>
                  <w:rFonts w:ascii="仿宋_GB2312" w:eastAsia="仿宋_GB2312" w:hint="eastAsia"/>
                  <w:sz w:val="28"/>
                  <w:szCs w:val="32"/>
                </w:rPr>
                <w:t>6≤罚款额≤8</w:t>
              </w:r>
            </w:ins>
          </w:p>
        </w:tc>
        <w:tc>
          <w:tcPr>
            <w:tcW w:w="6030" w:type="dxa"/>
            <w:shd w:val="clear" w:color="auto" w:fill="auto"/>
            <w:vAlign w:val="center"/>
          </w:tcPr>
          <w:p w:rsidR="00381FE5" w:rsidRPr="00475627" w:rsidRDefault="00381FE5" w:rsidP="003952B6">
            <w:pPr>
              <w:jc w:val="center"/>
              <w:rPr>
                <w:ins w:id="686" w:author="刘洁" w:date="2020-06-05T10:33:00Z"/>
                <w:rFonts w:ascii="仿宋_GB2312" w:eastAsia="仿宋_GB2312" w:hAnsi="宋体" w:cs="宋体"/>
                <w:kern w:val="0"/>
                <w:sz w:val="24"/>
              </w:rPr>
            </w:pPr>
            <w:ins w:id="687" w:author="刘洁" w:date="2020-06-05T10:33:00Z">
              <w:r w:rsidRPr="00475627">
                <w:rPr>
                  <w:rFonts w:ascii="仿宋_GB2312" w:eastAsia="仿宋_GB2312" w:hint="eastAsia"/>
                  <w:sz w:val="28"/>
                  <w:szCs w:val="32"/>
                </w:rPr>
                <w:t>8＜罚款额≤10</w:t>
              </w:r>
            </w:ins>
          </w:p>
        </w:tc>
      </w:tr>
    </w:tbl>
    <w:p w:rsidR="00381FE5" w:rsidRPr="00475627" w:rsidRDefault="00381FE5" w:rsidP="00381FE5">
      <w:pPr>
        <w:jc w:val="center"/>
        <w:rPr>
          <w:ins w:id="688" w:author="刘洁" w:date="2020-06-05T10:33:00Z"/>
          <w:rFonts w:ascii="方正小标宋简体" w:eastAsia="方正小标宋简体"/>
          <w:sz w:val="32"/>
        </w:rPr>
      </w:pPr>
    </w:p>
    <w:p w:rsidR="00381FE5" w:rsidRPr="00475627" w:rsidRDefault="00381FE5" w:rsidP="00381FE5">
      <w:pPr>
        <w:jc w:val="center"/>
        <w:rPr>
          <w:ins w:id="689" w:author="刘洁" w:date="2020-06-05T10:33:00Z"/>
          <w:rFonts w:ascii="方正小标宋简体" w:eastAsia="方正小标宋简体"/>
          <w:sz w:val="32"/>
        </w:rPr>
      </w:pPr>
    </w:p>
    <w:p w:rsidR="00381FE5" w:rsidRPr="00475627" w:rsidRDefault="00381FE5" w:rsidP="00381FE5">
      <w:pPr>
        <w:jc w:val="center"/>
        <w:rPr>
          <w:ins w:id="690" w:author="刘洁" w:date="2020-06-05T10:33:00Z"/>
          <w:rFonts w:ascii="方正小标宋简体" w:eastAsia="方正小标宋简体"/>
          <w:sz w:val="32"/>
        </w:rPr>
      </w:pPr>
    </w:p>
    <w:p w:rsidR="00381FE5" w:rsidRPr="00475627" w:rsidRDefault="00381FE5" w:rsidP="00381FE5">
      <w:pPr>
        <w:jc w:val="center"/>
        <w:rPr>
          <w:ins w:id="691" w:author="刘洁" w:date="2020-06-05T10:33:00Z"/>
          <w:rFonts w:ascii="方正小标宋简体" w:eastAsia="方正小标宋简体"/>
          <w:sz w:val="32"/>
        </w:rPr>
      </w:pPr>
    </w:p>
    <w:p w:rsidR="00381FE5" w:rsidRPr="00475627" w:rsidRDefault="00381FE5" w:rsidP="00381FE5">
      <w:pPr>
        <w:jc w:val="center"/>
        <w:rPr>
          <w:ins w:id="692" w:author="刘洁" w:date="2020-06-05T10:33:00Z"/>
          <w:rFonts w:ascii="方正小标宋简体" w:eastAsia="方正小标宋简体"/>
          <w:sz w:val="32"/>
        </w:rPr>
      </w:pPr>
      <w:ins w:id="693" w:author="刘洁" w:date="2020-06-05T10:33:00Z">
        <w:r w:rsidRPr="00475627">
          <w:rPr>
            <w:rFonts w:ascii="方正小标宋简体" w:eastAsia="方正小标宋简体" w:hint="eastAsia"/>
            <w:sz w:val="32"/>
          </w:rPr>
          <w:lastRenderedPageBreak/>
          <w:t>第二部分  排水常用违法行为行政处罚裁量基准表</w:t>
        </w:r>
      </w:ins>
    </w:p>
    <w:p w:rsidR="00381FE5" w:rsidRPr="00475627" w:rsidRDefault="00381FE5" w:rsidP="00381FE5">
      <w:pPr>
        <w:jc w:val="center"/>
        <w:rPr>
          <w:ins w:id="694" w:author="刘洁" w:date="2020-06-05T10:33:00Z"/>
          <w:rFonts w:ascii="仿宋_GB2312" w:eastAsia="仿宋_GB2312"/>
          <w:sz w:val="32"/>
        </w:rPr>
      </w:pPr>
      <w:ins w:id="695" w:author="刘洁" w:date="2020-06-05T10:33:00Z">
        <w:r w:rsidRPr="00475627">
          <w:rPr>
            <w:rFonts w:ascii="仿宋_GB2312" w:eastAsia="仿宋_GB2312" w:hint="eastAsia"/>
            <w:sz w:val="32"/>
          </w:rPr>
          <w:t>1、餐饮服务排水户未设置或者不正常使用隔油设施</w:t>
        </w:r>
      </w:ins>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188"/>
        <w:gridCol w:w="4811"/>
      </w:tblGrid>
      <w:tr w:rsidR="00381FE5" w:rsidRPr="00475627" w:rsidTr="003952B6">
        <w:trPr>
          <w:cantSplit/>
          <w:trHeight w:val="530"/>
          <w:ins w:id="696" w:author="刘洁" w:date="2020-06-05T10:33:00Z"/>
        </w:trPr>
        <w:tc>
          <w:tcPr>
            <w:tcW w:w="4253" w:type="dxa"/>
            <w:shd w:val="clear" w:color="auto" w:fill="auto"/>
            <w:vAlign w:val="center"/>
          </w:tcPr>
          <w:p w:rsidR="00381FE5" w:rsidRPr="00475627" w:rsidRDefault="00381FE5" w:rsidP="003952B6">
            <w:pPr>
              <w:jc w:val="center"/>
              <w:rPr>
                <w:ins w:id="697" w:author="刘洁" w:date="2020-06-05T10:33:00Z"/>
                <w:rFonts w:ascii="仿宋_GB2312" w:eastAsia="仿宋_GB2312" w:hAnsi="宋体"/>
                <w:b/>
                <w:sz w:val="28"/>
              </w:rPr>
            </w:pPr>
            <w:ins w:id="698" w:author="刘洁" w:date="2020-06-05T10:33:00Z">
              <w:r w:rsidRPr="00475627">
                <w:rPr>
                  <w:rFonts w:ascii="仿宋_GB2312" w:eastAsia="仿宋_GB2312" w:hAnsi="宋体" w:hint="eastAsia"/>
                  <w:b/>
                  <w:sz w:val="28"/>
                </w:rPr>
                <w:t>违法行为</w:t>
              </w:r>
            </w:ins>
          </w:p>
        </w:tc>
        <w:tc>
          <w:tcPr>
            <w:tcW w:w="5188" w:type="dxa"/>
            <w:shd w:val="clear" w:color="auto" w:fill="auto"/>
            <w:vAlign w:val="center"/>
          </w:tcPr>
          <w:p w:rsidR="00381FE5" w:rsidRPr="00475627" w:rsidRDefault="00381FE5" w:rsidP="003952B6">
            <w:pPr>
              <w:jc w:val="center"/>
              <w:rPr>
                <w:ins w:id="699" w:author="刘洁" w:date="2020-06-05T10:33:00Z"/>
                <w:rFonts w:ascii="仿宋_GB2312" w:eastAsia="仿宋_GB2312" w:hAnsi="宋体"/>
                <w:b/>
                <w:sz w:val="28"/>
              </w:rPr>
            </w:pPr>
            <w:ins w:id="700" w:author="刘洁" w:date="2020-06-05T10:33:00Z">
              <w:r w:rsidRPr="00475627">
                <w:rPr>
                  <w:rFonts w:ascii="仿宋_GB2312" w:eastAsia="仿宋_GB2312" w:hAnsi="宋体" w:hint="eastAsia"/>
                  <w:b/>
                  <w:sz w:val="28"/>
                </w:rPr>
                <w:t>违反条款</w:t>
              </w:r>
            </w:ins>
          </w:p>
        </w:tc>
        <w:tc>
          <w:tcPr>
            <w:tcW w:w="4811" w:type="dxa"/>
            <w:shd w:val="clear" w:color="auto" w:fill="auto"/>
            <w:vAlign w:val="center"/>
          </w:tcPr>
          <w:p w:rsidR="00381FE5" w:rsidRPr="00475627" w:rsidRDefault="00381FE5" w:rsidP="003952B6">
            <w:pPr>
              <w:jc w:val="center"/>
              <w:rPr>
                <w:ins w:id="701" w:author="刘洁" w:date="2020-06-05T10:33:00Z"/>
                <w:rFonts w:ascii="仿宋_GB2312" w:eastAsia="仿宋_GB2312" w:hAnsi="宋体"/>
                <w:b/>
                <w:sz w:val="28"/>
              </w:rPr>
            </w:pPr>
            <w:ins w:id="702" w:author="刘洁" w:date="2020-06-05T10:33:00Z">
              <w:r w:rsidRPr="00475627">
                <w:rPr>
                  <w:rFonts w:ascii="仿宋_GB2312" w:eastAsia="仿宋_GB2312" w:hAnsi="宋体" w:hint="eastAsia"/>
                  <w:b/>
                  <w:sz w:val="28"/>
                </w:rPr>
                <w:t>处罚依据</w:t>
              </w:r>
            </w:ins>
          </w:p>
        </w:tc>
      </w:tr>
      <w:tr w:rsidR="00381FE5" w:rsidRPr="00475627" w:rsidTr="003952B6">
        <w:trPr>
          <w:cantSplit/>
          <w:trHeight w:val="1974"/>
          <w:ins w:id="703" w:author="刘洁" w:date="2020-06-05T10:33:00Z"/>
        </w:trPr>
        <w:tc>
          <w:tcPr>
            <w:tcW w:w="4253" w:type="dxa"/>
            <w:shd w:val="clear" w:color="auto" w:fill="auto"/>
            <w:vAlign w:val="center"/>
          </w:tcPr>
          <w:p w:rsidR="00381FE5" w:rsidRPr="00475627" w:rsidRDefault="00381FE5" w:rsidP="003952B6">
            <w:pPr>
              <w:rPr>
                <w:ins w:id="704" w:author="刘洁" w:date="2020-06-05T10:33:00Z"/>
                <w:rFonts w:ascii="仿宋_GB2312" w:eastAsia="仿宋_GB2312"/>
                <w:sz w:val="24"/>
              </w:rPr>
            </w:pPr>
            <w:ins w:id="705" w:author="刘洁" w:date="2020-06-05T10:33:00Z">
              <w:r w:rsidRPr="00475627">
                <w:rPr>
                  <w:rFonts w:ascii="仿宋_GB2312" w:eastAsia="仿宋_GB2312" w:hint="eastAsia"/>
                  <w:sz w:val="24"/>
                </w:rPr>
                <w:t>餐饮服务排水户未设置隔油设施或者隔油设施不能正常使用</w:t>
              </w:r>
            </w:ins>
          </w:p>
        </w:tc>
        <w:tc>
          <w:tcPr>
            <w:tcW w:w="5188" w:type="dxa"/>
            <w:shd w:val="clear" w:color="auto" w:fill="auto"/>
            <w:vAlign w:val="center"/>
          </w:tcPr>
          <w:p w:rsidR="00381FE5" w:rsidRPr="00475627" w:rsidRDefault="00381FE5" w:rsidP="003952B6">
            <w:pPr>
              <w:rPr>
                <w:ins w:id="706" w:author="刘洁" w:date="2020-06-05T10:33:00Z"/>
                <w:rFonts w:ascii="仿宋_GB2312" w:eastAsia="仿宋_GB2312" w:cs="宋体"/>
                <w:sz w:val="24"/>
              </w:rPr>
            </w:pPr>
            <w:ins w:id="707" w:author="刘洁" w:date="2020-06-05T10:33:00Z">
              <w:r w:rsidRPr="00475627">
                <w:rPr>
                  <w:rFonts w:ascii="仿宋_GB2312" w:eastAsia="仿宋_GB2312" w:hint="eastAsia"/>
                  <w:sz w:val="24"/>
                </w:rPr>
                <w:t>《北京市排水和再生水管理办法》</w:t>
              </w:r>
              <w:r w:rsidRPr="00475627">
                <w:rPr>
                  <w:rFonts w:ascii="仿宋_GB2312" w:eastAsia="仿宋_GB2312" w:hint="eastAsia"/>
                  <w:sz w:val="24"/>
                </w:rPr>
                <w:br/>
                <w:t xml:space="preserve">    第十六条第二款 专用排水管线接入公共排水管网应当符合国家标准规范，并在连接点处预留检查井。接入公共排水管网的餐饮服务排水户应当设置符合标准的隔油设施，并保持设施正常运行。</w:t>
              </w:r>
            </w:ins>
          </w:p>
        </w:tc>
        <w:tc>
          <w:tcPr>
            <w:tcW w:w="4811" w:type="dxa"/>
            <w:shd w:val="clear" w:color="auto" w:fill="auto"/>
            <w:vAlign w:val="center"/>
          </w:tcPr>
          <w:p w:rsidR="00381FE5" w:rsidRPr="00475627" w:rsidRDefault="00381FE5" w:rsidP="003952B6">
            <w:pPr>
              <w:rPr>
                <w:ins w:id="708" w:author="刘洁" w:date="2020-06-05T10:33:00Z"/>
                <w:rFonts w:ascii="仿宋_GB2312" w:eastAsia="仿宋_GB2312" w:cs="宋体"/>
                <w:sz w:val="24"/>
              </w:rPr>
            </w:pPr>
            <w:ins w:id="709" w:author="刘洁" w:date="2020-06-05T10:33:00Z">
              <w:r w:rsidRPr="00475627">
                <w:rPr>
                  <w:rFonts w:ascii="仿宋_GB2312" w:eastAsia="仿宋_GB2312" w:hint="eastAsia"/>
                  <w:sz w:val="24"/>
                </w:rPr>
                <w:t>《北京市排水和再生水管理办法》</w:t>
              </w:r>
              <w:r w:rsidRPr="00475627">
                <w:rPr>
                  <w:rFonts w:ascii="仿宋_GB2312" w:eastAsia="仿宋_GB2312" w:hint="eastAsia"/>
                  <w:sz w:val="24"/>
                </w:rPr>
                <w:br/>
                <w:t xml:space="preserve">    第三十六条 违反本办法第十六条第二款规定，餐饮服务排水户未设置隔油设施或者隔油设施不能正常使用的，责令限期改正；逾期不改正的，处1000元以上5000元以下罚款。</w:t>
              </w:r>
            </w:ins>
          </w:p>
        </w:tc>
      </w:tr>
      <w:tr w:rsidR="00381FE5" w:rsidRPr="00475627" w:rsidTr="003952B6">
        <w:trPr>
          <w:cantSplit/>
          <w:trHeight w:val="826"/>
          <w:ins w:id="710" w:author="刘洁" w:date="2020-06-05T10:33:00Z"/>
        </w:trPr>
        <w:tc>
          <w:tcPr>
            <w:tcW w:w="4253" w:type="dxa"/>
            <w:shd w:val="clear" w:color="auto" w:fill="auto"/>
            <w:vAlign w:val="center"/>
          </w:tcPr>
          <w:p w:rsidR="00381FE5" w:rsidRPr="00475627" w:rsidRDefault="00381FE5" w:rsidP="003952B6">
            <w:pPr>
              <w:jc w:val="center"/>
              <w:rPr>
                <w:ins w:id="711" w:author="刘洁" w:date="2020-06-05T10:33:00Z"/>
                <w:rFonts w:ascii="仿宋_GB2312" w:eastAsia="仿宋_GB2312" w:hAnsi="宋体" w:cs="宋体"/>
                <w:b/>
                <w:bCs/>
                <w:sz w:val="24"/>
              </w:rPr>
            </w:pPr>
            <w:ins w:id="712" w:author="刘洁" w:date="2020-06-05T10:33:00Z">
              <w:r>
                <w:rPr>
                  <w:noProof/>
                </w:rPr>
                <mc:AlternateContent>
                  <mc:Choice Requires="wps">
                    <w:drawing>
                      <wp:anchor distT="0" distB="0" distL="114300" distR="114300" simplePos="0" relativeHeight="251659264" behindDoc="0" locked="0" layoutInCell="1" allowOverlap="1" wp14:anchorId="61EBD13A" wp14:editId="2EC69415">
                        <wp:simplePos x="0" y="0"/>
                        <wp:positionH relativeFrom="column">
                          <wp:posOffset>-45720</wp:posOffset>
                        </wp:positionH>
                        <wp:positionV relativeFrom="paragraph">
                          <wp:posOffset>28575</wp:posOffset>
                        </wp:positionV>
                        <wp:extent cx="2647950" cy="219075"/>
                        <wp:effectExtent l="0" t="0" r="19050"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47950" cy="2190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25pt" to="204.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" strokecolor="windowText">
                        <o:lock v:ext="edit" shapetype="f"/>
                      </v:line>
                    </w:pict>
                  </mc:Fallback>
                </mc:AlternateContent>
              </w:r>
              <w:r>
                <w:rPr>
                  <w:noProof/>
                </w:rPr>
                <mc:AlternateContent>
                  <mc:Choice Requires="wps">
                    <w:drawing>
                      <wp:anchor distT="0" distB="0" distL="114300" distR="114300" simplePos="0" relativeHeight="251660288" behindDoc="0" locked="0" layoutInCell="1" allowOverlap="1" wp14:anchorId="132BC6B1" wp14:editId="11723EB5">
                        <wp:simplePos x="0" y="0"/>
                        <wp:positionH relativeFrom="column">
                          <wp:posOffset>-66675</wp:posOffset>
                        </wp:positionH>
                        <wp:positionV relativeFrom="paragraph">
                          <wp:posOffset>0</wp:posOffset>
                        </wp:positionV>
                        <wp:extent cx="1171575" cy="590550"/>
                        <wp:effectExtent l="0" t="0" r="28575"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71575" cy="590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0" to="87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" strokecolor="windowText">
                        <o:lock v:ext="edit" shapetype="f"/>
                      </v:line>
                    </w:pict>
                  </mc:Fallback>
                </mc:AlternateContent>
              </w:r>
              <w:r w:rsidRPr="00475627">
                <w:rPr>
                  <w:rFonts w:ascii="仿宋_GB2312" w:eastAsia="仿宋_GB2312" w:hAnsi="宋体" w:cs="宋体" w:hint="eastAsia"/>
                  <w:b/>
                  <w:bCs/>
                  <w:sz w:val="28"/>
                </w:rPr>
                <w:t xml:space="preserve">      </w:t>
              </w:r>
              <w:r w:rsidRPr="00475627">
                <w:rPr>
                  <w:rFonts w:ascii="仿宋_GB2312" w:eastAsia="仿宋_GB2312" w:hAnsi="宋体" w:cs="宋体" w:hint="eastAsia"/>
                  <w:b/>
                  <w:bCs/>
                  <w:sz w:val="24"/>
                </w:rPr>
                <w:t xml:space="preserve">               情 节</w:t>
              </w:r>
            </w:ins>
          </w:p>
          <w:p w:rsidR="00381FE5" w:rsidRPr="00475627" w:rsidRDefault="00381FE5" w:rsidP="003952B6">
            <w:pPr>
              <w:ind w:firstLineChars="490" w:firstLine="1181"/>
              <w:rPr>
                <w:ins w:id="713" w:author="刘洁" w:date="2020-06-05T10:33:00Z"/>
                <w:rFonts w:ascii="仿宋_GB2312" w:eastAsia="仿宋_GB2312" w:hAnsi="宋体" w:cs="宋体"/>
                <w:b/>
                <w:bCs/>
                <w:sz w:val="24"/>
              </w:rPr>
            </w:pPr>
            <w:ins w:id="714" w:author="刘洁" w:date="2020-06-05T10:33:00Z">
              <w:r w:rsidRPr="00475627">
                <w:rPr>
                  <w:rFonts w:ascii="仿宋_GB2312" w:eastAsia="仿宋_GB2312" w:hAnsi="宋体" w:cs="宋体" w:hint="eastAsia"/>
                  <w:b/>
                  <w:bCs/>
                  <w:sz w:val="24"/>
                </w:rPr>
                <w:t>罚款额（元）</w:t>
              </w:r>
            </w:ins>
          </w:p>
          <w:p w:rsidR="00381FE5" w:rsidRPr="00475627" w:rsidRDefault="00381FE5" w:rsidP="003952B6">
            <w:pPr>
              <w:ind w:firstLineChars="98" w:firstLine="236"/>
              <w:jc w:val="left"/>
              <w:rPr>
                <w:ins w:id="715" w:author="刘洁" w:date="2020-06-05T10:33:00Z"/>
                <w:rFonts w:ascii="仿宋_GB2312" w:eastAsia="仿宋_GB2312" w:hAnsi="宋体" w:cs="宋体"/>
                <w:b/>
                <w:bCs/>
                <w:sz w:val="28"/>
              </w:rPr>
            </w:pPr>
            <w:ins w:id="716" w:author="刘洁" w:date="2020-06-05T10:33:00Z">
              <w:r w:rsidRPr="00475627">
                <w:rPr>
                  <w:rFonts w:ascii="仿宋_GB2312" w:eastAsia="仿宋_GB2312" w:hAnsi="宋体" w:cs="宋体" w:hint="eastAsia"/>
                  <w:b/>
                  <w:bCs/>
                  <w:sz w:val="24"/>
                </w:rPr>
                <w:t>类 型</w:t>
              </w:r>
            </w:ins>
          </w:p>
        </w:tc>
        <w:tc>
          <w:tcPr>
            <w:tcW w:w="5188" w:type="dxa"/>
            <w:shd w:val="clear" w:color="auto" w:fill="auto"/>
            <w:vAlign w:val="center"/>
          </w:tcPr>
          <w:p w:rsidR="00381FE5" w:rsidRPr="00475627" w:rsidRDefault="00381FE5" w:rsidP="003952B6">
            <w:pPr>
              <w:jc w:val="center"/>
              <w:rPr>
                <w:ins w:id="717" w:author="刘洁" w:date="2020-06-05T10:33:00Z"/>
                <w:rFonts w:ascii="仿宋_GB2312" w:eastAsia="仿宋_GB2312" w:hAnsi="宋体"/>
                <w:b/>
                <w:sz w:val="28"/>
              </w:rPr>
            </w:pPr>
            <w:ins w:id="718" w:author="刘洁" w:date="2020-06-05T10:33:00Z">
              <w:r w:rsidRPr="00475627">
                <w:rPr>
                  <w:rFonts w:ascii="仿宋_GB2312" w:eastAsia="仿宋_GB2312" w:hAnsi="宋体" w:hint="eastAsia"/>
                  <w:b/>
                  <w:sz w:val="28"/>
                </w:rPr>
                <w:t>限期内改正的</w:t>
              </w:r>
            </w:ins>
          </w:p>
        </w:tc>
        <w:tc>
          <w:tcPr>
            <w:tcW w:w="4811" w:type="dxa"/>
            <w:shd w:val="clear" w:color="auto" w:fill="auto"/>
            <w:vAlign w:val="center"/>
          </w:tcPr>
          <w:p w:rsidR="00381FE5" w:rsidRPr="00475627" w:rsidRDefault="00381FE5" w:rsidP="003952B6">
            <w:pPr>
              <w:jc w:val="center"/>
              <w:rPr>
                <w:ins w:id="719" w:author="刘洁" w:date="2020-06-05T10:33:00Z"/>
                <w:rFonts w:ascii="仿宋_GB2312" w:eastAsia="仿宋_GB2312" w:hAnsi="宋体"/>
                <w:b/>
                <w:sz w:val="28"/>
              </w:rPr>
            </w:pPr>
            <w:ins w:id="720" w:author="刘洁" w:date="2020-06-05T10:33:00Z">
              <w:r w:rsidRPr="00475627">
                <w:rPr>
                  <w:rFonts w:ascii="仿宋_GB2312" w:eastAsia="仿宋_GB2312" w:hAnsi="宋体" w:hint="eastAsia"/>
                  <w:b/>
                  <w:sz w:val="28"/>
                </w:rPr>
                <w:t>逾期不改正的</w:t>
              </w:r>
            </w:ins>
          </w:p>
        </w:tc>
      </w:tr>
      <w:tr w:rsidR="00381FE5" w:rsidRPr="00475627" w:rsidTr="003952B6">
        <w:trPr>
          <w:cantSplit/>
          <w:trHeight w:val="725"/>
          <w:ins w:id="721" w:author="刘洁" w:date="2020-06-05T10:33:00Z"/>
        </w:trPr>
        <w:tc>
          <w:tcPr>
            <w:tcW w:w="4253" w:type="dxa"/>
            <w:shd w:val="clear" w:color="auto" w:fill="auto"/>
            <w:vAlign w:val="center"/>
          </w:tcPr>
          <w:p w:rsidR="00381FE5" w:rsidRPr="001B0F89" w:rsidRDefault="00381FE5" w:rsidP="003952B6">
            <w:pPr>
              <w:jc w:val="center"/>
              <w:rPr>
                <w:ins w:id="722" w:author="刘洁" w:date="2020-06-05T10:33:00Z"/>
                <w:rFonts w:ascii="仿宋_GB2312" w:eastAsia="仿宋_GB2312" w:hAnsi="宋体" w:cs="宋体"/>
                <w:b/>
                <w:bCs/>
                <w:sz w:val="28"/>
                <w:rPrChange w:id="723" w:author="刘洁" w:date="2020-06-05T15:30:00Z">
                  <w:rPr>
                    <w:ins w:id="724" w:author="刘洁" w:date="2020-06-05T10:33:00Z"/>
                    <w:rFonts w:ascii="仿宋_GB2312" w:eastAsia="仿宋_GB2312" w:hAnsi="宋体" w:cs="宋体"/>
                    <w:bCs/>
                    <w:sz w:val="28"/>
                  </w:rPr>
                </w:rPrChange>
              </w:rPr>
            </w:pPr>
            <w:ins w:id="725" w:author="刘洁" w:date="2020-06-05T10:33:00Z">
              <w:r w:rsidRPr="001B0F89">
                <w:rPr>
                  <w:rFonts w:ascii="仿宋_GB2312" w:eastAsia="仿宋_GB2312" w:hint="eastAsia"/>
                  <w:b/>
                  <w:bCs/>
                  <w:sz w:val="28"/>
                  <w:rPrChange w:id="726" w:author="刘洁" w:date="2020-06-05T15:30:00Z">
                    <w:rPr>
                      <w:rFonts w:ascii="仿宋_GB2312" w:eastAsia="仿宋_GB2312" w:hint="eastAsia"/>
                      <w:bCs/>
                      <w:sz w:val="28"/>
                    </w:rPr>
                  </w:rPrChange>
                </w:rPr>
                <w:t>营业面积≤50</w:t>
              </w:r>
              <w:r w:rsidRPr="001B0F89">
                <w:rPr>
                  <w:rFonts w:ascii="宋体" w:hAnsi="宋体" w:cs="宋体" w:hint="eastAsia"/>
                  <w:b/>
                  <w:bCs/>
                  <w:sz w:val="28"/>
                  <w:rPrChange w:id="727" w:author="刘洁" w:date="2020-06-05T15:30:00Z">
                    <w:rPr>
                      <w:rFonts w:ascii="宋体" w:hAnsi="宋体" w:cs="宋体" w:hint="eastAsia"/>
                      <w:bCs/>
                      <w:sz w:val="28"/>
                    </w:rPr>
                  </w:rPrChange>
                </w:rPr>
                <w:t>㎡</w:t>
              </w:r>
            </w:ins>
          </w:p>
        </w:tc>
        <w:tc>
          <w:tcPr>
            <w:tcW w:w="5188" w:type="dxa"/>
            <w:shd w:val="clear" w:color="auto" w:fill="auto"/>
            <w:vAlign w:val="center"/>
          </w:tcPr>
          <w:p w:rsidR="00381FE5" w:rsidRPr="00475627" w:rsidRDefault="00381FE5" w:rsidP="003952B6">
            <w:pPr>
              <w:jc w:val="center"/>
              <w:rPr>
                <w:ins w:id="728" w:author="刘洁" w:date="2020-06-05T10:33:00Z"/>
                <w:rFonts w:ascii="仿宋_GB2312" w:eastAsia="仿宋_GB2312" w:hAnsi="宋体" w:cs="宋体"/>
                <w:sz w:val="28"/>
              </w:rPr>
            </w:pPr>
            <w:ins w:id="729" w:author="刘洁" w:date="2020-06-05T10:33:00Z">
              <w:r w:rsidRPr="00475627">
                <w:rPr>
                  <w:rFonts w:ascii="仿宋_GB2312" w:eastAsia="仿宋_GB2312" w:hint="eastAsia"/>
                  <w:sz w:val="28"/>
                </w:rPr>
                <w:t>不予处罚</w:t>
              </w:r>
            </w:ins>
          </w:p>
        </w:tc>
        <w:tc>
          <w:tcPr>
            <w:tcW w:w="4811" w:type="dxa"/>
            <w:shd w:val="clear" w:color="auto" w:fill="auto"/>
            <w:vAlign w:val="center"/>
          </w:tcPr>
          <w:p w:rsidR="00381FE5" w:rsidRPr="00475627" w:rsidRDefault="00381FE5" w:rsidP="003952B6">
            <w:pPr>
              <w:jc w:val="center"/>
              <w:rPr>
                <w:ins w:id="730" w:author="刘洁" w:date="2020-06-05T10:33:00Z"/>
                <w:rFonts w:ascii="仿宋_GB2312" w:eastAsia="仿宋_GB2312" w:hAnsi="宋体"/>
                <w:sz w:val="28"/>
              </w:rPr>
            </w:pPr>
            <w:ins w:id="731" w:author="刘洁" w:date="2020-06-05T10:33:00Z">
              <w:r w:rsidRPr="00475627">
                <w:rPr>
                  <w:rFonts w:ascii="仿宋_GB2312" w:eastAsia="仿宋_GB2312" w:hAnsi="宋体" w:hint="eastAsia"/>
                  <w:sz w:val="28"/>
                </w:rPr>
                <w:t>1000≤罚款额≤2000</w:t>
              </w:r>
            </w:ins>
          </w:p>
        </w:tc>
      </w:tr>
      <w:tr w:rsidR="00381FE5" w:rsidRPr="00475627" w:rsidTr="003952B6">
        <w:trPr>
          <w:cantSplit/>
          <w:trHeight w:val="708"/>
          <w:ins w:id="732" w:author="刘洁" w:date="2020-06-05T10:33:00Z"/>
        </w:trPr>
        <w:tc>
          <w:tcPr>
            <w:tcW w:w="4253" w:type="dxa"/>
            <w:shd w:val="clear" w:color="auto" w:fill="auto"/>
            <w:vAlign w:val="center"/>
          </w:tcPr>
          <w:p w:rsidR="00381FE5" w:rsidRPr="001B0F89" w:rsidRDefault="00381FE5" w:rsidP="003952B6">
            <w:pPr>
              <w:jc w:val="center"/>
              <w:rPr>
                <w:ins w:id="733" w:author="刘洁" w:date="2020-06-05T10:33:00Z"/>
                <w:rFonts w:ascii="仿宋_GB2312" w:eastAsia="仿宋_GB2312" w:hAnsi="宋体"/>
                <w:b/>
                <w:sz w:val="28"/>
                <w:rPrChange w:id="734" w:author="刘洁" w:date="2020-06-05T15:30:00Z">
                  <w:rPr>
                    <w:ins w:id="735" w:author="刘洁" w:date="2020-06-05T10:33:00Z"/>
                    <w:rFonts w:ascii="仿宋_GB2312" w:eastAsia="仿宋_GB2312" w:hAnsi="宋体"/>
                    <w:sz w:val="28"/>
                  </w:rPr>
                </w:rPrChange>
              </w:rPr>
            </w:pPr>
            <w:ins w:id="736" w:author="刘洁" w:date="2020-06-05T10:33:00Z">
              <w:r w:rsidRPr="001B0F89">
                <w:rPr>
                  <w:rFonts w:ascii="仿宋_GB2312" w:eastAsia="仿宋_GB2312"/>
                  <w:b/>
                  <w:bCs/>
                  <w:sz w:val="28"/>
                  <w:rPrChange w:id="737" w:author="刘洁" w:date="2020-06-05T15:30:00Z">
                    <w:rPr>
                      <w:rFonts w:ascii="仿宋_GB2312" w:eastAsia="仿宋_GB2312"/>
                      <w:bCs/>
                      <w:sz w:val="28"/>
                    </w:rPr>
                  </w:rPrChange>
                </w:rPr>
                <w:t>50</w:t>
              </w:r>
              <w:r w:rsidRPr="001B0F89">
                <w:rPr>
                  <w:rFonts w:ascii="宋体" w:hAnsi="宋体" w:cs="宋体" w:hint="eastAsia"/>
                  <w:b/>
                  <w:bCs/>
                  <w:sz w:val="28"/>
                  <w:rPrChange w:id="738" w:author="刘洁" w:date="2020-06-05T15:30:00Z">
                    <w:rPr>
                      <w:rFonts w:ascii="宋体" w:hAnsi="宋体" w:cs="宋体" w:hint="eastAsia"/>
                      <w:bCs/>
                      <w:sz w:val="28"/>
                    </w:rPr>
                  </w:rPrChange>
                </w:rPr>
                <w:t>㎡</w:t>
              </w:r>
              <w:r w:rsidRPr="001B0F89">
                <w:rPr>
                  <w:rFonts w:ascii="仿宋_GB2312" w:eastAsia="仿宋_GB2312" w:hAnsi="仿宋_GB2312" w:cs="仿宋_GB2312" w:hint="eastAsia"/>
                  <w:b/>
                  <w:bCs/>
                  <w:sz w:val="28"/>
                  <w:rPrChange w:id="739" w:author="刘洁" w:date="2020-06-05T15:30:00Z">
                    <w:rPr>
                      <w:rFonts w:ascii="仿宋_GB2312" w:eastAsia="仿宋_GB2312" w:hAnsi="仿宋_GB2312" w:cs="仿宋_GB2312" w:hint="eastAsia"/>
                      <w:bCs/>
                      <w:sz w:val="28"/>
                    </w:rPr>
                  </w:rPrChange>
                </w:rPr>
                <w:t>＜营业面积≤</w:t>
              </w:r>
              <w:r w:rsidRPr="001B0F89">
                <w:rPr>
                  <w:rFonts w:ascii="仿宋_GB2312" w:eastAsia="仿宋_GB2312"/>
                  <w:b/>
                  <w:bCs/>
                  <w:sz w:val="28"/>
                  <w:rPrChange w:id="740" w:author="刘洁" w:date="2020-06-05T15:30:00Z">
                    <w:rPr>
                      <w:rFonts w:ascii="仿宋_GB2312" w:eastAsia="仿宋_GB2312"/>
                      <w:bCs/>
                      <w:sz w:val="28"/>
                    </w:rPr>
                  </w:rPrChange>
                </w:rPr>
                <w:t>100</w:t>
              </w:r>
              <w:r w:rsidRPr="001B0F89">
                <w:rPr>
                  <w:rFonts w:ascii="宋体" w:hAnsi="宋体" w:cs="宋体" w:hint="eastAsia"/>
                  <w:b/>
                  <w:bCs/>
                  <w:sz w:val="28"/>
                  <w:rPrChange w:id="741" w:author="刘洁" w:date="2020-06-05T15:30:00Z">
                    <w:rPr>
                      <w:rFonts w:ascii="宋体" w:hAnsi="宋体" w:cs="宋体" w:hint="eastAsia"/>
                      <w:bCs/>
                      <w:sz w:val="28"/>
                    </w:rPr>
                  </w:rPrChange>
                </w:rPr>
                <w:t>㎡</w:t>
              </w:r>
            </w:ins>
          </w:p>
        </w:tc>
        <w:tc>
          <w:tcPr>
            <w:tcW w:w="5188" w:type="dxa"/>
            <w:shd w:val="clear" w:color="auto" w:fill="auto"/>
            <w:vAlign w:val="center"/>
          </w:tcPr>
          <w:p w:rsidR="00381FE5" w:rsidRPr="00475627" w:rsidRDefault="00381FE5" w:rsidP="003952B6">
            <w:pPr>
              <w:jc w:val="center"/>
              <w:rPr>
                <w:ins w:id="742" w:author="刘洁" w:date="2020-06-05T10:33:00Z"/>
                <w:rFonts w:ascii="仿宋_GB2312" w:eastAsia="仿宋_GB2312" w:hAnsi="宋体"/>
                <w:sz w:val="28"/>
              </w:rPr>
            </w:pPr>
            <w:ins w:id="743" w:author="刘洁" w:date="2020-06-05T10:33:00Z">
              <w:r w:rsidRPr="00475627">
                <w:rPr>
                  <w:rFonts w:ascii="仿宋_GB2312" w:eastAsia="仿宋_GB2312" w:hint="eastAsia"/>
                  <w:sz w:val="28"/>
                </w:rPr>
                <w:t>不予处罚</w:t>
              </w:r>
            </w:ins>
          </w:p>
        </w:tc>
        <w:tc>
          <w:tcPr>
            <w:tcW w:w="4811" w:type="dxa"/>
            <w:shd w:val="clear" w:color="auto" w:fill="auto"/>
            <w:vAlign w:val="center"/>
          </w:tcPr>
          <w:p w:rsidR="00381FE5" w:rsidRPr="00475627" w:rsidRDefault="00381FE5" w:rsidP="003952B6">
            <w:pPr>
              <w:jc w:val="center"/>
              <w:rPr>
                <w:ins w:id="744" w:author="刘洁" w:date="2020-06-05T10:33:00Z"/>
                <w:rFonts w:ascii="仿宋_GB2312" w:eastAsia="仿宋_GB2312" w:hAnsi="宋体"/>
                <w:sz w:val="28"/>
              </w:rPr>
            </w:pPr>
            <w:ins w:id="745" w:author="刘洁" w:date="2020-06-05T10:33:00Z">
              <w:r w:rsidRPr="00475627">
                <w:rPr>
                  <w:rFonts w:ascii="仿宋_GB2312" w:eastAsia="仿宋_GB2312" w:hAnsi="宋体" w:hint="eastAsia"/>
                  <w:sz w:val="28"/>
                </w:rPr>
                <w:t>2000＜罚款额≤3000</w:t>
              </w:r>
            </w:ins>
          </w:p>
        </w:tc>
      </w:tr>
      <w:tr w:rsidR="00381FE5" w:rsidRPr="00475627" w:rsidTr="003952B6">
        <w:trPr>
          <w:cantSplit/>
          <w:trHeight w:val="708"/>
          <w:ins w:id="746" w:author="刘洁" w:date="2020-06-05T10:33:00Z"/>
        </w:trPr>
        <w:tc>
          <w:tcPr>
            <w:tcW w:w="4253" w:type="dxa"/>
            <w:shd w:val="clear" w:color="auto" w:fill="auto"/>
            <w:vAlign w:val="center"/>
          </w:tcPr>
          <w:p w:rsidR="00381FE5" w:rsidRPr="001B0F89" w:rsidRDefault="00381FE5" w:rsidP="003952B6">
            <w:pPr>
              <w:jc w:val="center"/>
              <w:rPr>
                <w:ins w:id="747" w:author="刘洁" w:date="2020-06-05T10:33:00Z"/>
                <w:rFonts w:ascii="仿宋_GB2312" w:eastAsia="仿宋_GB2312"/>
                <w:b/>
                <w:bCs/>
                <w:sz w:val="28"/>
                <w:rPrChange w:id="748" w:author="刘洁" w:date="2020-06-05T15:30:00Z">
                  <w:rPr>
                    <w:ins w:id="749" w:author="刘洁" w:date="2020-06-05T10:33:00Z"/>
                    <w:rFonts w:ascii="仿宋_GB2312" w:eastAsia="仿宋_GB2312"/>
                    <w:bCs/>
                    <w:sz w:val="28"/>
                  </w:rPr>
                </w:rPrChange>
              </w:rPr>
            </w:pPr>
            <w:ins w:id="750" w:author="刘洁" w:date="2020-06-05T10:33:00Z">
              <w:r w:rsidRPr="001B0F89">
                <w:rPr>
                  <w:rFonts w:ascii="仿宋_GB2312" w:eastAsia="仿宋_GB2312"/>
                  <w:b/>
                  <w:bCs/>
                  <w:sz w:val="28"/>
                  <w:rPrChange w:id="751" w:author="刘洁" w:date="2020-06-05T15:30:00Z">
                    <w:rPr>
                      <w:rFonts w:ascii="仿宋_GB2312" w:eastAsia="仿宋_GB2312"/>
                      <w:bCs/>
                      <w:sz w:val="28"/>
                    </w:rPr>
                  </w:rPrChange>
                </w:rPr>
                <w:t>100</w:t>
              </w:r>
              <w:r w:rsidRPr="001B0F89">
                <w:rPr>
                  <w:rFonts w:ascii="宋体" w:hAnsi="宋体" w:cs="宋体" w:hint="eastAsia"/>
                  <w:b/>
                  <w:bCs/>
                  <w:sz w:val="28"/>
                  <w:rPrChange w:id="752" w:author="刘洁" w:date="2020-06-05T15:30:00Z">
                    <w:rPr>
                      <w:rFonts w:ascii="宋体" w:hAnsi="宋体" w:cs="宋体" w:hint="eastAsia"/>
                      <w:bCs/>
                      <w:sz w:val="28"/>
                    </w:rPr>
                  </w:rPrChange>
                </w:rPr>
                <w:t>㎡</w:t>
              </w:r>
              <w:r w:rsidRPr="001B0F89">
                <w:rPr>
                  <w:rFonts w:ascii="仿宋_GB2312" w:eastAsia="仿宋_GB2312" w:hAnsi="仿宋_GB2312" w:cs="仿宋_GB2312" w:hint="eastAsia"/>
                  <w:b/>
                  <w:bCs/>
                  <w:sz w:val="28"/>
                  <w:rPrChange w:id="753" w:author="刘洁" w:date="2020-06-05T15:30:00Z">
                    <w:rPr>
                      <w:rFonts w:ascii="仿宋_GB2312" w:eastAsia="仿宋_GB2312" w:hAnsi="仿宋_GB2312" w:cs="仿宋_GB2312" w:hint="eastAsia"/>
                      <w:bCs/>
                      <w:sz w:val="28"/>
                    </w:rPr>
                  </w:rPrChange>
                </w:rPr>
                <w:t>＜营业面积≤</w:t>
              </w:r>
              <w:r w:rsidRPr="001B0F89">
                <w:rPr>
                  <w:rFonts w:ascii="仿宋_GB2312" w:eastAsia="仿宋_GB2312"/>
                  <w:b/>
                  <w:bCs/>
                  <w:sz w:val="28"/>
                  <w:rPrChange w:id="754" w:author="刘洁" w:date="2020-06-05T15:30:00Z">
                    <w:rPr>
                      <w:rFonts w:ascii="仿宋_GB2312" w:eastAsia="仿宋_GB2312"/>
                      <w:bCs/>
                      <w:sz w:val="28"/>
                    </w:rPr>
                  </w:rPrChange>
                </w:rPr>
                <w:t>200</w:t>
              </w:r>
              <w:r w:rsidRPr="001B0F89">
                <w:rPr>
                  <w:rFonts w:ascii="宋体" w:hAnsi="宋体" w:cs="宋体" w:hint="eastAsia"/>
                  <w:b/>
                  <w:bCs/>
                  <w:sz w:val="28"/>
                  <w:rPrChange w:id="755" w:author="刘洁" w:date="2020-06-05T15:30:00Z">
                    <w:rPr>
                      <w:rFonts w:ascii="宋体" w:hAnsi="宋体" w:cs="宋体" w:hint="eastAsia"/>
                      <w:bCs/>
                      <w:sz w:val="28"/>
                    </w:rPr>
                  </w:rPrChange>
                </w:rPr>
                <w:t>㎡</w:t>
              </w:r>
            </w:ins>
          </w:p>
        </w:tc>
        <w:tc>
          <w:tcPr>
            <w:tcW w:w="5188" w:type="dxa"/>
            <w:shd w:val="clear" w:color="auto" w:fill="auto"/>
            <w:vAlign w:val="center"/>
          </w:tcPr>
          <w:p w:rsidR="00381FE5" w:rsidRPr="00475627" w:rsidRDefault="00381FE5" w:rsidP="003952B6">
            <w:pPr>
              <w:jc w:val="center"/>
              <w:rPr>
                <w:ins w:id="756" w:author="刘洁" w:date="2020-06-05T10:33:00Z"/>
                <w:rFonts w:ascii="仿宋_GB2312" w:eastAsia="仿宋_GB2312"/>
                <w:sz w:val="28"/>
              </w:rPr>
            </w:pPr>
            <w:ins w:id="757" w:author="刘洁" w:date="2020-06-05T10:33:00Z">
              <w:r w:rsidRPr="00475627">
                <w:rPr>
                  <w:rFonts w:ascii="仿宋_GB2312" w:eastAsia="仿宋_GB2312" w:hint="eastAsia"/>
                  <w:sz w:val="28"/>
                </w:rPr>
                <w:t>不予处罚</w:t>
              </w:r>
            </w:ins>
          </w:p>
        </w:tc>
        <w:tc>
          <w:tcPr>
            <w:tcW w:w="4811" w:type="dxa"/>
            <w:shd w:val="clear" w:color="auto" w:fill="auto"/>
            <w:vAlign w:val="center"/>
          </w:tcPr>
          <w:p w:rsidR="00381FE5" w:rsidRPr="00475627" w:rsidRDefault="00381FE5" w:rsidP="003952B6">
            <w:pPr>
              <w:jc w:val="center"/>
              <w:rPr>
                <w:ins w:id="758" w:author="刘洁" w:date="2020-06-05T10:33:00Z"/>
                <w:rFonts w:ascii="仿宋_GB2312" w:eastAsia="仿宋_GB2312" w:hAnsi="宋体"/>
                <w:sz w:val="28"/>
              </w:rPr>
            </w:pPr>
            <w:ins w:id="759" w:author="刘洁" w:date="2020-06-05T10:33:00Z">
              <w:r w:rsidRPr="00475627">
                <w:rPr>
                  <w:rFonts w:ascii="仿宋_GB2312" w:eastAsia="仿宋_GB2312" w:hAnsi="宋体" w:hint="eastAsia"/>
                  <w:sz w:val="28"/>
                </w:rPr>
                <w:t>3000＜罚款额≤4000</w:t>
              </w:r>
            </w:ins>
          </w:p>
        </w:tc>
      </w:tr>
      <w:tr w:rsidR="00381FE5" w:rsidRPr="00475627" w:rsidTr="003952B6">
        <w:trPr>
          <w:trHeight w:val="690"/>
          <w:ins w:id="760" w:author="刘洁" w:date="2020-06-05T10:33:00Z"/>
        </w:trPr>
        <w:tc>
          <w:tcPr>
            <w:tcW w:w="4253" w:type="dxa"/>
            <w:shd w:val="clear" w:color="auto" w:fill="auto"/>
            <w:vAlign w:val="center"/>
          </w:tcPr>
          <w:p w:rsidR="00381FE5" w:rsidRPr="001B0F89" w:rsidRDefault="00381FE5" w:rsidP="003952B6">
            <w:pPr>
              <w:jc w:val="center"/>
              <w:rPr>
                <w:ins w:id="761" w:author="刘洁" w:date="2020-06-05T10:33:00Z"/>
                <w:rFonts w:ascii="仿宋_GB2312" w:eastAsia="仿宋_GB2312" w:hAnsi="宋体" w:cs="宋体"/>
                <w:b/>
                <w:bCs/>
                <w:sz w:val="28"/>
                <w:rPrChange w:id="762" w:author="刘洁" w:date="2020-06-05T15:30:00Z">
                  <w:rPr>
                    <w:ins w:id="763" w:author="刘洁" w:date="2020-06-05T10:33:00Z"/>
                    <w:rFonts w:ascii="仿宋_GB2312" w:eastAsia="仿宋_GB2312" w:hAnsi="宋体" w:cs="宋体"/>
                    <w:bCs/>
                    <w:sz w:val="28"/>
                  </w:rPr>
                </w:rPrChange>
              </w:rPr>
            </w:pPr>
            <w:ins w:id="764" w:author="刘洁" w:date="2020-06-05T10:33:00Z">
              <w:r w:rsidRPr="001B0F89">
                <w:rPr>
                  <w:rFonts w:ascii="仿宋_GB2312" w:eastAsia="仿宋_GB2312"/>
                  <w:b/>
                  <w:bCs/>
                  <w:sz w:val="28"/>
                  <w:rPrChange w:id="765" w:author="刘洁" w:date="2020-06-05T15:30:00Z">
                    <w:rPr>
                      <w:rFonts w:ascii="仿宋_GB2312" w:eastAsia="仿宋_GB2312"/>
                      <w:bCs/>
                      <w:sz w:val="28"/>
                    </w:rPr>
                  </w:rPrChange>
                </w:rPr>
                <w:t>200</w:t>
              </w:r>
              <w:r w:rsidRPr="001B0F89">
                <w:rPr>
                  <w:rFonts w:ascii="宋体" w:hAnsi="宋体" w:cs="宋体" w:hint="eastAsia"/>
                  <w:b/>
                  <w:bCs/>
                  <w:sz w:val="28"/>
                  <w:rPrChange w:id="766" w:author="刘洁" w:date="2020-06-05T15:30:00Z">
                    <w:rPr>
                      <w:rFonts w:ascii="宋体" w:hAnsi="宋体" w:cs="宋体" w:hint="eastAsia"/>
                      <w:bCs/>
                      <w:sz w:val="28"/>
                    </w:rPr>
                  </w:rPrChange>
                </w:rPr>
                <w:t>㎡</w:t>
              </w:r>
              <w:r w:rsidRPr="001B0F89">
                <w:rPr>
                  <w:rFonts w:ascii="仿宋_GB2312" w:eastAsia="仿宋_GB2312" w:hAnsi="仿宋_GB2312" w:cs="仿宋_GB2312" w:hint="eastAsia"/>
                  <w:b/>
                  <w:bCs/>
                  <w:sz w:val="28"/>
                  <w:rPrChange w:id="767" w:author="刘洁" w:date="2020-06-05T15:30:00Z">
                    <w:rPr>
                      <w:rFonts w:ascii="仿宋_GB2312" w:eastAsia="仿宋_GB2312" w:hAnsi="仿宋_GB2312" w:cs="仿宋_GB2312" w:hint="eastAsia"/>
                      <w:bCs/>
                      <w:sz w:val="28"/>
                    </w:rPr>
                  </w:rPrChange>
                </w:rPr>
                <w:t>＜营业面积</w:t>
              </w:r>
            </w:ins>
          </w:p>
        </w:tc>
        <w:tc>
          <w:tcPr>
            <w:tcW w:w="5188" w:type="dxa"/>
            <w:shd w:val="clear" w:color="auto" w:fill="auto"/>
            <w:vAlign w:val="center"/>
          </w:tcPr>
          <w:p w:rsidR="00381FE5" w:rsidRPr="00475627" w:rsidRDefault="00381FE5" w:rsidP="003952B6">
            <w:pPr>
              <w:jc w:val="center"/>
              <w:rPr>
                <w:ins w:id="768" w:author="刘洁" w:date="2020-06-05T10:33:00Z"/>
                <w:rFonts w:ascii="仿宋_GB2312" w:eastAsia="仿宋_GB2312" w:hAnsi="宋体"/>
                <w:sz w:val="28"/>
              </w:rPr>
            </w:pPr>
            <w:ins w:id="769" w:author="刘洁" w:date="2020-06-05T10:33:00Z">
              <w:r w:rsidRPr="00475627">
                <w:rPr>
                  <w:rFonts w:ascii="仿宋_GB2312" w:eastAsia="仿宋_GB2312" w:hint="eastAsia"/>
                  <w:sz w:val="28"/>
                </w:rPr>
                <w:t>不予处罚</w:t>
              </w:r>
            </w:ins>
          </w:p>
        </w:tc>
        <w:tc>
          <w:tcPr>
            <w:tcW w:w="4811" w:type="dxa"/>
            <w:shd w:val="clear" w:color="auto" w:fill="auto"/>
            <w:vAlign w:val="center"/>
          </w:tcPr>
          <w:p w:rsidR="00381FE5" w:rsidRPr="00475627" w:rsidRDefault="00381FE5" w:rsidP="003952B6">
            <w:pPr>
              <w:jc w:val="center"/>
              <w:rPr>
                <w:ins w:id="770" w:author="刘洁" w:date="2020-06-05T10:33:00Z"/>
                <w:rFonts w:ascii="仿宋_GB2312" w:eastAsia="仿宋_GB2312" w:hAnsi="宋体"/>
                <w:sz w:val="28"/>
              </w:rPr>
            </w:pPr>
            <w:ins w:id="771" w:author="刘洁" w:date="2020-06-05T10:33:00Z">
              <w:r w:rsidRPr="00475627">
                <w:rPr>
                  <w:rFonts w:ascii="仿宋_GB2312" w:eastAsia="仿宋_GB2312" w:hAnsi="宋体" w:hint="eastAsia"/>
                  <w:sz w:val="28"/>
                </w:rPr>
                <w:t>4000＜罚款额≤5000</w:t>
              </w:r>
            </w:ins>
          </w:p>
        </w:tc>
      </w:tr>
    </w:tbl>
    <w:p w:rsidR="00381FE5" w:rsidRPr="00475627" w:rsidRDefault="00381FE5" w:rsidP="00381FE5">
      <w:pPr>
        <w:jc w:val="center"/>
        <w:rPr>
          <w:ins w:id="772" w:author="刘洁" w:date="2020-06-05T10:33:00Z"/>
          <w:rFonts w:ascii="仿宋_GB2312" w:eastAsia="仿宋_GB2312"/>
          <w:sz w:val="32"/>
        </w:rPr>
      </w:pPr>
    </w:p>
    <w:p w:rsidR="00381FE5" w:rsidRPr="00475627" w:rsidRDefault="00381FE5" w:rsidP="00381FE5">
      <w:pPr>
        <w:jc w:val="center"/>
        <w:rPr>
          <w:ins w:id="773" w:author="刘洁" w:date="2020-06-05T10:33:00Z"/>
          <w:rFonts w:ascii="仿宋_GB2312" w:eastAsia="仿宋_GB2312"/>
          <w:sz w:val="32"/>
        </w:rPr>
      </w:pPr>
    </w:p>
    <w:p w:rsidR="00381FE5" w:rsidRPr="00475627" w:rsidRDefault="00381FE5" w:rsidP="00381FE5">
      <w:pPr>
        <w:jc w:val="center"/>
        <w:rPr>
          <w:ins w:id="774" w:author="刘洁" w:date="2020-06-05T10:33:00Z"/>
          <w:rFonts w:ascii="仿宋_GB2312" w:eastAsia="仿宋_GB2312"/>
          <w:sz w:val="32"/>
        </w:rPr>
      </w:pPr>
      <w:ins w:id="775" w:author="刘洁" w:date="2020-06-05T10:33:00Z">
        <w:r w:rsidRPr="00475627">
          <w:rPr>
            <w:rFonts w:ascii="仿宋_GB2312" w:eastAsia="仿宋_GB2312" w:hint="eastAsia"/>
            <w:sz w:val="32"/>
          </w:rPr>
          <w:lastRenderedPageBreak/>
          <w:t>2、未履行日常巡查、维修和养护责任，保障设施安全运行</w:t>
        </w:r>
      </w:ins>
    </w:p>
    <w:tbl>
      <w:tblPr>
        <w:tblW w:w="14317" w:type="dxa"/>
        <w:tblInd w:w="-34" w:type="dxa"/>
        <w:tblLook w:val="04A0" w:firstRow="1" w:lastRow="0" w:firstColumn="1" w:lastColumn="0" w:noHBand="0" w:noVBand="1"/>
      </w:tblPr>
      <w:tblGrid>
        <w:gridCol w:w="2836"/>
        <w:gridCol w:w="4536"/>
        <w:gridCol w:w="6945"/>
      </w:tblGrid>
      <w:tr w:rsidR="00381FE5" w:rsidRPr="00475627" w:rsidTr="003952B6">
        <w:trPr>
          <w:trHeight w:val="526"/>
          <w:ins w:id="776" w:author="刘洁" w:date="2020-06-05T10:33:00Z"/>
        </w:trPr>
        <w:tc>
          <w:tcPr>
            <w:tcW w:w="283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777" w:author="刘洁" w:date="2020-06-05T10:33:00Z"/>
                <w:rFonts w:ascii="仿宋_GB2312" w:eastAsia="仿宋_GB2312" w:hAnsi="宋体" w:cs="宋体"/>
                <w:b/>
                <w:bCs/>
                <w:kern w:val="0"/>
                <w:sz w:val="28"/>
              </w:rPr>
            </w:pPr>
            <w:ins w:id="778" w:author="刘洁" w:date="2020-06-05T10:33:00Z">
              <w:r w:rsidRPr="00475627">
                <w:rPr>
                  <w:rFonts w:ascii="仿宋_GB2312" w:eastAsia="仿宋_GB2312" w:hAnsi="宋体" w:cs="宋体" w:hint="eastAsia"/>
                  <w:b/>
                  <w:bCs/>
                  <w:kern w:val="0"/>
                  <w:sz w:val="28"/>
                </w:rPr>
                <w:t>违法行为</w:t>
              </w:r>
            </w:ins>
          </w:p>
        </w:tc>
        <w:tc>
          <w:tcPr>
            <w:tcW w:w="4536" w:type="dxa"/>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779" w:author="刘洁" w:date="2020-06-05T10:33:00Z"/>
                <w:rFonts w:ascii="仿宋_GB2312" w:eastAsia="仿宋_GB2312" w:hAnsi="宋体" w:cs="宋体"/>
                <w:b/>
                <w:bCs/>
                <w:kern w:val="0"/>
                <w:sz w:val="28"/>
              </w:rPr>
            </w:pPr>
            <w:ins w:id="780" w:author="刘洁" w:date="2020-06-05T10:33:00Z">
              <w:r w:rsidRPr="00475627">
                <w:rPr>
                  <w:rFonts w:ascii="仿宋_GB2312" w:eastAsia="仿宋_GB2312" w:hAnsi="宋体" w:cs="宋体" w:hint="eastAsia"/>
                  <w:b/>
                  <w:bCs/>
                  <w:kern w:val="0"/>
                  <w:sz w:val="28"/>
                </w:rPr>
                <w:t>违反条款</w:t>
              </w:r>
            </w:ins>
          </w:p>
        </w:tc>
        <w:tc>
          <w:tcPr>
            <w:tcW w:w="6945" w:type="dxa"/>
            <w:tcBorders>
              <w:top w:val="single" w:sz="4" w:space="0" w:color="auto"/>
              <w:left w:val="nil"/>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781" w:author="刘洁" w:date="2020-06-05T10:33:00Z"/>
                <w:rFonts w:ascii="仿宋_GB2312" w:eastAsia="仿宋_GB2312" w:hAnsi="宋体" w:cs="宋体"/>
                <w:b/>
                <w:bCs/>
                <w:kern w:val="0"/>
                <w:sz w:val="28"/>
              </w:rPr>
            </w:pPr>
            <w:ins w:id="782"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5686"/>
          <w:ins w:id="783" w:author="刘洁" w:date="2020-06-05T10:33:00Z"/>
        </w:trPr>
        <w:tc>
          <w:tcPr>
            <w:tcW w:w="283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81FE5" w:rsidRPr="00475627" w:rsidRDefault="00381FE5" w:rsidP="003952B6">
            <w:pPr>
              <w:rPr>
                <w:ins w:id="784" w:author="刘洁" w:date="2020-06-05T10:33:00Z"/>
                <w:rFonts w:ascii="仿宋_GB2312" w:eastAsia="仿宋_GB2312" w:hAnsi="宋体" w:cs="宋体"/>
                <w:sz w:val="24"/>
              </w:rPr>
            </w:pPr>
            <w:ins w:id="785" w:author="刘洁" w:date="2020-06-05T10:33:00Z">
              <w:r w:rsidRPr="00475627">
                <w:rPr>
                  <w:rFonts w:ascii="仿宋_GB2312" w:eastAsia="仿宋_GB2312" w:hint="eastAsia"/>
                  <w:sz w:val="24"/>
                </w:rPr>
                <w:t>城镇排水与污水处理设施、再生水设施维护运营单位未按照有关规定履行日常巡查、维修和养护责任，保障设施安全运行</w:t>
              </w:r>
            </w:ins>
          </w:p>
        </w:tc>
        <w:tc>
          <w:tcPr>
            <w:tcW w:w="4536" w:type="dxa"/>
            <w:tcBorders>
              <w:top w:val="single" w:sz="4" w:space="0" w:color="auto"/>
              <w:left w:val="nil"/>
              <w:bottom w:val="single" w:sz="4" w:space="0" w:color="auto"/>
              <w:right w:val="single" w:sz="4" w:space="0" w:color="000000"/>
            </w:tcBorders>
            <w:shd w:val="clear" w:color="auto" w:fill="auto"/>
            <w:vAlign w:val="center"/>
            <w:hideMark/>
          </w:tcPr>
          <w:p w:rsidR="00381FE5" w:rsidRPr="00475627" w:rsidRDefault="00381FE5" w:rsidP="003952B6">
            <w:pPr>
              <w:rPr>
                <w:ins w:id="786" w:author="刘洁" w:date="2020-06-05T10:33:00Z"/>
                <w:rFonts w:ascii="仿宋_GB2312" w:eastAsia="仿宋_GB2312" w:hAnsi="宋体" w:cs="宋体"/>
                <w:sz w:val="24"/>
              </w:rPr>
            </w:pPr>
            <w:ins w:id="787"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第三十八条第一款 城镇排水与污水处理设施维护运营单位应当建立健全安全生产管理制度，加强对窨井盖等城镇排水与污水处理设施的日常巡查、维修和养护，保障设施安全运行。</w:t>
              </w:r>
              <w:r w:rsidRPr="00475627">
                <w:rPr>
                  <w:rFonts w:ascii="仿宋_GB2312" w:eastAsia="仿宋_GB2312" w:hint="eastAsia"/>
                  <w:sz w:val="24"/>
                </w:rPr>
                <w:br/>
                <w:t>《北京市排水和再生水管理办法》</w:t>
              </w:r>
              <w:r w:rsidRPr="00475627">
                <w:rPr>
                  <w:rFonts w:ascii="仿宋_GB2312" w:eastAsia="仿宋_GB2312" w:hint="eastAsia"/>
                  <w:sz w:val="24"/>
                </w:rPr>
                <w:br/>
                <w:t xml:space="preserve">   第十三条第（二）项 排水和再生水设施运营单位应当具备必要的人员、技术和设备条件，并履行以下职责：（二）制定年度养护计划，并按照计划对设施进行巡查、养护、维护；</w:t>
              </w:r>
            </w:ins>
          </w:p>
        </w:tc>
        <w:tc>
          <w:tcPr>
            <w:tcW w:w="6945" w:type="dxa"/>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rPr>
                <w:ins w:id="788" w:author="刘洁" w:date="2020-06-05T10:33:00Z"/>
                <w:rFonts w:ascii="仿宋_GB2312" w:eastAsia="仿宋_GB2312" w:hAnsi="宋体" w:cs="宋体"/>
                <w:sz w:val="24"/>
              </w:rPr>
            </w:pPr>
            <w:ins w:id="789"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第五十五条第（一）项 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一）未按照国家有关规定履行日常巡查、维修和养护责任，保障设施安全运行的；</w:t>
              </w:r>
              <w:r w:rsidRPr="00475627">
                <w:rPr>
                  <w:rFonts w:ascii="仿宋_GB2312" w:eastAsia="仿宋_GB2312" w:hint="eastAsia"/>
                  <w:sz w:val="24"/>
                </w:rPr>
                <w:br/>
                <w:t>《北京市排水和再生水管理办法》</w:t>
              </w:r>
              <w:r w:rsidRPr="00475627">
                <w:rPr>
                  <w:rFonts w:ascii="仿宋_GB2312" w:eastAsia="仿宋_GB2312" w:hint="eastAsia"/>
                  <w:sz w:val="24"/>
                </w:rPr>
                <w:br/>
                <w:t xml:space="preserve">    第三十七条第（一）项 排水和再生水设施运营单位违反本办法规定，有下列行为之一的，给予警告，责令限期改正，并可处1万元以上3万元以下罚款：（一）未履行巡查、养护和维护职责的；</w:t>
              </w:r>
            </w:ins>
          </w:p>
        </w:tc>
      </w:tr>
    </w:tbl>
    <w:p w:rsidR="00381FE5" w:rsidRPr="00475627" w:rsidRDefault="00381FE5" w:rsidP="00381FE5">
      <w:pPr>
        <w:jc w:val="left"/>
        <w:rPr>
          <w:ins w:id="790" w:author="刘洁" w:date="2020-06-05T10:33:00Z"/>
          <w:rFonts w:ascii="仿宋_GB2312" w:eastAsia="仿宋_GB2312"/>
          <w:sz w:val="28"/>
          <w:szCs w:val="28"/>
        </w:rPr>
      </w:pPr>
      <w:ins w:id="791" w:author="刘洁" w:date="2020-06-05T10:33:00Z">
        <w:r w:rsidRPr="00475627">
          <w:rPr>
            <w:rFonts w:hint="eastAsia"/>
            <w:sz w:val="28"/>
          </w:rPr>
          <w:t xml:space="preserve">  </w:t>
        </w:r>
        <w:r w:rsidRPr="00475627">
          <w:rPr>
            <w:rFonts w:ascii="仿宋_GB2312" w:eastAsia="仿宋_GB2312" w:hint="eastAsia"/>
            <w:sz w:val="28"/>
            <w:szCs w:val="28"/>
          </w:rPr>
          <w:t xml:space="preserve"> </w:t>
        </w:r>
      </w:ins>
    </w:p>
    <w:p w:rsidR="00381FE5" w:rsidRPr="00475627" w:rsidRDefault="00381FE5" w:rsidP="00381FE5">
      <w:pPr>
        <w:jc w:val="left"/>
        <w:rPr>
          <w:ins w:id="792" w:author="刘洁" w:date="2020-06-05T10:33:00Z"/>
          <w:rFonts w:ascii="仿宋_GB2312" w:eastAsia="仿宋_GB2312"/>
          <w:sz w:val="28"/>
          <w:szCs w:val="28"/>
        </w:rPr>
      </w:pPr>
    </w:p>
    <w:p w:rsidR="00381FE5" w:rsidRPr="00475627" w:rsidRDefault="00381FE5" w:rsidP="00381FE5">
      <w:pPr>
        <w:jc w:val="left"/>
        <w:rPr>
          <w:ins w:id="793" w:author="刘洁" w:date="2020-06-05T10:33:00Z"/>
          <w:rFonts w:ascii="仿宋_GB2312" w:eastAsia="仿宋_GB2312"/>
          <w:sz w:val="28"/>
          <w:szCs w:val="28"/>
        </w:rPr>
      </w:pPr>
    </w:p>
    <w:p w:rsidR="00381FE5" w:rsidRPr="00475627" w:rsidRDefault="00381FE5" w:rsidP="00381FE5">
      <w:pPr>
        <w:jc w:val="left"/>
        <w:rPr>
          <w:ins w:id="794" w:author="刘洁" w:date="2020-06-05T10:33:00Z"/>
          <w:rFonts w:ascii="仿宋_GB2312" w:eastAsia="仿宋_GB2312"/>
          <w:sz w:val="28"/>
          <w:szCs w:val="28"/>
        </w:rPr>
      </w:pPr>
      <w:ins w:id="795" w:author="刘洁" w:date="2020-06-05T10:33:00Z">
        <w:r w:rsidRPr="00475627">
          <w:rPr>
            <w:rFonts w:ascii="仿宋_GB2312" w:eastAsia="仿宋_GB2312" w:hint="eastAsia"/>
            <w:sz w:val="28"/>
            <w:szCs w:val="28"/>
          </w:rPr>
          <w:lastRenderedPageBreak/>
          <w:t>依据《城镇排水与污水处理条例》处罚：</w:t>
        </w:r>
      </w:ins>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544"/>
        <w:gridCol w:w="3685"/>
        <w:gridCol w:w="3904"/>
      </w:tblGrid>
      <w:tr w:rsidR="00381FE5" w:rsidRPr="00475627" w:rsidTr="003952B6">
        <w:trPr>
          <w:cantSplit/>
          <w:trHeight w:hRule="exact" w:val="1516"/>
          <w:ins w:id="796" w:author="刘洁" w:date="2020-06-05T10:33:00Z"/>
        </w:trPr>
        <w:tc>
          <w:tcPr>
            <w:tcW w:w="3119" w:type="dxa"/>
            <w:shd w:val="clear" w:color="auto" w:fill="auto"/>
            <w:vAlign w:val="center"/>
          </w:tcPr>
          <w:p w:rsidR="00381FE5" w:rsidRPr="00475627" w:rsidRDefault="00381FE5" w:rsidP="003952B6">
            <w:pPr>
              <w:jc w:val="center"/>
              <w:rPr>
                <w:ins w:id="797" w:author="刘洁" w:date="2020-06-05T10:33:00Z"/>
                <w:rFonts w:ascii="仿宋_GB2312" w:eastAsia="仿宋_GB2312" w:hAnsi="宋体" w:cs="宋体"/>
                <w:b/>
                <w:bCs/>
                <w:sz w:val="28"/>
              </w:rPr>
            </w:pPr>
            <w:ins w:id="798" w:author="刘洁" w:date="2020-06-05T10:33:00Z">
              <w:r w:rsidRPr="00475627">
                <w:rPr>
                  <w:rFonts w:ascii="仿宋_GB2312" w:eastAsia="仿宋_GB2312" w:hAnsi="宋体" w:cs="宋体" w:hint="eastAsia"/>
                  <w:b/>
                  <w:bCs/>
                  <w:sz w:val="28"/>
                </w:rPr>
                <w:t>情 节</w:t>
              </w:r>
            </w:ins>
          </w:p>
        </w:tc>
        <w:tc>
          <w:tcPr>
            <w:tcW w:w="3544" w:type="dxa"/>
            <w:shd w:val="clear" w:color="auto" w:fill="auto"/>
            <w:vAlign w:val="center"/>
          </w:tcPr>
          <w:p w:rsidR="00381FE5" w:rsidRDefault="00381FE5" w:rsidP="003952B6">
            <w:pPr>
              <w:jc w:val="center"/>
              <w:rPr>
                <w:ins w:id="799" w:author="刘洁" w:date="2020-06-05T14:41:00Z"/>
                <w:rFonts w:ascii="仿宋_GB2312" w:eastAsia="仿宋_GB2312"/>
                <w:b/>
                <w:sz w:val="28"/>
              </w:rPr>
            </w:pPr>
            <w:ins w:id="800" w:author="刘洁" w:date="2020-06-05T10:33:00Z">
              <w:r w:rsidRPr="00475627">
                <w:rPr>
                  <w:rFonts w:ascii="仿宋_GB2312" w:eastAsia="仿宋_GB2312" w:hint="eastAsia"/>
                  <w:b/>
                  <w:sz w:val="28"/>
                </w:rPr>
                <w:t>逾期不改正，但未造成</w:t>
              </w:r>
            </w:ins>
          </w:p>
          <w:p w:rsidR="00381FE5" w:rsidRPr="00475627" w:rsidRDefault="00381FE5" w:rsidP="003952B6">
            <w:pPr>
              <w:jc w:val="center"/>
              <w:rPr>
                <w:ins w:id="801" w:author="刘洁" w:date="2020-06-05T10:33:00Z"/>
                <w:rFonts w:ascii="仿宋_GB2312" w:eastAsia="仿宋_GB2312" w:hAnsi="宋体"/>
                <w:b/>
                <w:sz w:val="28"/>
              </w:rPr>
            </w:pPr>
            <w:ins w:id="802" w:author="刘洁" w:date="2020-06-05T10:33:00Z">
              <w:r w:rsidRPr="00475627">
                <w:rPr>
                  <w:rFonts w:ascii="仿宋_GB2312" w:eastAsia="仿宋_GB2312" w:hint="eastAsia"/>
                  <w:b/>
                  <w:sz w:val="28"/>
                </w:rPr>
                <w:t>其他严重后果的</w:t>
              </w:r>
            </w:ins>
          </w:p>
        </w:tc>
        <w:tc>
          <w:tcPr>
            <w:tcW w:w="3685" w:type="dxa"/>
            <w:vAlign w:val="center"/>
          </w:tcPr>
          <w:p w:rsidR="00381FE5" w:rsidRPr="00475627" w:rsidRDefault="00381FE5" w:rsidP="003952B6">
            <w:pPr>
              <w:jc w:val="center"/>
              <w:rPr>
                <w:ins w:id="803" w:author="刘洁" w:date="2020-06-05T10:33:00Z"/>
                <w:rFonts w:ascii="仿宋_GB2312" w:eastAsia="仿宋_GB2312" w:hAnsi="宋体" w:cs="宋体"/>
                <w:b/>
                <w:bCs/>
                <w:sz w:val="28"/>
              </w:rPr>
            </w:pPr>
            <w:ins w:id="804" w:author="刘洁" w:date="2020-06-05T10:33:00Z">
              <w:r w:rsidRPr="00475627">
                <w:rPr>
                  <w:rFonts w:ascii="仿宋_GB2312" w:eastAsia="仿宋_GB2312" w:hint="eastAsia"/>
                  <w:b/>
                  <w:sz w:val="28"/>
                </w:rPr>
                <w:t>造成财产损失的</w:t>
              </w:r>
            </w:ins>
          </w:p>
        </w:tc>
        <w:tc>
          <w:tcPr>
            <w:tcW w:w="3904" w:type="dxa"/>
            <w:vAlign w:val="center"/>
          </w:tcPr>
          <w:p w:rsidR="00381FE5" w:rsidRPr="00475627" w:rsidRDefault="00381FE5" w:rsidP="003952B6">
            <w:pPr>
              <w:jc w:val="center"/>
              <w:rPr>
                <w:ins w:id="805" w:author="刘洁" w:date="2020-06-05T10:33:00Z"/>
                <w:rFonts w:ascii="仿宋_GB2312" w:eastAsia="仿宋_GB2312" w:hAnsi="宋体" w:cs="宋体"/>
                <w:b/>
                <w:bCs/>
                <w:sz w:val="28"/>
              </w:rPr>
            </w:pPr>
            <w:ins w:id="806" w:author="刘洁" w:date="2020-06-05T10:33:00Z">
              <w:r w:rsidRPr="00475627">
                <w:rPr>
                  <w:rFonts w:ascii="仿宋_GB2312" w:eastAsia="仿宋_GB2312" w:hint="eastAsia"/>
                  <w:b/>
                  <w:sz w:val="28"/>
                </w:rPr>
                <w:t>造成人员伤亡</w:t>
              </w:r>
            </w:ins>
            <w:ins w:id="807" w:author="刘洁" w:date="2020-06-05T14:41:00Z">
              <w:r>
                <w:rPr>
                  <w:rFonts w:ascii="仿宋_GB2312" w:eastAsia="仿宋_GB2312" w:hint="eastAsia"/>
                  <w:b/>
                  <w:sz w:val="28"/>
                </w:rPr>
                <w:t>的</w:t>
              </w:r>
            </w:ins>
          </w:p>
        </w:tc>
      </w:tr>
      <w:tr w:rsidR="00381FE5" w:rsidRPr="00475627" w:rsidTr="003952B6">
        <w:trPr>
          <w:cantSplit/>
          <w:trHeight w:hRule="exact" w:val="1301"/>
          <w:ins w:id="808" w:author="刘洁" w:date="2020-06-05T10:33:00Z"/>
        </w:trPr>
        <w:tc>
          <w:tcPr>
            <w:tcW w:w="3119" w:type="dxa"/>
            <w:shd w:val="clear" w:color="auto" w:fill="auto"/>
            <w:vAlign w:val="center"/>
          </w:tcPr>
          <w:p w:rsidR="00381FE5" w:rsidRPr="00475627" w:rsidRDefault="00381FE5" w:rsidP="003952B6">
            <w:pPr>
              <w:jc w:val="center"/>
              <w:rPr>
                <w:ins w:id="809" w:author="刘洁" w:date="2020-06-05T10:33:00Z"/>
                <w:rFonts w:ascii="仿宋_GB2312" w:eastAsia="仿宋_GB2312" w:hAnsi="宋体" w:cs="宋体"/>
                <w:sz w:val="28"/>
              </w:rPr>
            </w:pPr>
            <w:ins w:id="810" w:author="刘洁" w:date="2020-06-05T10:33:00Z">
              <w:r w:rsidRPr="00475627">
                <w:rPr>
                  <w:rFonts w:ascii="仿宋_GB2312" w:eastAsia="仿宋_GB2312" w:hAnsi="宋体" w:cs="宋体" w:hint="eastAsia"/>
                  <w:b/>
                  <w:bCs/>
                  <w:sz w:val="28"/>
                </w:rPr>
                <w:t>罚款额（万元）</w:t>
              </w:r>
            </w:ins>
          </w:p>
        </w:tc>
        <w:tc>
          <w:tcPr>
            <w:tcW w:w="3544" w:type="dxa"/>
            <w:shd w:val="clear" w:color="auto" w:fill="auto"/>
            <w:vAlign w:val="center"/>
          </w:tcPr>
          <w:p w:rsidR="00381FE5" w:rsidRPr="00475627" w:rsidRDefault="00381FE5" w:rsidP="003952B6">
            <w:pPr>
              <w:jc w:val="center"/>
              <w:rPr>
                <w:ins w:id="811" w:author="刘洁" w:date="2020-06-05T10:33:00Z"/>
                <w:rFonts w:ascii="仿宋_GB2312" w:eastAsia="仿宋_GB2312" w:hAnsi="宋体"/>
                <w:sz w:val="28"/>
              </w:rPr>
            </w:pPr>
            <w:ins w:id="812" w:author="刘洁" w:date="2020-06-05T10:33:00Z">
              <w:r w:rsidRPr="00475627">
                <w:rPr>
                  <w:rFonts w:ascii="仿宋_GB2312" w:eastAsia="仿宋_GB2312" w:hAnsi="宋体" w:hint="eastAsia"/>
                  <w:sz w:val="28"/>
                </w:rPr>
                <w:t>10≤罚款额≤30</w:t>
              </w:r>
            </w:ins>
          </w:p>
        </w:tc>
        <w:tc>
          <w:tcPr>
            <w:tcW w:w="3685" w:type="dxa"/>
            <w:vAlign w:val="center"/>
          </w:tcPr>
          <w:p w:rsidR="00381FE5" w:rsidRPr="00475627" w:rsidRDefault="00381FE5" w:rsidP="003952B6">
            <w:pPr>
              <w:jc w:val="center"/>
              <w:rPr>
                <w:ins w:id="813" w:author="刘洁" w:date="2020-06-05T10:33:00Z"/>
                <w:rFonts w:ascii="仿宋_GB2312" w:eastAsia="仿宋_GB2312" w:hAnsi="宋体"/>
                <w:sz w:val="28"/>
              </w:rPr>
            </w:pPr>
            <w:ins w:id="814" w:author="刘洁" w:date="2020-06-05T10:33:00Z">
              <w:r w:rsidRPr="00475627">
                <w:rPr>
                  <w:rFonts w:ascii="仿宋_GB2312" w:eastAsia="仿宋_GB2312" w:hAnsi="宋体" w:hint="eastAsia"/>
                  <w:sz w:val="28"/>
                </w:rPr>
                <w:t>30＜罚款额≤40</w:t>
              </w:r>
            </w:ins>
          </w:p>
        </w:tc>
        <w:tc>
          <w:tcPr>
            <w:tcW w:w="3904" w:type="dxa"/>
            <w:vAlign w:val="center"/>
          </w:tcPr>
          <w:p w:rsidR="00381FE5" w:rsidRPr="00475627" w:rsidRDefault="00381FE5" w:rsidP="003952B6">
            <w:pPr>
              <w:jc w:val="center"/>
              <w:rPr>
                <w:ins w:id="815" w:author="刘洁" w:date="2020-06-05T10:33:00Z"/>
                <w:rFonts w:ascii="仿宋_GB2312" w:eastAsia="仿宋_GB2312" w:hAnsi="宋体"/>
                <w:sz w:val="28"/>
              </w:rPr>
            </w:pPr>
            <w:ins w:id="816" w:author="刘洁" w:date="2020-06-05T10:33:00Z">
              <w:r w:rsidRPr="00475627">
                <w:rPr>
                  <w:rFonts w:ascii="仿宋_GB2312" w:eastAsia="仿宋_GB2312" w:hAnsi="宋体" w:hint="eastAsia"/>
                  <w:sz w:val="28"/>
                </w:rPr>
                <w:t>40＜罚款额≤50</w:t>
              </w:r>
            </w:ins>
          </w:p>
        </w:tc>
      </w:tr>
    </w:tbl>
    <w:p w:rsidR="00381FE5" w:rsidRPr="00475627" w:rsidRDefault="00381FE5" w:rsidP="00381FE5">
      <w:pPr>
        <w:jc w:val="center"/>
        <w:rPr>
          <w:ins w:id="817" w:author="刘洁" w:date="2020-06-05T10:33:00Z"/>
          <w:sz w:val="28"/>
        </w:rPr>
      </w:pPr>
    </w:p>
    <w:p w:rsidR="00381FE5" w:rsidRPr="00475627" w:rsidRDefault="00381FE5" w:rsidP="00381FE5">
      <w:pPr>
        <w:jc w:val="center"/>
        <w:rPr>
          <w:ins w:id="818" w:author="刘洁" w:date="2020-06-05T10:33:00Z"/>
          <w:sz w:val="28"/>
        </w:rPr>
      </w:pPr>
    </w:p>
    <w:p w:rsidR="00381FE5" w:rsidRPr="00475627" w:rsidRDefault="00381FE5" w:rsidP="00381FE5">
      <w:pPr>
        <w:jc w:val="left"/>
        <w:rPr>
          <w:ins w:id="819" w:author="刘洁" w:date="2020-06-05T10:33:00Z"/>
          <w:rFonts w:ascii="仿宋_GB2312" w:eastAsia="仿宋_GB2312"/>
          <w:sz w:val="28"/>
          <w:szCs w:val="28"/>
        </w:rPr>
      </w:pPr>
      <w:ins w:id="820" w:author="刘洁" w:date="2020-06-05T10:33:00Z">
        <w:r w:rsidRPr="00475627">
          <w:rPr>
            <w:rFonts w:ascii="仿宋_GB2312" w:eastAsia="仿宋_GB2312" w:hint="eastAsia"/>
            <w:sz w:val="28"/>
            <w:szCs w:val="28"/>
          </w:rPr>
          <w:t>依据《北京市排水和再生水管理办法》处罚：</w:t>
        </w:r>
      </w:ins>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670"/>
        <w:gridCol w:w="5463"/>
      </w:tblGrid>
      <w:tr w:rsidR="00381FE5" w:rsidRPr="00475627" w:rsidTr="003952B6">
        <w:trPr>
          <w:cantSplit/>
          <w:trHeight w:hRule="exact" w:val="1105"/>
          <w:ins w:id="821" w:author="刘洁" w:date="2020-06-05T10:33:00Z"/>
        </w:trPr>
        <w:tc>
          <w:tcPr>
            <w:tcW w:w="3119" w:type="dxa"/>
            <w:shd w:val="clear" w:color="auto" w:fill="auto"/>
            <w:vAlign w:val="center"/>
          </w:tcPr>
          <w:p w:rsidR="00381FE5" w:rsidRPr="00475627" w:rsidRDefault="00381FE5" w:rsidP="003952B6">
            <w:pPr>
              <w:jc w:val="center"/>
              <w:rPr>
                <w:ins w:id="822" w:author="刘洁" w:date="2020-06-05T10:33:00Z"/>
                <w:rFonts w:ascii="仿宋_GB2312" w:eastAsia="仿宋_GB2312" w:hAnsi="宋体" w:cs="宋体"/>
                <w:b/>
                <w:bCs/>
                <w:sz w:val="28"/>
              </w:rPr>
            </w:pPr>
            <w:ins w:id="823" w:author="刘洁" w:date="2020-06-05T10:33:00Z">
              <w:r w:rsidRPr="00475627">
                <w:rPr>
                  <w:rFonts w:ascii="仿宋_GB2312" w:eastAsia="仿宋_GB2312" w:hAnsi="宋体" w:cs="宋体" w:hint="eastAsia"/>
                  <w:b/>
                  <w:bCs/>
                  <w:sz w:val="28"/>
                </w:rPr>
                <w:t>情 节</w:t>
              </w:r>
            </w:ins>
          </w:p>
        </w:tc>
        <w:tc>
          <w:tcPr>
            <w:tcW w:w="5670" w:type="dxa"/>
            <w:shd w:val="clear" w:color="auto" w:fill="auto"/>
            <w:vAlign w:val="center"/>
          </w:tcPr>
          <w:p w:rsidR="00381FE5" w:rsidRPr="00475627" w:rsidRDefault="00381FE5" w:rsidP="003952B6">
            <w:pPr>
              <w:jc w:val="center"/>
              <w:rPr>
                <w:ins w:id="824" w:author="刘洁" w:date="2020-06-05T10:33:00Z"/>
                <w:rFonts w:ascii="仿宋_GB2312" w:eastAsia="仿宋_GB2312" w:hAnsi="宋体"/>
                <w:b/>
                <w:sz w:val="28"/>
              </w:rPr>
            </w:pPr>
            <w:ins w:id="825" w:author="刘洁" w:date="2020-06-05T10:33:00Z">
              <w:r w:rsidRPr="00475627">
                <w:rPr>
                  <w:rFonts w:ascii="仿宋_GB2312" w:eastAsia="仿宋_GB2312" w:hint="eastAsia"/>
                  <w:b/>
                  <w:sz w:val="28"/>
                </w:rPr>
                <w:t>未造成其他严重后果的</w:t>
              </w:r>
            </w:ins>
          </w:p>
        </w:tc>
        <w:tc>
          <w:tcPr>
            <w:tcW w:w="5463" w:type="dxa"/>
            <w:vAlign w:val="center"/>
          </w:tcPr>
          <w:p w:rsidR="00381FE5" w:rsidRPr="00475627" w:rsidRDefault="00381FE5" w:rsidP="003952B6">
            <w:pPr>
              <w:jc w:val="center"/>
              <w:rPr>
                <w:ins w:id="826" w:author="刘洁" w:date="2020-06-05T10:33:00Z"/>
                <w:rFonts w:ascii="仿宋_GB2312" w:eastAsia="仿宋_GB2312" w:hAnsi="宋体" w:cs="宋体"/>
                <w:b/>
                <w:bCs/>
                <w:sz w:val="28"/>
              </w:rPr>
            </w:pPr>
            <w:ins w:id="827" w:author="刘洁" w:date="2020-06-05T10:33:00Z">
              <w:r w:rsidRPr="00475627">
                <w:rPr>
                  <w:rFonts w:ascii="仿宋_GB2312" w:eastAsia="仿宋_GB2312" w:hint="eastAsia"/>
                  <w:b/>
                  <w:sz w:val="28"/>
                </w:rPr>
                <w:t>造成财产损失或人员伤亡的</w:t>
              </w:r>
            </w:ins>
          </w:p>
        </w:tc>
      </w:tr>
      <w:tr w:rsidR="00381FE5" w:rsidRPr="00475627" w:rsidTr="003952B6">
        <w:trPr>
          <w:cantSplit/>
          <w:trHeight w:hRule="exact" w:val="1385"/>
          <w:ins w:id="828" w:author="刘洁" w:date="2020-06-05T10:33:00Z"/>
        </w:trPr>
        <w:tc>
          <w:tcPr>
            <w:tcW w:w="3119" w:type="dxa"/>
            <w:shd w:val="clear" w:color="auto" w:fill="auto"/>
            <w:vAlign w:val="center"/>
          </w:tcPr>
          <w:p w:rsidR="00381FE5" w:rsidRPr="00475627" w:rsidRDefault="00381FE5" w:rsidP="003952B6">
            <w:pPr>
              <w:jc w:val="center"/>
              <w:rPr>
                <w:ins w:id="829" w:author="刘洁" w:date="2020-06-05T10:33:00Z"/>
                <w:rFonts w:ascii="仿宋_GB2312" w:eastAsia="仿宋_GB2312" w:hAnsi="宋体" w:cs="宋体"/>
                <w:sz w:val="28"/>
              </w:rPr>
            </w:pPr>
            <w:ins w:id="830" w:author="刘洁" w:date="2020-06-05T10:33:00Z">
              <w:r w:rsidRPr="00475627">
                <w:rPr>
                  <w:rFonts w:ascii="仿宋_GB2312" w:eastAsia="仿宋_GB2312" w:hAnsi="宋体" w:cs="宋体" w:hint="eastAsia"/>
                  <w:b/>
                  <w:bCs/>
                  <w:sz w:val="28"/>
                </w:rPr>
                <w:t>罚款额（万元）</w:t>
              </w:r>
            </w:ins>
          </w:p>
        </w:tc>
        <w:tc>
          <w:tcPr>
            <w:tcW w:w="5670" w:type="dxa"/>
            <w:shd w:val="clear" w:color="auto" w:fill="auto"/>
            <w:vAlign w:val="center"/>
          </w:tcPr>
          <w:p w:rsidR="00381FE5" w:rsidRPr="00475627" w:rsidRDefault="00381FE5" w:rsidP="003952B6">
            <w:pPr>
              <w:jc w:val="center"/>
              <w:rPr>
                <w:ins w:id="831" w:author="刘洁" w:date="2020-06-05T10:33:00Z"/>
                <w:rFonts w:ascii="仿宋_GB2312" w:eastAsia="仿宋_GB2312" w:hAnsi="宋体"/>
                <w:sz w:val="28"/>
              </w:rPr>
            </w:pPr>
            <w:ins w:id="832" w:author="刘洁" w:date="2020-06-05T10:33:00Z">
              <w:r w:rsidRPr="00475627">
                <w:rPr>
                  <w:rFonts w:ascii="仿宋_GB2312" w:eastAsia="仿宋_GB2312" w:hAnsi="宋体" w:hint="eastAsia"/>
                  <w:sz w:val="28"/>
                </w:rPr>
                <w:t>1≤罚款额≤2</w:t>
              </w:r>
            </w:ins>
          </w:p>
        </w:tc>
        <w:tc>
          <w:tcPr>
            <w:tcW w:w="5463" w:type="dxa"/>
            <w:vAlign w:val="center"/>
          </w:tcPr>
          <w:p w:rsidR="00381FE5" w:rsidRPr="00475627" w:rsidRDefault="00381FE5" w:rsidP="003952B6">
            <w:pPr>
              <w:jc w:val="center"/>
              <w:rPr>
                <w:ins w:id="833" w:author="刘洁" w:date="2020-06-05T10:33:00Z"/>
                <w:rFonts w:ascii="仿宋_GB2312" w:eastAsia="仿宋_GB2312" w:hAnsi="宋体"/>
                <w:sz w:val="28"/>
              </w:rPr>
            </w:pPr>
            <w:ins w:id="834" w:author="刘洁" w:date="2020-06-05T10:33:00Z">
              <w:r w:rsidRPr="00475627">
                <w:rPr>
                  <w:rFonts w:ascii="仿宋_GB2312" w:eastAsia="仿宋_GB2312" w:hAnsi="宋体" w:hint="eastAsia"/>
                  <w:sz w:val="28"/>
                </w:rPr>
                <w:t>2＜罚款额≤3</w:t>
              </w:r>
            </w:ins>
          </w:p>
        </w:tc>
      </w:tr>
    </w:tbl>
    <w:p w:rsidR="00381FE5" w:rsidRPr="00475627" w:rsidRDefault="00381FE5" w:rsidP="00381FE5">
      <w:pPr>
        <w:jc w:val="center"/>
        <w:rPr>
          <w:ins w:id="835" w:author="刘洁" w:date="2020-06-05T10:33:00Z"/>
          <w:sz w:val="28"/>
        </w:rPr>
      </w:pPr>
    </w:p>
    <w:p w:rsidR="00381FE5" w:rsidRPr="00475627" w:rsidRDefault="00381FE5" w:rsidP="00381FE5">
      <w:pPr>
        <w:jc w:val="center"/>
        <w:rPr>
          <w:ins w:id="836" w:author="刘洁" w:date="2020-06-05T10:33:00Z"/>
          <w:sz w:val="28"/>
        </w:rPr>
      </w:pPr>
    </w:p>
    <w:p w:rsidR="00381FE5" w:rsidRPr="00475627" w:rsidRDefault="00381FE5" w:rsidP="00381FE5">
      <w:pPr>
        <w:jc w:val="center"/>
        <w:rPr>
          <w:ins w:id="837" w:author="刘洁" w:date="2020-06-05T10:33:00Z"/>
          <w:rFonts w:ascii="仿宋_GB2312" w:eastAsia="仿宋_GB2312"/>
          <w:sz w:val="32"/>
        </w:rPr>
      </w:pPr>
      <w:ins w:id="838" w:author="刘洁" w:date="2020-06-05T10:33:00Z">
        <w:r w:rsidRPr="00475627">
          <w:rPr>
            <w:rFonts w:ascii="仿宋_GB2312" w:eastAsia="仿宋_GB2312" w:hint="eastAsia"/>
            <w:sz w:val="32"/>
          </w:rPr>
          <w:lastRenderedPageBreak/>
          <w:t>3、向排水管网排放超标污水</w:t>
        </w:r>
      </w:ins>
      <w:ins w:id="839" w:author="刘洁" w:date="2020-06-05T14:55:00Z">
        <w:r>
          <w:rPr>
            <w:rFonts w:ascii="仿宋_GB2312" w:eastAsia="仿宋_GB2312" w:hint="eastAsia"/>
            <w:sz w:val="32"/>
          </w:rPr>
          <w:t>、有毒有害及易燃易爆物质</w:t>
        </w:r>
      </w:ins>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3246"/>
        <w:gridCol w:w="705"/>
        <w:gridCol w:w="2539"/>
        <w:gridCol w:w="4090"/>
      </w:tblGrid>
      <w:tr w:rsidR="00381FE5" w:rsidRPr="00475627" w:rsidTr="003952B6">
        <w:trPr>
          <w:ins w:id="840" w:author="刘洁" w:date="2020-06-05T10:33:00Z"/>
        </w:trPr>
        <w:tc>
          <w:tcPr>
            <w:tcW w:w="3672" w:type="dxa"/>
            <w:shd w:val="clear" w:color="auto" w:fill="auto"/>
            <w:vAlign w:val="center"/>
          </w:tcPr>
          <w:p w:rsidR="00381FE5" w:rsidRPr="00475627" w:rsidRDefault="00381FE5" w:rsidP="003952B6">
            <w:pPr>
              <w:widowControl/>
              <w:jc w:val="center"/>
              <w:rPr>
                <w:ins w:id="841" w:author="刘洁" w:date="2020-06-05T10:33:00Z"/>
                <w:rFonts w:ascii="仿宋_GB2312" w:eastAsia="仿宋_GB2312" w:hAnsi="宋体" w:cs="宋体"/>
                <w:b/>
                <w:bCs/>
                <w:kern w:val="0"/>
                <w:sz w:val="28"/>
              </w:rPr>
            </w:pPr>
            <w:ins w:id="842" w:author="刘洁" w:date="2020-06-05T10:33:00Z">
              <w:r w:rsidRPr="00475627">
                <w:rPr>
                  <w:rFonts w:ascii="仿宋_GB2312" w:eastAsia="仿宋_GB2312" w:hAnsi="宋体" w:cs="宋体" w:hint="eastAsia"/>
                  <w:b/>
                  <w:bCs/>
                  <w:kern w:val="0"/>
                  <w:sz w:val="28"/>
                </w:rPr>
                <w:t>违法行为</w:t>
              </w:r>
            </w:ins>
          </w:p>
        </w:tc>
        <w:tc>
          <w:tcPr>
            <w:tcW w:w="3951" w:type="dxa"/>
            <w:gridSpan w:val="2"/>
            <w:shd w:val="clear" w:color="auto" w:fill="auto"/>
            <w:vAlign w:val="center"/>
          </w:tcPr>
          <w:p w:rsidR="00381FE5" w:rsidRPr="00475627" w:rsidRDefault="00381FE5" w:rsidP="003952B6">
            <w:pPr>
              <w:widowControl/>
              <w:jc w:val="center"/>
              <w:rPr>
                <w:ins w:id="843" w:author="刘洁" w:date="2020-06-05T10:33:00Z"/>
                <w:rFonts w:ascii="仿宋_GB2312" w:eastAsia="仿宋_GB2312" w:hAnsi="宋体" w:cs="宋体"/>
                <w:b/>
                <w:bCs/>
                <w:kern w:val="0"/>
                <w:sz w:val="28"/>
              </w:rPr>
            </w:pPr>
            <w:ins w:id="844" w:author="刘洁" w:date="2020-06-05T10:33:00Z">
              <w:r w:rsidRPr="00475627">
                <w:rPr>
                  <w:rFonts w:ascii="仿宋_GB2312" w:eastAsia="仿宋_GB2312" w:hAnsi="宋体" w:cs="宋体" w:hint="eastAsia"/>
                  <w:b/>
                  <w:bCs/>
                  <w:kern w:val="0"/>
                  <w:sz w:val="28"/>
                </w:rPr>
                <w:t>违反条款</w:t>
              </w:r>
            </w:ins>
          </w:p>
        </w:tc>
        <w:tc>
          <w:tcPr>
            <w:tcW w:w="6629" w:type="dxa"/>
            <w:gridSpan w:val="2"/>
            <w:shd w:val="clear" w:color="auto" w:fill="auto"/>
            <w:vAlign w:val="center"/>
          </w:tcPr>
          <w:p w:rsidR="00381FE5" w:rsidRPr="00475627" w:rsidRDefault="00381FE5" w:rsidP="003952B6">
            <w:pPr>
              <w:widowControl/>
              <w:jc w:val="center"/>
              <w:rPr>
                <w:ins w:id="845" w:author="刘洁" w:date="2020-06-05T10:33:00Z"/>
                <w:rFonts w:ascii="仿宋_GB2312" w:eastAsia="仿宋_GB2312" w:hAnsi="宋体" w:cs="宋体"/>
                <w:b/>
                <w:bCs/>
                <w:kern w:val="0"/>
                <w:sz w:val="28"/>
              </w:rPr>
            </w:pPr>
            <w:ins w:id="846"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709"/>
          <w:ins w:id="847" w:author="刘洁" w:date="2020-06-05T10:33:00Z"/>
        </w:trPr>
        <w:tc>
          <w:tcPr>
            <w:tcW w:w="3672" w:type="dxa"/>
            <w:shd w:val="clear" w:color="auto" w:fill="auto"/>
            <w:vAlign w:val="center"/>
          </w:tcPr>
          <w:p w:rsidR="00381FE5" w:rsidRPr="00475627" w:rsidRDefault="00381FE5" w:rsidP="003952B6">
            <w:pPr>
              <w:jc w:val="left"/>
              <w:rPr>
                <w:ins w:id="848" w:author="刘洁" w:date="2020-06-05T10:33:00Z"/>
                <w:rFonts w:ascii="仿宋_GB2312" w:eastAsia="仿宋_GB2312" w:hAnsi="宋体" w:cs="宋体"/>
                <w:sz w:val="24"/>
              </w:rPr>
            </w:pPr>
            <w:ins w:id="849" w:author="刘洁" w:date="2020-06-05T10:33:00Z">
              <w:r w:rsidRPr="00475627">
                <w:rPr>
                  <w:rFonts w:ascii="仿宋_GB2312" w:eastAsia="仿宋_GB2312" w:hint="eastAsia"/>
                  <w:sz w:val="24"/>
                </w:rPr>
                <w:t>向排水管网排放超标污水</w:t>
              </w:r>
            </w:ins>
            <w:ins w:id="850" w:author="刘洁" w:date="2020-06-05T14:55:00Z">
              <w:r w:rsidRPr="00475627">
                <w:rPr>
                  <w:rFonts w:ascii="仿宋_GB2312" w:eastAsia="仿宋_GB2312" w:hint="eastAsia"/>
                  <w:sz w:val="24"/>
                </w:rPr>
                <w:t>、有毒有害及易燃易爆物质</w:t>
              </w:r>
            </w:ins>
          </w:p>
        </w:tc>
        <w:tc>
          <w:tcPr>
            <w:tcW w:w="3951" w:type="dxa"/>
            <w:gridSpan w:val="2"/>
            <w:shd w:val="clear" w:color="auto" w:fill="auto"/>
            <w:vAlign w:val="center"/>
          </w:tcPr>
          <w:p w:rsidR="00381FE5" w:rsidRPr="00475627" w:rsidRDefault="00381FE5" w:rsidP="003952B6">
            <w:pPr>
              <w:jc w:val="left"/>
              <w:rPr>
                <w:ins w:id="851" w:author="刘洁" w:date="2020-06-05T10:33:00Z"/>
                <w:rFonts w:ascii="仿宋_GB2312" w:eastAsia="仿宋_GB2312" w:hAnsi="宋体" w:cs="宋体"/>
                <w:sz w:val="24"/>
              </w:rPr>
            </w:pPr>
            <w:ins w:id="852" w:author="刘洁" w:date="2020-06-05T10:33:00Z">
              <w:r w:rsidRPr="00475627">
                <w:rPr>
                  <w:rFonts w:ascii="仿宋_GB2312" w:eastAsia="仿宋_GB2312" w:hint="eastAsia"/>
                  <w:sz w:val="24"/>
                </w:rPr>
                <w:t>《北京市排水和再生水管理办法》</w:t>
              </w:r>
              <w:r w:rsidRPr="00475627">
                <w:rPr>
                  <w:rFonts w:ascii="仿宋_GB2312" w:eastAsia="仿宋_GB2312" w:hint="eastAsia"/>
                  <w:sz w:val="24"/>
                </w:rPr>
                <w:br/>
                <w:t xml:space="preserve">    第十八条第（四）项 禁止下列损害排水和再生水设施的行为：（四）向排水管网排放超标污水、有毒有害及易燃易爆物质；</w:t>
              </w:r>
            </w:ins>
          </w:p>
        </w:tc>
        <w:tc>
          <w:tcPr>
            <w:tcW w:w="6629" w:type="dxa"/>
            <w:gridSpan w:val="2"/>
            <w:shd w:val="clear" w:color="auto" w:fill="auto"/>
            <w:vAlign w:val="center"/>
          </w:tcPr>
          <w:p w:rsidR="00381FE5" w:rsidRPr="00475627" w:rsidRDefault="00381FE5">
            <w:pPr>
              <w:rPr>
                <w:ins w:id="853" w:author="刘洁" w:date="2020-06-05T10:33:00Z"/>
                <w:rFonts w:ascii="仿宋_GB2312" w:eastAsia="仿宋_GB2312" w:hAnsi="宋体" w:cs="宋体"/>
                <w:sz w:val="24"/>
              </w:rPr>
              <w:pPrChange w:id="854" w:author="刘洁" w:date="2020-06-05T15:09:00Z">
                <w:pPr>
                  <w:jc w:val="left"/>
                </w:pPr>
              </w:pPrChange>
            </w:pPr>
            <w:ins w:id="855" w:author="刘洁" w:date="2020-06-05T10:33:00Z">
              <w:r w:rsidRPr="00475627">
                <w:rPr>
                  <w:rFonts w:ascii="仿宋_GB2312" w:eastAsia="仿宋_GB2312" w:hint="eastAsia"/>
                  <w:sz w:val="24"/>
                </w:rPr>
                <w:t xml:space="preserve">《北京市排水和再生水管理办法》　</w:t>
              </w:r>
              <w:r w:rsidRPr="00475627">
                <w:rPr>
                  <w:rFonts w:ascii="仿宋_GB2312" w:eastAsia="仿宋_GB2312" w:hint="eastAsia"/>
                  <w:sz w:val="24"/>
                </w:rPr>
                <w:br/>
                <w:t xml:space="preserve">    第三十八条第（一）项 违反本办法第十八条规定，损害排水和再生水设施的，责令限期改正，并可按照下列标准予以罚款；给他人造成损失的，依法承担赔偿责任：（一）违反第（一）项、第（二）项、第（三）项、第（四）项、第（七）项规定的，处1万元以上3万元以下罚款；</w:t>
              </w:r>
            </w:ins>
          </w:p>
        </w:tc>
      </w:tr>
      <w:tr w:rsidR="00381FE5" w:rsidRPr="00475627" w:rsidTr="003952B6">
        <w:trPr>
          <w:trHeight w:val="692"/>
          <w:ins w:id="856" w:author="刘洁" w:date="2020-06-05T10:33:00Z"/>
        </w:trPr>
        <w:tc>
          <w:tcPr>
            <w:tcW w:w="3672" w:type="dxa"/>
            <w:vMerge w:val="restart"/>
            <w:shd w:val="clear" w:color="auto" w:fill="auto"/>
            <w:vAlign w:val="center"/>
          </w:tcPr>
          <w:p w:rsidR="00381FE5" w:rsidRPr="00475627" w:rsidRDefault="00381FE5" w:rsidP="003952B6">
            <w:pPr>
              <w:jc w:val="center"/>
              <w:rPr>
                <w:ins w:id="857" w:author="刘洁" w:date="2020-06-05T10:33:00Z"/>
                <w:rFonts w:ascii="仿宋_GB2312" w:eastAsia="仿宋_GB2312"/>
                <w:sz w:val="24"/>
              </w:rPr>
            </w:pPr>
            <w:ins w:id="858" w:author="刘洁" w:date="2020-06-05T10:33:00Z">
              <w:r w:rsidRPr="00475627">
                <w:rPr>
                  <w:rFonts w:ascii="仿宋_GB2312" w:eastAsia="仿宋_GB2312" w:hAnsi="宋体" w:cs="宋体" w:hint="eastAsia"/>
                  <w:b/>
                  <w:bCs/>
                  <w:sz w:val="28"/>
                </w:rPr>
                <w:t>情 节</w:t>
              </w:r>
            </w:ins>
          </w:p>
        </w:tc>
        <w:tc>
          <w:tcPr>
            <w:tcW w:w="6490" w:type="dxa"/>
            <w:gridSpan w:val="3"/>
            <w:shd w:val="clear" w:color="auto" w:fill="auto"/>
            <w:vAlign w:val="center"/>
          </w:tcPr>
          <w:p w:rsidR="00381FE5" w:rsidRPr="00475627" w:rsidRDefault="00381FE5" w:rsidP="003952B6">
            <w:pPr>
              <w:jc w:val="center"/>
              <w:rPr>
                <w:ins w:id="859" w:author="刘洁" w:date="2020-06-05T10:33:00Z"/>
                <w:rFonts w:ascii="仿宋_GB2312" w:eastAsia="仿宋_GB2312"/>
                <w:b/>
                <w:sz w:val="28"/>
              </w:rPr>
            </w:pPr>
            <w:ins w:id="860" w:author="刘洁" w:date="2020-06-05T10:33:00Z">
              <w:r w:rsidRPr="00475627">
                <w:rPr>
                  <w:rFonts w:ascii="仿宋_GB2312" w:eastAsia="仿宋_GB2312" w:hint="eastAsia"/>
                  <w:b/>
                  <w:sz w:val="28"/>
                </w:rPr>
                <w:t>排放超标污水</w:t>
              </w:r>
            </w:ins>
          </w:p>
        </w:tc>
        <w:tc>
          <w:tcPr>
            <w:tcW w:w="4090" w:type="dxa"/>
            <w:vMerge w:val="restart"/>
            <w:shd w:val="clear" w:color="auto" w:fill="auto"/>
            <w:vAlign w:val="center"/>
          </w:tcPr>
          <w:p w:rsidR="00381FE5" w:rsidRPr="00475627" w:rsidRDefault="00381FE5" w:rsidP="003952B6">
            <w:pPr>
              <w:jc w:val="center"/>
              <w:rPr>
                <w:ins w:id="861" w:author="刘洁" w:date="2020-06-05T10:33:00Z"/>
                <w:rFonts w:ascii="仿宋_GB2312" w:eastAsia="仿宋_GB2312"/>
                <w:b/>
                <w:sz w:val="28"/>
              </w:rPr>
            </w:pPr>
            <w:ins w:id="862" w:author="刘洁" w:date="2020-06-05T10:33:00Z">
              <w:r w:rsidRPr="00475627">
                <w:rPr>
                  <w:rFonts w:ascii="仿宋_GB2312" w:eastAsia="仿宋_GB2312" w:hint="eastAsia"/>
                  <w:b/>
                  <w:sz w:val="28"/>
                </w:rPr>
                <w:t>排放有毒有害及易燃易爆物质</w:t>
              </w:r>
            </w:ins>
          </w:p>
        </w:tc>
      </w:tr>
      <w:tr w:rsidR="00381FE5" w:rsidRPr="00475627" w:rsidTr="003952B6">
        <w:trPr>
          <w:trHeight w:val="910"/>
          <w:ins w:id="863" w:author="刘洁" w:date="2020-06-05T10:33:00Z"/>
        </w:trPr>
        <w:tc>
          <w:tcPr>
            <w:tcW w:w="3672" w:type="dxa"/>
            <w:vMerge/>
            <w:shd w:val="clear" w:color="auto" w:fill="auto"/>
            <w:vAlign w:val="center"/>
          </w:tcPr>
          <w:p w:rsidR="00381FE5" w:rsidRPr="00475627" w:rsidRDefault="00381FE5" w:rsidP="003952B6">
            <w:pPr>
              <w:jc w:val="center"/>
              <w:rPr>
                <w:ins w:id="864" w:author="刘洁" w:date="2020-06-05T10:33:00Z"/>
                <w:rFonts w:ascii="仿宋_GB2312" w:eastAsia="仿宋_GB2312" w:hAnsi="宋体" w:cs="宋体"/>
                <w:b/>
                <w:bCs/>
                <w:sz w:val="28"/>
              </w:rPr>
            </w:pPr>
          </w:p>
        </w:tc>
        <w:tc>
          <w:tcPr>
            <w:tcW w:w="3246" w:type="dxa"/>
            <w:shd w:val="clear" w:color="auto" w:fill="auto"/>
            <w:vAlign w:val="center"/>
          </w:tcPr>
          <w:p w:rsidR="00381FE5" w:rsidRPr="00475627" w:rsidRDefault="00381FE5" w:rsidP="003952B6">
            <w:pPr>
              <w:jc w:val="center"/>
              <w:rPr>
                <w:ins w:id="865" w:author="刘洁" w:date="2020-06-05T10:33:00Z"/>
                <w:rFonts w:ascii="仿宋_GB2312" w:eastAsia="仿宋_GB2312"/>
                <w:sz w:val="28"/>
              </w:rPr>
            </w:pPr>
            <w:ins w:id="866" w:author="刘洁" w:date="2020-06-05T10:33:00Z">
              <w:r w:rsidRPr="00475627">
                <w:rPr>
                  <w:rFonts w:ascii="仿宋_GB2312" w:eastAsia="仿宋_GB2312" w:hint="eastAsia"/>
                  <w:sz w:val="28"/>
                </w:rPr>
                <w:t>超标项或超标倍数≤2</w:t>
              </w:r>
            </w:ins>
          </w:p>
        </w:tc>
        <w:tc>
          <w:tcPr>
            <w:tcW w:w="3244" w:type="dxa"/>
            <w:gridSpan w:val="2"/>
            <w:shd w:val="clear" w:color="auto" w:fill="auto"/>
            <w:vAlign w:val="center"/>
          </w:tcPr>
          <w:p w:rsidR="00381FE5" w:rsidRPr="00475627" w:rsidRDefault="00381FE5" w:rsidP="003952B6">
            <w:pPr>
              <w:jc w:val="center"/>
              <w:rPr>
                <w:ins w:id="867" w:author="刘洁" w:date="2020-06-05T10:33:00Z"/>
                <w:rFonts w:ascii="仿宋_GB2312" w:eastAsia="仿宋_GB2312"/>
                <w:sz w:val="28"/>
              </w:rPr>
            </w:pPr>
            <w:ins w:id="868" w:author="刘洁" w:date="2020-06-05T10:33:00Z">
              <w:r w:rsidRPr="00475627">
                <w:rPr>
                  <w:rFonts w:ascii="仿宋_GB2312" w:eastAsia="仿宋_GB2312" w:hint="eastAsia"/>
                  <w:sz w:val="28"/>
                </w:rPr>
                <w:t>2＜超标项或超标倍数</w:t>
              </w:r>
            </w:ins>
          </w:p>
        </w:tc>
        <w:tc>
          <w:tcPr>
            <w:tcW w:w="4090" w:type="dxa"/>
            <w:vMerge/>
            <w:shd w:val="clear" w:color="auto" w:fill="auto"/>
            <w:vAlign w:val="center"/>
          </w:tcPr>
          <w:p w:rsidR="00381FE5" w:rsidRPr="00475627" w:rsidRDefault="00381FE5" w:rsidP="003952B6">
            <w:pPr>
              <w:jc w:val="center"/>
              <w:rPr>
                <w:ins w:id="869" w:author="刘洁" w:date="2020-06-05T10:33:00Z"/>
                <w:rFonts w:ascii="仿宋_GB2312" w:eastAsia="仿宋_GB2312"/>
                <w:b/>
                <w:sz w:val="28"/>
              </w:rPr>
            </w:pPr>
          </w:p>
        </w:tc>
      </w:tr>
      <w:tr w:rsidR="00381FE5" w:rsidRPr="00475627" w:rsidTr="003952B6">
        <w:trPr>
          <w:trHeight w:val="1134"/>
          <w:ins w:id="870" w:author="刘洁" w:date="2020-06-05T10:33:00Z"/>
        </w:trPr>
        <w:tc>
          <w:tcPr>
            <w:tcW w:w="3672" w:type="dxa"/>
            <w:shd w:val="clear" w:color="auto" w:fill="auto"/>
            <w:vAlign w:val="center"/>
          </w:tcPr>
          <w:p w:rsidR="00381FE5" w:rsidRPr="00475627" w:rsidRDefault="00381FE5" w:rsidP="003952B6">
            <w:pPr>
              <w:jc w:val="center"/>
              <w:rPr>
                <w:ins w:id="871" w:author="刘洁" w:date="2020-06-05T10:33:00Z"/>
                <w:rFonts w:ascii="仿宋_GB2312" w:eastAsia="仿宋_GB2312"/>
                <w:sz w:val="24"/>
              </w:rPr>
            </w:pPr>
            <w:ins w:id="872" w:author="刘洁" w:date="2020-06-05T10:33:00Z">
              <w:r w:rsidRPr="00475627">
                <w:rPr>
                  <w:rFonts w:ascii="仿宋_GB2312" w:eastAsia="仿宋_GB2312" w:hAnsi="宋体" w:cs="宋体" w:hint="eastAsia"/>
                  <w:b/>
                  <w:bCs/>
                  <w:sz w:val="28"/>
                </w:rPr>
                <w:t>罚款额（万元）</w:t>
              </w:r>
            </w:ins>
          </w:p>
        </w:tc>
        <w:tc>
          <w:tcPr>
            <w:tcW w:w="3246" w:type="dxa"/>
            <w:shd w:val="clear" w:color="auto" w:fill="auto"/>
            <w:vAlign w:val="center"/>
          </w:tcPr>
          <w:p w:rsidR="00381FE5" w:rsidRPr="00475627" w:rsidRDefault="00381FE5" w:rsidP="003952B6">
            <w:pPr>
              <w:jc w:val="center"/>
              <w:rPr>
                <w:ins w:id="873" w:author="刘洁" w:date="2020-06-05T10:33:00Z"/>
                <w:rFonts w:ascii="仿宋_GB2312" w:eastAsia="仿宋_GB2312"/>
                <w:sz w:val="28"/>
              </w:rPr>
            </w:pPr>
            <w:ins w:id="874" w:author="刘洁" w:date="2020-06-05T10:33:00Z">
              <w:r w:rsidRPr="00475627">
                <w:rPr>
                  <w:rFonts w:ascii="仿宋_GB2312" w:eastAsia="仿宋_GB2312" w:hAnsi="宋体" w:hint="eastAsia"/>
                  <w:sz w:val="28"/>
                </w:rPr>
                <w:t>1≤罚款额≤2</w:t>
              </w:r>
            </w:ins>
          </w:p>
        </w:tc>
        <w:tc>
          <w:tcPr>
            <w:tcW w:w="3244" w:type="dxa"/>
            <w:gridSpan w:val="2"/>
            <w:shd w:val="clear" w:color="auto" w:fill="auto"/>
            <w:vAlign w:val="center"/>
          </w:tcPr>
          <w:p w:rsidR="00381FE5" w:rsidRPr="00475627" w:rsidRDefault="00381FE5" w:rsidP="003952B6">
            <w:pPr>
              <w:jc w:val="center"/>
              <w:rPr>
                <w:ins w:id="875" w:author="刘洁" w:date="2020-06-05T10:33:00Z"/>
                <w:rFonts w:ascii="仿宋_GB2312" w:eastAsia="仿宋_GB2312"/>
                <w:sz w:val="28"/>
              </w:rPr>
            </w:pPr>
            <w:ins w:id="876" w:author="刘洁" w:date="2020-06-05T10:33:00Z">
              <w:r w:rsidRPr="00475627">
                <w:rPr>
                  <w:rFonts w:ascii="仿宋_GB2312" w:eastAsia="仿宋_GB2312" w:hAnsi="宋体" w:hint="eastAsia"/>
                  <w:sz w:val="28"/>
                </w:rPr>
                <w:t>2＜罚款额≤3</w:t>
              </w:r>
            </w:ins>
          </w:p>
        </w:tc>
        <w:tc>
          <w:tcPr>
            <w:tcW w:w="4090" w:type="dxa"/>
            <w:shd w:val="clear" w:color="auto" w:fill="auto"/>
            <w:vAlign w:val="center"/>
          </w:tcPr>
          <w:p w:rsidR="00381FE5" w:rsidRPr="00475627" w:rsidRDefault="00381FE5" w:rsidP="003952B6">
            <w:pPr>
              <w:jc w:val="center"/>
              <w:rPr>
                <w:ins w:id="877" w:author="刘洁" w:date="2020-06-05T10:33:00Z"/>
                <w:rFonts w:ascii="仿宋_GB2312" w:eastAsia="仿宋_GB2312"/>
                <w:sz w:val="28"/>
              </w:rPr>
            </w:pPr>
            <w:ins w:id="878" w:author="刘洁" w:date="2020-06-05T10:33:00Z">
              <w:r w:rsidRPr="00475627">
                <w:rPr>
                  <w:rFonts w:ascii="仿宋_GB2312" w:eastAsia="仿宋_GB2312" w:hint="eastAsia"/>
                  <w:sz w:val="28"/>
                </w:rPr>
                <w:t>3</w:t>
              </w:r>
            </w:ins>
          </w:p>
        </w:tc>
      </w:tr>
    </w:tbl>
    <w:p w:rsidR="00381FE5" w:rsidRPr="00475627" w:rsidRDefault="00381FE5" w:rsidP="00381FE5">
      <w:pPr>
        <w:jc w:val="center"/>
        <w:rPr>
          <w:ins w:id="879" w:author="刘洁" w:date="2020-06-05T10:33:00Z"/>
          <w:sz w:val="28"/>
        </w:rPr>
      </w:pPr>
      <w:ins w:id="880" w:author="刘洁" w:date="2020-06-05T10:33:00Z">
        <w:r w:rsidRPr="00475627">
          <w:rPr>
            <w:rFonts w:ascii="仿宋_GB2312" w:eastAsia="仿宋_GB2312" w:hint="eastAsia"/>
            <w:sz w:val="28"/>
          </w:rPr>
          <w:t>备注：水质标准参照《污水排入城镇下水道水质标准》《水污染物综合排放标准》《医疗机构水污染排放标准》执行</w:t>
        </w:r>
      </w:ins>
    </w:p>
    <w:p w:rsidR="00381FE5" w:rsidRPr="00475627" w:rsidRDefault="00381FE5" w:rsidP="00381FE5">
      <w:pPr>
        <w:jc w:val="center"/>
        <w:rPr>
          <w:ins w:id="881" w:author="刘洁" w:date="2020-06-05T10:33:00Z"/>
          <w:rFonts w:ascii="仿宋_GB2312" w:eastAsia="仿宋_GB2312"/>
          <w:sz w:val="32"/>
        </w:rPr>
      </w:pPr>
    </w:p>
    <w:p w:rsidR="00381FE5" w:rsidRPr="00475627" w:rsidRDefault="00381FE5" w:rsidP="00381FE5">
      <w:pPr>
        <w:jc w:val="center"/>
        <w:rPr>
          <w:ins w:id="882" w:author="刘洁" w:date="2020-06-05T10:33:00Z"/>
          <w:rFonts w:ascii="仿宋_GB2312" w:eastAsia="仿宋_GB2312"/>
          <w:sz w:val="32"/>
        </w:rPr>
      </w:pPr>
    </w:p>
    <w:p w:rsidR="00381FE5" w:rsidRPr="00475627" w:rsidRDefault="00381FE5" w:rsidP="00381FE5">
      <w:pPr>
        <w:jc w:val="center"/>
        <w:rPr>
          <w:ins w:id="883" w:author="刘洁" w:date="2020-06-05T10:33:00Z"/>
          <w:rFonts w:ascii="仿宋_GB2312" w:eastAsia="仿宋_GB2312"/>
          <w:sz w:val="32"/>
        </w:rPr>
      </w:pPr>
      <w:ins w:id="884" w:author="刘洁" w:date="2020-06-05T10:33:00Z">
        <w:r w:rsidRPr="00475627">
          <w:rPr>
            <w:rFonts w:ascii="仿宋_GB2312" w:eastAsia="仿宋_GB2312" w:hint="eastAsia"/>
            <w:sz w:val="32"/>
          </w:rPr>
          <w:lastRenderedPageBreak/>
          <w:t>4、擅自接入公共排水和再生水管网</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06"/>
        <w:gridCol w:w="3555"/>
        <w:gridCol w:w="3555"/>
      </w:tblGrid>
      <w:tr w:rsidR="00381FE5" w:rsidRPr="00475627" w:rsidTr="003952B6">
        <w:trPr>
          <w:trHeight w:val="787"/>
          <w:ins w:id="885" w:author="刘洁" w:date="2020-06-05T10:33:00Z"/>
        </w:trPr>
        <w:tc>
          <w:tcPr>
            <w:tcW w:w="2802" w:type="dxa"/>
            <w:shd w:val="clear" w:color="auto" w:fill="auto"/>
            <w:vAlign w:val="center"/>
          </w:tcPr>
          <w:p w:rsidR="00381FE5" w:rsidRPr="00475627" w:rsidRDefault="00381FE5" w:rsidP="003952B6">
            <w:pPr>
              <w:widowControl/>
              <w:jc w:val="center"/>
              <w:rPr>
                <w:ins w:id="886" w:author="刘洁" w:date="2020-06-05T10:33:00Z"/>
                <w:rFonts w:ascii="仿宋_GB2312" w:eastAsia="仿宋_GB2312" w:hAnsi="宋体" w:cs="宋体"/>
                <w:b/>
                <w:bCs/>
                <w:kern w:val="0"/>
                <w:sz w:val="28"/>
              </w:rPr>
            </w:pPr>
            <w:ins w:id="887" w:author="刘洁" w:date="2020-06-05T10:33:00Z">
              <w:r w:rsidRPr="00475627">
                <w:rPr>
                  <w:rFonts w:ascii="仿宋_GB2312" w:eastAsia="仿宋_GB2312" w:hAnsi="宋体" w:cs="宋体" w:hint="eastAsia"/>
                  <w:b/>
                  <w:bCs/>
                  <w:kern w:val="0"/>
                  <w:sz w:val="28"/>
                </w:rPr>
                <w:t>违法行为</w:t>
              </w:r>
            </w:ins>
          </w:p>
        </w:tc>
        <w:tc>
          <w:tcPr>
            <w:tcW w:w="4306" w:type="dxa"/>
            <w:shd w:val="clear" w:color="auto" w:fill="auto"/>
            <w:vAlign w:val="center"/>
          </w:tcPr>
          <w:p w:rsidR="00381FE5" w:rsidRPr="00475627" w:rsidRDefault="00381FE5" w:rsidP="003952B6">
            <w:pPr>
              <w:widowControl/>
              <w:jc w:val="center"/>
              <w:rPr>
                <w:ins w:id="888" w:author="刘洁" w:date="2020-06-05T10:33:00Z"/>
                <w:rFonts w:ascii="仿宋_GB2312" w:eastAsia="仿宋_GB2312" w:hAnsi="宋体" w:cs="宋体"/>
                <w:b/>
                <w:bCs/>
                <w:kern w:val="0"/>
                <w:sz w:val="28"/>
              </w:rPr>
            </w:pPr>
            <w:ins w:id="889" w:author="刘洁" w:date="2020-06-05T10:33:00Z">
              <w:r w:rsidRPr="00475627">
                <w:rPr>
                  <w:rFonts w:ascii="仿宋_GB2312" w:eastAsia="仿宋_GB2312" w:hAnsi="宋体" w:cs="宋体" w:hint="eastAsia"/>
                  <w:b/>
                  <w:bCs/>
                  <w:kern w:val="0"/>
                  <w:sz w:val="28"/>
                </w:rPr>
                <w:t>违反条款</w:t>
              </w:r>
            </w:ins>
          </w:p>
        </w:tc>
        <w:tc>
          <w:tcPr>
            <w:tcW w:w="7110" w:type="dxa"/>
            <w:gridSpan w:val="2"/>
            <w:shd w:val="clear" w:color="auto" w:fill="auto"/>
            <w:vAlign w:val="center"/>
          </w:tcPr>
          <w:p w:rsidR="00381FE5" w:rsidRPr="00475627" w:rsidRDefault="00381FE5" w:rsidP="003952B6">
            <w:pPr>
              <w:jc w:val="center"/>
              <w:rPr>
                <w:ins w:id="890" w:author="刘洁" w:date="2020-06-05T10:33:00Z"/>
                <w:rFonts w:ascii="仿宋_GB2312" w:eastAsia="仿宋_GB2312"/>
                <w:sz w:val="32"/>
              </w:rPr>
            </w:pPr>
            <w:ins w:id="891"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825"/>
          <w:ins w:id="892" w:author="刘洁" w:date="2020-06-05T10:33:00Z"/>
        </w:trPr>
        <w:tc>
          <w:tcPr>
            <w:tcW w:w="2802" w:type="dxa"/>
            <w:shd w:val="clear" w:color="auto" w:fill="auto"/>
            <w:vAlign w:val="center"/>
          </w:tcPr>
          <w:p w:rsidR="00381FE5" w:rsidRPr="00475627" w:rsidRDefault="00381FE5" w:rsidP="003952B6">
            <w:pPr>
              <w:jc w:val="left"/>
              <w:rPr>
                <w:ins w:id="893" w:author="刘洁" w:date="2020-06-05T10:33:00Z"/>
                <w:rFonts w:ascii="仿宋_GB2312" w:eastAsia="仿宋_GB2312" w:hAnsi="宋体" w:cs="宋体"/>
                <w:sz w:val="24"/>
              </w:rPr>
            </w:pPr>
            <w:ins w:id="894" w:author="刘洁" w:date="2020-06-05T10:33:00Z">
              <w:r w:rsidRPr="00475627">
                <w:rPr>
                  <w:rFonts w:ascii="仿宋_GB2312" w:eastAsia="仿宋_GB2312" w:hint="eastAsia"/>
                  <w:sz w:val="24"/>
                </w:rPr>
                <w:t>擅自接入公共排水和再生水管网</w:t>
              </w:r>
            </w:ins>
          </w:p>
        </w:tc>
        <w:tc>
          <w:tcPr>
            <w:tcW w:w="4306" w:type="dxa"/>
            <w:shd w:val="clear" w:color="auto" w:fill="auto"/>
            <w:vAlign w:val="center"/>
          </w:tcPr>
          <w:p w:rsidR="00381FE5" w:rsidRPr="00475627" w:rsidRDefault="00381FE5" w:rsidP="003952B6">
            <w:pPr>
              <w:jc w:val="left"/>
              <w:rPr>
                <w:ins w:id="895" w:author="刘洁" w:date="2020-06-05T10:33:00Z"/>
                <w:rFonts w:ascii="仿宋_GB2312" w:eastAsia="仿宋_GB2312" w:hAnsi="宋体" w:cs="宋体"/>
                <w:sz w:val="24"/>
              </w:rPr>
            </w:pPr>
            <w:ins w:id="896" w:author="刘洁" w:date="2020-06-05T10:33:00Z">
              <w:r w:rsidRPr="00475627">
                <w:rPr>
                  <w:rFonts w:ascii="仿宋_GB2312" w:eastAsia="仿宋_GB2312" w:hint="eastAsia"/>
                  <w:sz w:val="24"/>
                </w:rPr>
                <w:t>《北京市排水和再生水管理办法》</w:t>
              </w:r>
              <w:r w:rsidRPr="00475627">
                <w:rPr>
                  <w:rFonts w:ascii="仿宋_GB2312" w:eastAsia="仿宋_GB2312" w:hint="eastAsia"/>
                  <w:sz w:val="24"/>
                </w:rPr>
                <w:br/>
                <w:t xml:space="preserve">    第十八条第（六）项 禁止下列损害排水和再生水设施的行为：(六)擅自接入公共排水和再生水管网；</w:t>
              </w:r>
            </w:ins>
          </w:p>
        </w:tc>
        <w:tc>
          <w:tcPr>
            <w:tcW w:w="7110" w:type="dxa"/>
            <w:gridSpan w:val="2"/>
            <w:shd w:val="clear" w:color="auto" w:fill="auto"/>
            <w:vAlign w:val="center"/>
          </w:tcPr>
          <w:p w:rsidR="00381FE5" w:rsidRPr="00475627" w:rsidRDefault="00381FE5" w:rsidP="003952B6">
            <w:pPr>
              <w:jc w:val="left"/>
              <w:rPr>
                <w:ins w:id="897" w:author="刘洁" w:date="2020-06-05T10:33:00Z"/>
                <w:rFonts w:ascii="仿宋_GB2312" w:eastAsia="仿宋_GB2312"/>
                <w:sz w:val="24"/>
              </w:rPr>
            </w:pPr>
            <w:ins w:id="898" w:author="刘洁" w:date="2020-06-05T10:33:00Z">
              <w:r w:rsidRPr="00475627">
                <w:rPr>
                  <w:rFonts w:ascii="仿宋_GB2312" w:eastAsia="仿宋_GB2312" w:hint="eastAsia"/>
                  <w:sz w:val="24"/>
                </w:rPr>
                <w:t>《北京市排水和再生水管理办法》</w:t>
              </w:r>
              <w:r w:rsidRPr="00475627">
                <w:rPr>
                  <w:rFonts w:ascii="仿宋_GB2312" w:eastAsia="仿宋_GB2312" w:hint="eastAsia"/>
                  <w:sz w:val="24"/>
                </w:rPr>
                <w:br/>
                <w:t xml:space="preserve">    第三十八条第（二）项 违反本办法第十八条规定，损害排水和再生水设施的，责令限期改正，并可按照下列标准予以罚款；给他人造成损失的，依法承担赔偿责任：（二）违反第（五）项、第（六）项、第（八）项规定的，处3000元以上1万元以下罚款。</w:t>
              </w:r>
            </w:ins>
          </w:p>
        </w:tc>
      </w:tr>
      <w:tr w:rsidR="00381FE5" w:rsidRPr="00475627" w:rsidTr="003952B6">
        <w:trPr>
          <w:trHeight w:val="1134"/>
          <w:ins w:id="899" w:author="刘洁" w:date="2020-06-05T10:33:00Z"/>
        </w:trPr>
        <w:tc>
          <w:tcPr>
            <w:tcW w:w="2802" w:type="dxa"/>
            <w:shd w:val="clear" w:color="auto" w:fill="auto"/>
            <w:vAlign w:val="center"/>
          </w:tcPr>
          <w:p w:rsidR="00381FE5" w:rsidRPr="00475627" w:rsidRDefault="00381FE5" w:rsidP="003952B6">
            <w:pPr>
              <w:jc w:val="center"/>
              <w:rPr>
                <w:ins w:id="900" w:author="刘洁" w:date="2020-06-05T10:33:00Z"/>
                <w:rFonts w:ascii="仿宋_GB2312" w:eastAsia="仿宋_GB2312"/>
                <w:sz w:val="24"/>
              </w:rPr>
            </w:pPr>
            <w:ins w:id="901" w:author="刘洁" w:date="2020-06-05T10:33:00Z">
              <w:r w:rsidRPr="00475627">
                <w:rPr>
                  <w:rFonts w:ascii="仿宋_GB2312" w:eastAsia="仿宋_GB2312" w:hAnsi="宋体" w:cs="宋体" w:hint="eastAsia"/>
                  <w:b/>
                  <w:bCs/>
                  <w:sz w:val="28"/>
                </w:rPr>
                <w:t>情 节</w:t>
              </w:r>
            </w:ins>
          </w:p>
        </w:tc>
        <w:tc>
          <w:tcPr>
            <w:tcW w:w="4306" w:type="dxa"/>
            <w:shd w:val="clear" w:color="auto" w:fill="auto"/>
            <w:vAlign w:val="center"/>
          </w:tcPr>
          <w:p w:rsidR="00381FE5" w:rsidRPr="00475627" w:rsidRDefault="00381FE5" w:rsidP="003952B6">
            <w:pPr>
              <w:jc w:val="center"/>
              <w:rPr>
                <w:ins w:id="902" w:author="刘洁" w:date="2020-06-05T10:33:00Z"/>
                <w:rFonts w:ascii="仿宋_GB2312" w:eastAsia="仿宋_GB2312"/>
                <w:b/>
                <w:sz w:val="32"/>
              </w:rPr>
            </w:pPr>
            <w:ins w:id="903" w:author="刘洁" w:date="2020-06-05T10:33:00Z">
              <w:r w:rsidRPr="00475627">
                <w:rPr>
                  <w:rFonts w:ascii="仿宋_GB2312" w:eastAsia="仿宋_GB2312" w:hint="eastAsia"/>
                  <w:b/>
                  <w:sz w:val="28"/>
                </w:rPr>
                <w:t>擅自接入污水、再生水管网</w:t>
              </w:r>
            </w:ins>
          </w:p>
        </w:tc>
        <w:tc>
          <w:tcPr>
            <w:tcW w:w="3555" w:type="dxa"/>
            <w:shd w:val="clear" w:color="auto" w:fill="auto"/>
            <w:vAlign w:val="center"/>
          </w:tcPr>
          <w:p w:rsidR="00381FE5" w:rsidRPr="00475627" w:rsidRDefault="00381FE5" w:rsidP="003952B6">
            <w:pPr>
              <w:jc w:val="center"/>
              <w:rPr>
                <w:ins w:id="904" w:author="刘洁" w:date="2020-06-05T10:33:00Z"/>
                <w:rFonts w:ascii="仿宋_GB2312" w:eastAsia="仿宋_GB2312"/>
                <w:b/>
                <w:sz w:val="32"/>
              </w:rPr>
            </w:pPr>
            <w:ins w:id="905" w:author="刘洁" w:date="2020-06-05T10:33:00Z">
              <w:r w:rsidRPr="00475627">
                <w:rPr>
                  <w:rFonts w:ascii="仿宋_GB2312" w:eastAsia="仿宋_GB2312" w:hint="eastAsia"/>
                  <w:b/>
                  <w:sz w:val="28"/>
                </w:rPr>
                <w:t>擅自接入雨污合流管网</w:t>
              </w:r>
            </w:ins>
          </w:p>
        </w:tc>
        <w:tc>
          <w:tcPr>
            <w:tcW w:w="3555" w:type="dxa"/>
            <w:shd w:val="clear" w:color="auto" w:fill="auto"/>
            <w:vAlign w:val="center"/>
          </w:tcPr>
          <w:p w:rsidR="00381FE5" w:rsidRPr="00475627" w:rsidRDefault="00381FE5" w:rsidP="003952B6">
            <w:pPr>
              <w:jc w:val="center"/>
              <w:rPr>
                <w:ins w:id="906" w:author="刘洁" w:date="2020-06-05T10:33:00Z"/>
                <w:rFonts w:ascii="仿宋_GB2312" w:eastAsia="仿宋_GB2312"/>
                <w:b/>
                <w:sz w:val="32"/>
              </w:rPr>
            </w:pPr>
            <w:ins w:id="907" w:author="刘洁" w:date="2020-06-05T10:33:00Z">
              <w:r w:rsidRPr="00475627">
                <w:rPr>
                  <w:rFonts w:ascii="仿宋_GB2312" w:eastAsia="仿宋_GB2312" w:hint="eastAsia"/>
                  <w:b/>
                  <w:sz w:val="28"/>
                </w:rPr>
                <w:t>擅自接入雨水管网</w:t>
              </w:r>
            </w:ins>
          </w:p>
        </w:tc>
      </w:tr>
      <w:tr w:rsidR="00381FE5" w:rsidRPr="00475627" w:rsidTr="003952B6">
        <w:trPr>
          <w:trHeight w:val="1134"/>
          <w:ins w:id="908" w:author="刘洁" w:date="2020-06-05T10:33:00Z"/>
        </w:trPr>
        <w:tc>
          <w:tcPr>
            <w:tcW w:w="2802" w:type="dxa"/>
            <w:shd w:val="clear" w:color="auto" w:fill="auto"/>
            <w:vAlign w:val="center"/>
          </w:tcPr>
          <w:p w:rsidR="00381FE5" w:rsidRPr="00475627" w:rsidRDefault="00381FE5" w:rsidP="003952B6">
            <w:pPr>
              <w:jc w:val="center"/>
              <w:rPr>
                <w:ins w:id="909" w:author="刘洁" w:date="2020-06-05T10:33:00Z"/>
                <w:rFonts w:ascii="仿宋_GB2312" w:eastAsia="仿宋_GB2312"/>
                <w:sz w:val="24"/>
              </w:rPr>
            </w:pPr>
            <w:ins w:id="910" w:author="刘洁" w:date="2020-06-05T10:33:00Z">
              <w:r w:rsidRPr="00475627">
                <w:rPr>
                  <w:rFonts w:ascii="仿宋_GB2312" w:eastAsia="仿宋_GB2312" w:hAnsi="宋体" w:cs="宋体" w:hint="eastAsia"/>
                  <w:b/>
                  <w:bCs/>
                  <w:sz w:val="28"/>
                </w:rPr>
                <w:t>罚款额（元）</w:t>
              </w:r>
            </w:ins>
          </w:p>
        </w:tc>
        <w:tc>
          <w:tcPr>
            <w:tcW w:w="4306" w:type="dxa"/>
            <w:shd w:val="clear" w:color="auto" w:fill="auto"/>
            <w:vAlign w:val="center"/>
          </w:tcPr>
          <w:p w:rsidR="00381FE5" w:rsidRPr="00475627" w:rsidRDefault="00381FE5" w:rsidP="003952B6">
            <w:pPr>
              <w:jc w:val="center"/>
              <w:rPr>
                <w:ins w:id="911" w:author="刘洁" w:date="2020-06-05T10:33:00Z"/>
                <w:rFonts w:ascii="仿宋_GB2312" w:eastAsia="仿宋_GB2312"/>
                <w:sz w:val="32"/>
              </w:rPr>
            </w:pPr>
            <w:ins w:id="912" w:author="刘洁" w:date="2020-06-05T10:33:00Z">
              <w:r w:rsidRPr="00475627">
                <w:rPr>
                  <w:rFonts w:ascii="仿宋_GB2312" w:eastAsia="仿宋_GB2312" w:hAnsi="宋体" w:hint="eastAsia"/>
                  <w:sz w:val="28"/>
                </w:rPr>
                <w:t>3000≤罚款额≤6000</w:t>
              </w:r>
            </w:ins>
          </w:p>
        </w:tc>
        <w:tc>
          <w:tcPr>
            <w:tcW w:w="3555" w:type="dxa"/>
            <w:shd w:val="clear" w:color="auto" w:fill="auto"/>
            <w:vAlign w:val="center"/>
          </w:tcPr>
          <w:p w:rsidR="00381FE5" w:rsidRPr="00475627" w:rsidRDefault="00381FE5" w:rsidP="003952B6">
            <w:pPr>
              <w:jc w:val="center"/>
              <w:rPr>
                <w:ins w:id="913" w:author="刘洁" w:date="2020-06-05T10:33:00Z"/>
                <w:rFonts w:ascii="仿宋_GB2312" w:eastAsia="仿宋_GB2312"/>
                <w:sz w:val="32"/>
              </w:rPr>
            </w:pPr>
            <w:ins w:id="914" w:author="刘洁" w:date="2020-06-05T10:33:00Z">
              <w:r w:rsidRPr="00475627">
                <w:rPr>
                  <w:rFonts w:ascii="仿宋_GB2312" w:eastAsia="仿宋_GB2312" w:hAnsi="宋体" w:hint="eastAsia"/>
                  <w:sz w:val="28"/>
                </w:rPr>
                <w:t>6000＜罚款额≤8000</w:t>
              </w:r>
            </w:ins>
          </w:p>
        </w:tc>
        <w:tc>
          <w:tcPr>
            <w:tcW w:w="3555" w:type="dxa"/>
            <w:shd w:val="clear" w:color="auto" w:fill="auto"/>
            <w:vAlign w:val="center"/>
          </w:tcPr>
          <w:p w:rsidR="00381FE5" w:rsidRPr="00475627" w:rsidRDefault="00381FE5" w:rsidP="003952B6">
            <w:pPr>
              <w:jc w:val="center"/>
              <w:rPr>
                <w:ins w:id="915" w:author="刘洁" w:date="2020-06-05T10:33:00Z"/>
                <w:rFonts w:ascii="仿宋_GB2312" w:eastAsia="仿宋_GB2312"/>
                <w:sz w:val="32"/>
              </w:rPr>
            </w:pPr>
            <w:ins w:id="916" w:author="刘洁" w:date="2020-06-05T10:33:00Z">
              <w:r w:rsidRPr="00475627">
                <w:rPr>
                  <w:rFonts w:ascii="仿宋_GB2312" w:eastAsia="仿宋_GB2312" w:hAnsi="宋体" w:hint="eastAsia"/>
                  <w:sz w:val="28"/>
                </w:rPr>
                <w:t>8000＜罚款额≤10000</w:t>
              </w:r>
            </w:ins>
          </w:p>
        </w:tc>
      </w:tr>
    </w:tbl>
    <w:p w:rsidR="00381FE5" w:rsidRPr="00475627" w:rsidRDefault="00381FE5" w:rsidP="00381FE5">
      <w:pPr>
        <w:jc w:val="center"/>
        <w:rPr>
          <w:ins w:id="917" w:author="刘洁" w:date="2020-06-05T10:33:00Z"/>
          <w:rFonts w:ascii="仿宋_GB2312" w:eastAsia="仿宋_GB2312"/>
          <w:sz w:val="32"/>
        </w:rPr>
      </w:pPr>
    </w:p>
    <w:p w:rsidR="00381FE5" w:rsidRPr="00475627" w:rsidRDefault="00381FE5" w:rsidP="00381FE5">
      <w:pPr>
        <w:jc w:val="center"/>
        <w:rPr>
          <w:ins w:id="918" w:author="刘洁" w:date="2020-06-05T10:33:00Z"/>
          <w:rFonts w:ascii="仿宋_GB2312" w:eastAsia="仿宋_GB2312"/>
          <w:sz w:val="32"/>
        </w:rPr>
      </w:pPr>
    </w:p>
    <w:p w:rsidR="00381FE5" w:rsidRPr="00475627" w:rsidRDefault="00381FE5" w:rsidP="00381FE5">
      <w:pPr>
        <w:jc w:val="center"/>
        <w:rPr>
          <w:ins w:id="919" w:author="刘洁" w:date="2020-06-05T10:33:00Z"/>
          <w:rFonts w:ascii="仿宋_GB2312" w:eastAsia="仿宋_GB2312"/>
          <w:sz w:val="32"/>
        </w:rPr>
      </w:pPr>
    </w:p>
    <w:p w:rsidR="00381FE5" w:rsidRPr="00475627" w:rsidRDefault="00381FE5" w:rsidP="00381FE5">
      <w:pPr>
        <w:jc w:val="center"/>
        <w:rPr>
          <w:ins w:id="920" w:author="刘洁" w:date="2020-06-05T10:33:00Z"/>
          <w:rFonts w:ascii="仿宋_GB2312" w:eastAsia="仿宋_GB2312"/>
          <w:sz w:val="32"/>
        </w:rPr>
      </w:pPr>
    </w:p>
    <w:p w:rsidR="00381FE5" w:rsidRPr="00475627" w:rsidRDefault="00381FE5" w:rsidP="00381FE5">
      <w:pPr>
        <w:jc w:val="center"/>
        <w:rPr>
          <w:ins w:id="921" w:author="刘洁" w:date="2020-06-05T10:33:00Z"/>
          <w:rFonts w:ascii="仿宋_GB2312" w:eastAsia="仿宋_GB2312"/>
          <w:sz w:val="32"/>
        </w:rPr>
      </w:pPr>
      <w:ins w:id="922" w:author="刘洁" w:date="2020-06-05T10:33:00Z">
        <w:r w:rsidRPr="00475627">
          <w:rPr>
            <w:rFonts w:ascii="仿宋_GB2312" w:eastAsia="仿宋_GB2312" w:hint="eastAsia"/>
            <w:sz w:val="32"/>
          </w:rPr>
          <w:lastRenderedPageBreak/>
          <w:t>5、未按</w:t>
        </w:r>
      </w:ins>
      <w:ins w:id="923" w:author="刘洁" w:date="2020-06-05T15:10:00Z">
        <w:r>
          <w:rPr>
            <w:rFonts w:ascii="仿宋_GB2312" w:eastAsia="仿宋_GB2312" w:hint="eastAsia"/>
            <w:sz w:val="32"/>
          </w:rPr>
          <w:t>照</w:t>
        </w:r>
      </w:ins>
      <w:ins w:id="924" w:author="刘洁" w:date="2020-06-05T10:33:00Z">
        <w:r w:rsidRPr="00475627">
          <w:rPr>
            <w:rFonts w:ascii="仿宋_GB2312" w:eastAsia="仿宋_GB2312" w:hint="eastAsia"/>
            <w:sz w:val="32"/>
          </w:rPr>
          <w:t>有关规定将污水排入城镇排水设施</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881"/>
        <w:gridCol w:w="7110"/>
      </w:tblGrid>
      <w:tr w:rsidR="00381FE5" w:rsidRPr="00475627" w:rsidTr="003952B6">
        <w:trPr>
          <w:ins w:id="925" w:author="刘洁" w:date="2020-06-05T10:33:00Z"/>
        </w:trPr>
        <w:tc>
          <w:tcPr>
            <w:tcW w:w="3227" w:type="dxa"/>
            <w:shd w:val="clear" w:color="auto" w:fill="auto"/>
            <w:vAlign w:val="center"/>
          </w:tcPr>
          <w:p w:rsidR="00381FE5" w:rsidRPr="00475627" w:rsidRDefault="00381FE5" w:rsidP="003952B6">
            <w:pPr>
              <w:widowControl/>
              <w:jc w:val="center"/>
              <w:rPr>
                <w:ins w:id="926" w:author="刘洁" w:date="2020-06-05T10:33:00Z"/>
                <w:rFonts w:ascii="仿宋_GB2312" w:eastAsia="仿宋_GB2312" w:hAnsi="宋体" w:cs="宋体"/>
                <w:b/>
                <w:bCs/>
                <w:kern w:val="0"/>
                <w:sz w:val="28"/>
              </w:rPr>
            </w:pPr>
            <w:ins w:id="927" w:author="刘洁" w:date="2020-06-05T10:33:00Z">
              <w:r w:rsidRPr="00475627">
                <w:rPr>
                  <w:rFonts w:ascii="仿宋_GB2312" w:eastAsia="仿宋_GB2312" w:hAnsi="宋体" w:cs="宋体" w:hint="eastAsia"/>
                  <w:b/>
                  <w:bCs/>
                  <w:kern w:val="0"/>
                  <w:sz w:val="28"/>
                </w:rPr>
                <w:t>违法行为</w:t>
              </w:r>
            </w:ins>
          </w:p>
        </w:tc>
        <w:tc>
          <w:tcPr>
            <w:tcW w:w="3881" w:type="dxa"/>
            <w:shd w:val="clear" w:color="auto" w:fill="auto"/>
            <w:vAlign w:val="center"/>
          </w:tcPr>
          <w:p w:rsidR="00381FE5" w:rsidRPr="00475627" w:rsidRDefault="00381FE5" w:rsidP="003952B6">
            <w:pPr>
              <w:widowControl/>
              <w:jc w:val="center"/>
              <w:rPr>
                <w:ins w:id="928" w:author="刘洁" w:date="2020-06-05T10:33:00Z"/>
                <w:rFonts w:ascii="仿宋_GB2312" w:eastAsia="仿宋_GB2312" w:hAnsi="宋体" w:cs="宋体"/>
                <w:b/>
                <w:bCs/>
                <w:kern w:val="0"/>
                <w:sz w:val="28"/>
              </w:rPr>
            </w:pPr>
            <w:ins w:id="929" w:author="刘洁" w:date="2020-06-05T10:33:00Z">
              <w:r w:rsidRPr="00475627">
                <w:rPr>
                  <w:rFonts w:ascii="仿宋_GB2312" w:eastAsia="仿宋_GB2312" w:hAnsi="宋体" w:cs="宋体" w:hint="eastAsia"/>
                  <w:b/>
                  <w:bCs/>
                  <w:kern w:val="0"/>
                  <w:sz w:val="28"/>
                </w:rPr>
                <w:t>违反条款</w:t>
              </w:r>
            </w:ins>
          </w:p>
        </w:tc>
        <w:tc>
          <w:tcPr>
            <w:tcW w:w="7110" w:type="dxa"/>
            <w:shd w:val="clear" w:color="auto" w:fill="auto"/>
            <w:vAlign w:val="center"/>
          </w:tcPr>
          <w:p w:rsidR="00381FE5" w:rsidRPr="00475627" w:rsidRDefault="00381FE5" w:rsidP="003952B6">
            <w:pPr>
              <w:jc w:val="center"/>
              <w:rPr>
                <w:ins w:id="930" w:author="刘洁" w:date="2020-06-05T10:33:00Z"/>
                <w:rFonts w:ascii="仿宋_GB2312" w:eastAsia="仿宋_GB2312"/>
                <w:sz w:val="32"/>
              </w:rPr>
            </w:pPr>
            <w:ins w:id="931"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2568"/>
          <w:ins w:id="932" w:author="刘洁" w:date="2020-06-05T10:33:00Z"/>
        </w:trPr>
        <w:tc>
          <w:tcPr>
            <w:tcW w:w="3227" w:type="dxa"/>
            <w:shd w:val="clear" w:color="auto" w:fill="auto"/>
            <w:vAlign w:val="center"/>
          </w:tcPr>
          <w:p w:rsidR="00381FE5" w:rsidRPr="00475627" w:rsidRDefault="00381FE5" w:rsidP="003952B6">
            <w:pPr>
              <w:rPr>
                <w:ins w:id="933" w:author="刘洁" w:date="2020-06-05T10:33:00Z"/>
                <w:rFonts w:ascii="仿宋_GB2312" w:eastAsia="仿宋_GB2312" w:hAnsi="宋体" w:cs="宋体"/>
                <w:sz w:val="24"/>
              </w:rPr>
            </w:pPr>
            <w:ins w:id="934" w:author="刘洁" w:date="2020-06-05T10:33:00Z">
              <w:r w:rsidRPr="00475627">
                <w:rPr>
                  <w:rFonts w:ascii="仿宋_GB2312" w:eastAsia="仿宋_GB2312" w:hint="eastAsia"/>
                  <w:sz w:val="24"/>
                </w:rPr>
                <w:t>未按照有关规定将污水排入城镇排水设施</w:t>
              </w:r>
            </w:ins>
          </w:p>
        </w:tc>
        <w:tc>
          <w:tcPr>
            <w:tcW w:w="3881" w:type="dxa"/>
            <w:shd w:val="clear" w:color="auto" w:fill="auto"/>
            <w:vAlign w:val="center"/>
          </w:tcPr>
          <w:p w:rsidR="00381FE5" w:rsidRPr="00475627" w:rsidRDefault="00381FE5" w:rsidP="003952B6">
            <w:pPr>
              <w:rPr>
                <w:ins w:id="935" w:author="刘洁" w:date="2020-06-05T10:33:00Z"/>
                <w:rFonts w:ascii="仿宋_GB2312" w:eastAsia="仿宋_GB2312" w:hAnsi="宋体" w:cs="宋体"/>
                <w:sz w:val="24"/>
              </w:rPr>
            </w:pPr>
            <w:ins w:id="936"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第二十条第一款 城镇排水设施覆盖范围内的排水单位和个人，应当按照国家有关规定将污水排入城镇排水设施。</w:t>
              </w:r>
            </w:ins>
          </w:p>
        </w:tc>
        <w:tc>
          <w:tcPr>
            <w:tcW w:w="7110" w:type="dxa"/>
            <w:shd w:val="clear" w:color="auto" w:fill="auto"/>
            <w:vAlign w:val="center"/>
          </w:tcPr>
          <w:p w:rsidR="00381FE5" w:rsidRPr="00475627" w:rsidRDefault="00381FE5" w:rsidP="003952B6">
            <w:pPr>
              <w:jc w:val="left"/>
              <w:rPr>
                <w:ins w:id="937" w:author="刘洁" w:date="2020-06-05T10:33:00Z"/>
                <w:rFonts w:ascii="仿宋_GB2312" w:eastAsia="仿宋_GB2312"/>
                <w:sz w:val="32"/>
              </w:rPr>
            </w:pPr>
            <w:ins w:id="938"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ins>
          </w:p>
        </w:tc>
      </w:tr>
      <w:tr w:rsidR="00381FE5" w:rsidRPr="00475627" w:rsidTr="003952B6">
        <w:trPr>
          <w:ins w:id="939" w:author="刘洁" w:date="2020-06-05T10:33:00Z"/>
        </w:trPr>
        <w:tc>
          <w:tcPr>
            <w:tcW w:w="3227" w:type="dxa"/>
            <w:shd w:val="clear" w:color="auto" w:fill="auto"/>
            <w:vAlign w:val="center"/>
          </w:tcPr>
          <w:p w:rsidR="00381FE5" w:rsidRPr="00475627" w:rsidRDefault="00381FE5" w:rsidP="003952B6">
            <w:pPr>
              <w:rPr>
                <w:ins w:id="940" w:author="刘洁" w:date="2020-06-05T10:33:00Z"/>
                <w:rFonts w:ascii="仿宋_GB2312" w:eastAsia="仿宋_GB2312" w:hAnsi="宋体" w:cs="宋体"/>
                <w:b/>
                <w:bCs/>
                <w:sz w:val="24"/>
              </w:rPr>
            </w:pPr>
            <w:ins w:id="941" w:author="刘洁" w:date="2020-06-05T10:33:00Z">
              <w:r>
                <w:rPr>
                  <w:noProof/>
                </w:rPr>
                <mc:AlternateContent>
                  <mc:Choice Requires="wps">
                    <w:drawing>
                      <wp:anchor distT="0" distB="0" distL="114300" distR="114300" simplePos="0" relativeHeight="251666432" behindDoc="0" locked="0" layoutInCell="1" allowOverlap="1" wp14:anchorId="66DC6764" wp14:editId="307745AA">
                        <wp:simplePos x="0" y="0"/>
                        <wp:positionH relativeFrom="column">
                          <wp:posOffset>-51435</wp:posOffset>
                        </wp:positionH>
                        <wp:positionV relativeFrom="paragraph">
                          <wp:posOffset>-11430</wp:posOffset>
                        </wp:positionV>
                        <wp:extent cx="1000125" cy="781050"/>
                        <wp:effectExtent l="0" t="0" r="28575"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0125" cy="7810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9pt" to="74.7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" strokecolor="windowText">
                        <o:lock v:ext="edit" shapetype="f"/>
                      </v:line>
                    </w:pict>
                  </mc:Fallback>
                </mc:AlternateContent>
              </w:r>
              <w:r>
                <w:rPr>
                  <w:noProof/>
                </w:rPr>
                <mc:AlternateContent>
                  <mc:Choice Requires="wps">
                    <w:drawing>
                      <wp:anchor distT="0" distB="0" distL="114300" distR="114300" simplePos="0" relativeHeight="251665408" behindDoc="0" locked="0" layoutInCell="1" allowOverlap="1" wp14:anchorId="6AB85888" wp14:editId="3D294813">
                        <wp:simplePos x="0" y="0"/>
                        <wp:positionH relativeFrom="column">
                          <wp:posOffset>-51435</wp:posOffset>
                        </wp:positionH>
                        <wp:positionV relativeFrom="paragraph">
                          <wp:posOffset>-11430</wp:posOffset>
                        </wp:positionV>
                        <wp:extent cx="2028825" cy="314325"/>
                        <wp:effectExtent l="0" t="0" r="28575" b="28575"/>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28825" cy="3143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9pt" to="155.7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" strokecolor="windowText">
                        <o:lock v:ext="edit" shapetype="f"/>
                      </v:line>
                    </w:pict>
                  </mc:Fallback>
                </mc:AlternateContent>
              </w:r>
              <w:r w:rsidRPr="00475627">
                <w:rPr>
                  <w:rFonts w:ascii="仿宋_GB2312" w:eastAsia="仿宋_GB2312" w:hAnsi="宋体" w:cs="宋体" w:hint="eastAsia"/>
                  <w:b/>
                  <w:bCs/>
                  <w:sz w:val="24"/>
                </w:rPr>
                <w:t xml:space="preserve">                   情 节</w:t>
              </w:r>
            </w:ins>
          </w:p>
          <w:p w:rsidR="00381FE5" w:rsidRPr="00475627" w:rsidRDefault="00381FE5" w:rsidP="003952B6">
            <w:pPr>
              <w:ind w:firstLineChars="294" w:firstLine="708"/>
              <w:rPr>
                <w:ins w:id="942" w:author="刘洁" w:date="2020-06-05T10:33:00Z"/>
                <w:rFonts w:ascii="仿宋_GB2312" w:eastAsia="仿宋_GB2312" w:hAnsi="宋体" w:cs="宋体"/>
                <w:b/>
                <w:bCs/>
                <w:sz w:val="24"/>
              </w:rPr>
            </w:pPr>
            <w:ins w:id="943" w:author="刘洁" w:date="2020-06-05T10:33:00Z">
              <w:r w:rsidRPr="00475627">
                <w:rPr>
                  <w:rFonts w:ascii="仿宋_GB2312" w:eastAsia="仿宋_GB2312" w:hAnsi="宋体" w:cs="宋体" w:hint="eastAsia"/>
                  <w:b/>
                  <w:bCs/>
                  <w:sz w:val="24"/>
                </w:rPr>
                <w:t>罚款额（万元）</w:t>
              </w:r>
            </w:ins>
          </w:p>
          <w:p w:rsidR="00381FE5" w:rsidRPr="00475627" w:rsidRDefault="00381FE5" w:rsidP="003952B6">
            <w:pPr>
              <w:rPr>
                <w:ins w:id="944" w:author="刘洁" w:date="2020-06-05T10:33:00Z"/>
                <w:rFonts w:ascii="仿宋_GB2312" w:eastAsia="仿宋_GB2312"/>
                <w:sz w:val="32"/>
              </w:rPr>
            </w:pPr>
            <w:ins w:id="945" w:author="刘洁" w:date="2020-06-05T10:33:00Z">
              <w:r w:rsidRPr="00475627">
                <w:rPr>
                  <w:rFonts w:ascii="仿宋_GB2312" w:eastAsia="仿宋_GB2312" w:hAnsi="宋体" w:cs="宋体" w:hint="eastAsia"/>
                  <w:b/>
                  <w:bCs/>
                  <w:sz w:val="24"/>
                </w:rPr>
                <w:t>类 型</w:t>
              </w:r>
            </w:ins>
          </w:p>
        </w:tc>
        <w:tc>
          <w:tcPr>
            <w:tcW w:w="3881" w:type="dxa"/>
            <w:shd w:val="clear" w:color="auto" w:fill="auto"/>
            <w:vAlign w:val="center"/>
          </w:tcPr>
          <w:p w:rsidR="00381FE5" w:rsidRPr="00475627" w:rsidRDefault="00381FE5" w:rsidP="003952B6">
            <w:pPr>
              <w:jc w:val="center"/>
              <w:rPr>
                <w:ins w:id="946" w:author="刘洁" w:date="2020-06-05T10:33:00Z"/>
                <w:rFonts w:ascii="仿宋_GB2312" w:eastAsia="仿宋_GB2312"/>
                <w:b/>
                <w:sz w:val="28"/>
                <w:szCs w:val="28"/>
              </w:rPr>
            </w:pPr>
            <w:ins w:id="947" w:author="刘洁" w:date="2020-06-05T10:33:00Z">
              <w:r w:rsidRPr="00475627">
                <w:rPr>
                  <w:rFonts w:ascii="仿宋_GB2312" w:eastAsia="仿宋_GB2312" w:hint="eastAsia"/>
                  <w:b/>
                  <w:sz w:val="28"/>
                  <w:szCs w:val="28"/>
                </w:rPr>
                <w:t>逾期不改正，</w:t>
              </w:r>
            </w:ins>
          </w:p>
          <w:p w:rsidR="00381FE5" w:rsidRPr="00475627" w:rsidRDefault="00381FE5" w:rsidP="003952B6">
            <w:pPr>
              <w:jc w:val="center"/>
              <w:rPr>
                <w:ins w:id="948" w:author="刘洁" w:date="2020-06-05T10:33:00Z"/>
                <w:rFonts w:ascii="仿宋_GB2312" w:eastAsia="仿宋_GB2312" w:hAnsi="宋体" w:cs="宋体"/>
                <w:b/>
                <w:sz w:val="28"/>
                <w:szCs w:val="28"/>
              </w:rPr>
            </w:pPr>
            <w:ins w:id="949" w:author="刘洁" w:date="2020-06-05T10:33:00Z">
              <w:r w:rsidRPr="00475627">
                <w:rPr>
                  <w:rFonts w:ascii="仿宋_GB2312" w:eastAsia="仿宋_GB2312" w:hint="eastAsia"/>
                  <w:b/>
                  <w:sz w:val="28"/>
                  <w:szCs w:val="28"/>
                </w:rPr>
                <w:t>但未造成其他危害后果的</w:t>
              </w:r>
            </w:ins>
          </w:p>
        </w:tc>
        <w:tc>
          <w:tcPr>
            <w:tcW w:w="7110" w:type="dxa"/>
            <w:shd w:val="clear" w:color="auto" w:fill="auto"/>
            <w:vAlign w:val="center"/>
          </w:tcPr>
          <w:p w:rsidR="00381FE5" w:rsidRPr="00475627" w:rsidRDefault="00381FE5" w:rsidP="003952B6">
            <w:pPr>
              <w:jc w:val="center"/>
              <w:rPr>
                <w:ins w:id="950" w:author="刘洁" w:date="2020-06-05T10:33:00Z"/>
                <w:rFonts w:ascii="仿宋_GB2312" w:eastAsia="仿宋_GB2312" w:hAnsi="宋体" w:cs="宋体"/>
                <w:b/>
                <w:sz w:val="28"/>
                <w:szCs w:val="28"/>
              </w:rPr>
            </w:pPr>
            <w:ins w:id="951" w:author="刘洁" w:date="2020-06-05T10:33:00Z">
              <w:r w:rsidRPr="00475627">
                <w:rPr>
                  <w:rFonts w:ascii="仿宋_GB2312" w:eastAsia="仿宋_GB2312" w:hint="eastAsia"/>
                  <w:b/>
                  <w:sz w:val="28"/>
                  <w:szCs w:val="28"/>
                </w:rPr>
                <w:t>影响设施正常运行或造成环境污染的</w:t>
              </w:r>
            </w:ins>
          </w:p>
        </w:tc>
      </w:tr>
      <w:tr w:rsidR="00381FE5" w:rsidRPr="00475627" w:rsidTr="003952B6">
        <w:trPr>
          <w:trHeight w:val="907"/>
          <w:ins w:id="952" w:author="刘洁" w:date="2020-06-05T10:33:00Z"/>
        </w:trPr>
        <w:tc>
          <w:tcPr>
            <w:tcW w:w="3227" w:type="dxa"/>
            <w:shd w:val="clear" w:color="auto" w:fill="auto"/>
            <w:vAlign w:val="center"/>
          </w:tcPr>
          <w:p w:rsidR="00381FE5" w:rsidRPr="001B0F89" w:rsidRDefault="00381FE5" w:rsidP="003952B6">
            <w:pPr>
              <w:jc w:val="center"/>
              <w:rPr>
                <w:ins w:id="953" w:author="刘洁" w:date="2020-06-05T10:33:00Z"/>
                <w:rFonts w:ascii="仿宋_GB2312" w:eastAsia="仿宋_GB2312"/>
                <w:b/>
                <w:sz w:val="32"/>
                <w:rPrChange w:id="954" w:author="刘洁" w:date="2020-06-05T15:30:00Z">
                  <w:rPr>
                    <w:ins w:id="955" w:author="刘洁" w:date="2020-06-05T10:33:00Z"/>
                    <w:rFonts w:ascii="仿宋_GB2312" w:eastAsia="仿宋_GB2312"/>
                    <w:sz w:val="32"/>
                  </w:rPr>
                </w:rPrChange>
              </w:rPr>
            </w:pPr>
            <w:ins w:id="956" w:author="刘洁" w:date="2020-06-05T10:33:00Z">
              <w:r w:rsidRPr="001B0F89">
                <w:rPr>
                  <w:rFonts w:ascii="仿宋_GB2312" w:eastAsia="仿宋_GB2312" w:hint="eastAsia"/>
                  <w:b/>
                  <w:sz w:val="32"/>
                  <w:rPrChange w:id="957" w:author="刘洁" w:date="2020-06-05T15:30:00Z">
                    <w:rPr>
                      <w:rFonts w:ascii="仿宋_GB2312" w:eastAsia="仿宋_GB2312" w:hint="eastAsia"/>
                      <w:sz w:val="32"/>
                    </w:rPr>
                  </w:rPrChange>
                </w:rPr>
                <w:t>对单位</w:t>
              </w:r>
            </w:ins>
          </w:p>
        </w:tc>
        <w:tc>
          <w:tcPr>
            <w:tcW w:w="3881" w:type="dxa"/>
            <w:shd w:val="clear" w:color="auto" w:fill="auto"/>
            <w:vAlign w:val="center"/>
          </w:tcPr>
          <w:p w:rsidR="00381FE5" w:rsidRPr="00475627" w:rsidRDefault="00381FE5" w:rsidP="003952B6">
            <w:pPr>
              <w:jc w:val="center"/>
              <w:rPr>
                <w:ins w:id="958" w:author="刘洁" w:date="2020-06-05T10:33:00Z"/>
                <w:rFonts w:ascii="仿宋_GB2312" w:eastAsia="仿宋_GB2312"/>
                <w:sz w:val="32"/>
              </w:rPr>
            </w:pPr>
            <w:ins w:id="959" w:author="刘洁" w:date="2020-06-05T10:33:00Z">
              <w:r w:rsidRPr="00475627">
                <w:rPr>
                  <w:rFonts w:ascii="仿宋_GB2312" w:eastAsia="仿宋_GB2312" w:hAnsi="宋体" w:hint="eastAsia"/>
                  <w:sz w:val="28"/>
                </w:rPr>
                <w:t>10≤罚款额≤15</w:t>
              </w:r>
            </w:ins>
          </w:p>
        </w:tc>
        <w:tc>
          <w:tcPr>
            <w:tcW w:w="7110" w:type="dxa"/>
            <w:shd w:val="clear" w:color="auto" w:fill="auto"/>
            <w:vAlign w:val="center"/>
          </w:tcPr>
          <w:p w:rsidR="00381FE5" w:rsidRPr="00475627" w:rsidRDefault="00381FE5" w:rsidP="003952B6">
            <w:pPr>
              <w:jc w:val="center"/>
              <w:rPr>
                <w:ins w:id="960" w:author="刘洁" w:date="2020-06-05T10:33:00Z"/>
                <w:rFonts w:ascii="仿宋_GB2312" w:eastAsia="仿宋_GB2312"/>
                <w:sz w:val="32"/>
              </w:rPr>
            </w:pPr>
            <w:ins w:id="961" w:author="刘洁" w:date="2020-06-05T10:33:00Z">
              <w:r w:rsidRPr="00475627">
                <w:rPr>
                  <w:rFonts w:ascii="仿宋_GB2312" w:eastAsia="仿宋_GB2312" w:hAnsi="宋体" w:hint="eastAsia"/>
                  <w:sz w:val="28"/>
                </w:rPr>
                <w:t>15＜罚款额≤20</w:t>
              </w:r>
            </w:ins>
          </w:p>
        </w:tc>
      </w:tr>
      <w:tr w:rsidR="00381FE5" w:rsidRPr="00475627" w:rsidTr="003952B6">
        <w:trPr>
          <w:trHeight w:val="907"/>
          <w:ins w:id="962" w:author="刘洁" w:date="2020-06-05T10:33:00Z"/>
        </w:trPr>
        <w:tc>
          <w:tcPr>
            <w:tcW w:w="3227" w:type="dxa"/>
            <w:shd w:val="clear" w:color="auto" w:fill="auto"/>
            <w:vAlign w:val="center"/>
          </w:tcPr>
          <w:p w:rsidR="00381FE5" w:rsidRPr="001B0F89" w:rsidRDefault="00381FE5" w:rsidP="003952B6">
            <w:pPr>
              <w:jc w:val="center"/>
              <w:rPr>
                <w:ins w:id="963" w:author="刘洁" w:date="2020-06-05T10:33:00Z"/>
                <w:rFonts w:ascii="仿宋_GB2312" w:eastAsia="仿宋_GB2312"/>
                <w:b/>
                <w:sz w:val="32"/>
                <w:rPrChange w:id="964" w:author="刘洁" w:date="2020-06-05T15:30:00Z">
                  <w:rPr>
                    <w:ins w:id="965" w:author="刘洁" w:date="2020-06-05T10:33:00Z"/>
                    <w:rFonts w:ascii="仿宋_GB2312" w:eastAsia="仿宋_GB2312"/>
                    <w:sz w:val="32"/>
                  </w:rPr>
                </w:rPrChange>
              </w:rPr>
            </w:pPr>
            <w:ins w:id="966" w:author="刘洁" w:date="2020-06-05T10:33:00Z">
              <w:r w:rsidRPr="001B0F89">
                <w:rPr>
                  <w:rFonts w:ascii="仿宋_GB2312" w:eastAsia="仿宋_GB2312" w:hint="eastAsia"/>
                  <w:b/>
                  <w:sz w:val="32"/>
                  <w:rPrChange w:id="967" w:author="刘洁" w:date="2020-06-05T15:30:00Z">
                    <w:rPr>
                      <w:rFonts w:ascii="仿宋_GB2312" w:eastAsia="仿宋_GB2312" w:hint="eastAsia"/>
                      <w:sz w:val="32"/>
                    </w:rPr>
                  </w:rPrChange>
                </w:rPr>
                <w:t>对个人</w:t>
              </w:r>
            </w:ins>
          </w:p>
        </w:tc>
        <w:tc>
          <w:tcPr>
            <w:tcW w:w="3881" w:type="dxa"/>
            <w:shd w:val="clear" w:color="auto" w:fill="auto"/>
            <w:vAlign w:val="center"/>
          </w:tcPr>
          <w:p w:rsidR="00381FE5" w:rsidRPr="00475627" w:rsidRDefault="00381FE5" w:rsidP="003952B6">
            <w:pPr>
              <w:jc w:val="center"/>
              <w:rPr>
                <w:ins w:id="968" w:author="刘洁" w:date="2020-06-05T10:33:00Z"/>
                <w:rFonts w:ascii="仿宋_GB2312" w:eastAsia="仿宋_GB2312"/>
                <w:sz w:val="32"/>
              </w:rPr>
            </w:pPr>
            <w:ins w:id="969" w:author="刘洁" w:date="2020-06-05T10:33:00Z">
              <w:r w:rsidRPr="00475627">
                <w:rPr>
                  <w:rFonts w:ascii="仿宋_GB2312" w:eastAsia="仿宋_GB2312" w:hAnsi="宋体" w:hint="eastAsia"/>
                  <w:sz w:val="28"/>
                </w:rPr>
                <w:t>2≤罚款额≤5</w:t>
              </w:r>
            </w:ins>
          </w:p>
        </w:tc>
        <w:tc>
          <w:tcPr>
            <w:tcW w:w="7110" w:type="dxa"/>
            <w:shd w:val="clear" w:color="auto" w:fill="auto"/>
            <w:vAlign w:val="center"/>
          </w:tcPr>
          <w:p w:rsidR="00381FE5" w:rsidRPr="00475627" w:rsidRDefault="00381FE5" w:rsidP="003952B6">
            <w:pPr>
              <w:jc w:val="center"/>
              <w:rPr>
                <w:ins w:id="970" w:author="刘洁" w:date="2020-06-05T10:33:00Z"/>
                <w:rFonts w:ascii="仿宋_GB2312" w:eastAsia="仿宋_GB2312"/>
                <w:sz w:val="32"/>
              </w:rPr>
            </w:pPr>
            <w:ins w:id="971" w:author="刘洁" w:date="2020-06-05T10:33:00Z">
              <w:r w:rsidRPr="00475627">
                <w:rPr>
                  <w:rFonts w:ascii="仿宋_GB2312" w:eastAsia="仿宋_GB2312" w:hAnsi="宋体" w:hint="eastAsia"/>
                  <w:sz w:val="28"/>
                </w:rPr>
                <w:t>5＜罚款额≤10</w:t>
              </w:r>
            </w:ins>
          </w:p>
        </w:tc>
      </w:tr>
    </w:tbl>
    <w:p w:rsidR="00381FE5" w:rsidRPr="00475627" w:rsidRDefault="00381FE5" w:rsidP="00381FE5">
      <w:pPr>
        <w:jc w:val="center"/>
        <w:rPr>
          <w:ins w:id="972" w:author="刘洁" w:date="2020-06-05T10:33:00Z"/>
          <w:rFonts w:ascii="仿宋_GB2312" w:eastAsia="仿宋_GB2312"/>
          <w:sz w:val="32"/>
        </w:rPr>
      </w:pPr>
    </w:p>
    <w:p w:rsidR="00381FE5" w:rsidRPr="00475627" w:rsidRDefault="00381FE5" w:rsidP="00381FE5">
      <w:pPr>
        <w:jc w:val="center"/>
        <w:rPr>
          <w:ins w:id="973" w:author="刘洁" w:date="2020-06-05T10:33:00Z"/>
          <w:rFonts w:ascii="仿宋_GB2312" w:eastAsia="仿宋_GB2312"/>
          <w:sz w:val="32"/>
        </w:rPr>
      </w:pPr>
    </w:p>
    <w:p w:rsidR="00381FE5" w:rsidRPr="00475627" w:rsidRDefault="00381FE5" w:rsidP="00381FE5">
      <w:pPr>
        <w:jc w:val="center"/>
        <w:rPr>
          <w:ins w:id="974" w:author="刘洁" w:date="2020-06-05T10:33:00Z"/>
          <w:rFonts w:ascii="仿宋_GB2312" w:eastAsia="仿宋_GB2312"/>
          <w:sz w:val="32"/>
        </w:rPr>
      </w:pPr>
    </w:p>
    <w:p w:rsidR="00381FE5" w:rsidRPr="00475627" w:rsidRDefault="00381FE5" w:rsidP="00381FE5">
      <w:pPr>
        <w:jc w:val="center"/>
        <w:rPr>
          <w:ins w:id="975" w:author="刘洁" w:date="2020-06-05T10:33:00Z"/>
          <w:rFonts w:ascii="仿宋_GB2312" w:eastAsia="仿宋_GB2312"/>
          <w:sz w:val="32"/>
        </w:rPr>
      </w:pPr>
      <w:ins w:id="976" w:author="刘洁" w:date="2020-06-05T10:33:00Z">
        <w:r w:rsidRPr="00475627">
          <w:rPr>
            <w:rFonts w:ascii="仿宋_GB2312" w:eastAsia="仿宋_GB2312" w:hint="eastAsia"/>
            <w:sz w:val="32"/>
          </w:rPr>
          <w:lastRenderedPageBreak/>
          <w:t>6、未取得排水许可证向城镇排水设施排放污水</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809"/>
        <w:gridCol w:w="2552"/>
        <w:gridCol w:w="2693"/>
        <w:gridCol w:w="3402"/>
        <w:gridCol w:w="1919"/>
      </w:tblGrid>
      <w:tr w:rsidR="00381FE5" w:rsidRPr="00475627" w:rsidTr="003952B6">
        <w:trPr>
          <w:trHeight w:val="503"/>
          <w:ins w:id="977" w:author="刘洁" w:date="2020-06-05T10:33:00Z"/>
        </w:trPr>
        <w:tc>
          <w:tcPr>
            <w:tcW w:w="2843" w:type="dxa"/>
            <w:shd w:val="clear" w:color="auto" w:fill="auto"/>
            <w:vAlign w:val="center"/>
          </w:tcPr>
          <w:p w:rsidR="00381FE5" w:rsidRPr="00475627" w:rsidRDefault="00381FE5" w:rsidP="003952B6">
            <w:pPr>
              <w:jc w:val="center"/>
              <w:rPr>
                <w:ins w:id="978" w:author="刘洁" w:date="2020-06-05T10:33:00Z"/>
                <w:rFonts w:ascii="仿宋_GB2312" w:eastAsia="仿宋_GB2312" w:hAnsi="宋体" w:cs="宋体"/>
                <w:b/>
                <w:bCs/>
                <w:sz w:val="28"/>
              </w:rPr>
            </w:pPr>
            <w:ins w:id="979" w:author="刘洁" w:date="2020-06-05T10:33:00Z">
              <w:r w:rsidRPr="00475627">
                <w:rPr>
                  <w:rFonts w:ascii="仿宋_GB2312" w:eastAsia="仿宋_GB2312" w:hint="eastAsia"/>
                  <w:b/>
                  <w:bCs/>
                  <w:sz w:val="28"/>
                </w:rPr>
                <w:t>违法行为</w:t>
              </w:r>
            </w:ins>
          </w:p>
        </w:tc>
        <w:tc>
          <w:tcPr>
            <w:tcW w:w="6054" w:type="dxa"/>
            <w:gridSpan w:val="3"/>
            <w:shd w:val="clear" w:color="auto" w:fill="auto"/>
            <w:vAlign w:val="center"/>
          </w:tcPr>
          <w:p w:rsidR="00381FE5" w:rsidRPr="00475627" w:rsidRDefault="00381FE5" w:rsidP="003952B6">
            <w:pPr>
              <w:jc w:val="center"/>
              <w:rPr>
                <w:ins w:id="980" w:author="刘洁" w:date="2020-06-05T10:33:00Z"/>
                <w:rFonts w:ascii="仿宋_GB2312" w:eastAsia="仿宋_GB2312" w:hAnsi="宋体" w:cs="宋体"/>
                <w:b/>
                <w:bCs/>
                <w:sz w:val="28"/>
              </w:rPr>
            </w:pPr>
            <w:ins w:id="981" w:author="刘洁" w:date="2020-06-05T10:33:00Z">
              <w:r w:rsidRPr="00475627">
                <w:rPr>
                  <w:rFonts w:ascii="仿宋_GB2312" w:eastAsia="仿宋_GB2312" w:hint="eastAsia"/>
                  <w:b/>
                  <w:bCs/>
                  <w:sz w:val="28"/>
                </w:rPr>
                <w:t>违反条款</w:t>
              </w:r>
            </w:ins>
          </w:p>
        </w:tc>
        <w:tc>
          <w:tcPr>
            <w:tcW w:w="5321" w:type="dxa"/>
            <w:gridSpan w:val="2"/>
            <w:shd w:val="clear" w:color="auto" w:fill="auto"/>
          </w:tcPr>
          <w:p w:rsidR="00381FE5" w:rsidRPr="00475627" w:rsidRDefault="00381FE5" w:rsidP="003952B6">
            <w:pPr>
              <w:jc w:val="center"/>
              <w:rPr>
                <w:ins w:id="982" w:author="刘洁" w:date="2020-06-05T10:33:00Z"/>
                <w:rFonts w:ascii="仿宋_GB2312" w:eastAsia="仿宋_GB2312"/>
                <w:sz w:val="28"/>
              </w:rPr>
            </w:pPr>
            <w:ins w:id="983" w:author="刘洁" w:date="2020-06-05T10:33:00Z">
              <w:r w:rsidRPr="00475627">
                <w:rPr>
                  <w:rFonts w:ascii="仿宋_GB2312" w:eastAsia="仿宋_GB2312" w:hint="eastAsia"/>
                  <w:b/>
                  <w:bCs/>
                  <w:sz w:val="28"/>
                </w:rPr>
                <w:t>处罚条款</w:t>
              </w:r>
            </w:ins>
          </w:p>
        </w:tc>
      </w:tr>
      <w:tr w:rsidR="00381FE5" w:rsidRPr="00475627" w:rsidTr="003952B6">
        <w:trPr>
          <w:ins w:id="984" w:author="刘洁" w:date="2020-06-05T10:33:00Z"/>
        </w:trPr>
        <w:tc>
          <w:tcPr>
            <w:tcW w:w="2843" w:type="dxa"/>
            <w:shd w:val="clear" w:color="auto" w:fill="auto"/>
            <w:vAlign w:val="center"/>
          </w:tcPr>
          <w:p w:rsidR="00381FE5" w:rsidRPr="00475627" w:rsidRDefault="00381FE5" w:rsidP="003952B6">
            <w:pPr>
              <w:jc w:val="center"/>
              <w:rPr>
                <w:ins w:id="985" w:author="刘洁" w:date="2020-06-05T10:33:00Z"/>
                <w:rFonts w:ascii="仿宋_GB2312" w:eastAsia="仿宋_GB2312" w:hAnsi="宋体" w:cs="宋体"/>
                <w:sz w:val="22"/>
              </w:rPr>
            </w:pPr>
            <w:ins w:id="986" w:author="刘洁" w:date="2020-06-05T10:33:00Z">
              <w:r w:rsidRPr="00475627">
                <w:rPr>
                  <w:rFonts w:ascii="仿宋_GB2312" w:eastAsia="仿宋_GB2312" w:hint="eastAsia"/>
                  <w:sz w:val="22"/>
                </w:rPr>
                <w:t>排水户未取得排水许可证向城镇排水设施排放污水</w:t>
              </w:r>
            </w:ins>
          </w:p>
        </w:tc>
        <w:tc>
          <w:tcPr>
            <w:tcW w:w="6054" w:type="dxa"/>
            <w:gridSpan w:val="3"/>
            <w:shd w:val="clear" w:color="auto" w:fill="auto"/>
            <w:vAlign w:val="center"/>
          </w:tcPr>
          <w:p w:rsidR="00381FE5" w:rsidRPr="00475627" w:rsidRDefault="00381FE5" w:rsidP="003952B6">
            <w:pPr>
              <w:rPr>
                <w:ins w:id="987" w:author="刘洁" w:date="2020-06-05T10:33:00Z"/>
                <w:rFonts w:ascii="仿宋_GB2312" w:eastAsia="仿宋_GB2312" w:hAnsi="宋体" w:cs="宋体"/>
                <w:sz w:val="22"/>
              </w:rPr>
            </w:pPr>
            <w:ins w:id="988" w:author="刘洁" w:date="2020-06-05T10:33:00Z">
              <w:r w:rsidRPr="00475627">
                <w:rPr>
                  <w:rFonts w:ascii="仿宋_GB2312" w:eastAsia="仿宋_GB2312" w:hint="eastAsia"/>
                  <w:sz w:val="22"/>
                </w:rPr>
                <w:t>《城镇排水与污水处理条例》</w:t>
              </w:r>
              <w:r w:rsidRPr="00475627">
                <w:rPr>
                  <w:rFonts w:ascii="仿宋_GB2312" w:eastAsia="仿宋_GB2312" w:hint="eastAsia"/>
                  <w:sz w:val="22"/>
                </w:rPr>
                <w:br/>
                <w:t xml:space="preserve">   第二十一条第一款　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ins>
          </w:p>
        </w:tc>
        <w:tc>
          <w:tcPr>
            <w:tcW w:w="5321" w:type="dxa"/>
            <w:gridSpan w:val="2"/>
            <w:shd w:val="clear" w:color="auto" w:fill="auto"/>
          </w:tcPr>
          <w:p w:rsidR="00381FE5" w:rsidRPr="00475627" w:rsidRDefault="00381FE5" w:rsidP="003952B6">
            <w:pPr>
              <w:jc w:val="left"/>
              <w:rPr>
                <w:ins w:id="989" w:author="刘洁" w:date="2020-06-05T10:33:00Z"/>
                <w:rFonts w:ascii="仿宋_GB2312" w:eastAsia="仿宋_GB2312"/>
                <w:sz w:val="32"/>
              </w:rPr>
            </w:pPr>
            <w:ins w:id="990" w:author="刘洁" w:date="2020-06-05T10:33:00Z">
              <w:r w:rsidRPr="00475627">
                <w:rPr>
                  <w:rFonts w:ascii="仿宋_GB2312" w:eastAsia="仿宋_GB2312" w:hint="eastAsia"/>
                  <w:sz w:val="22"/>
                </w:rPr>
                <w:t xml:space="preserve">《城镇排水与污水处理条例》　</w:t>
              </w:r>
              <w:r w:rsidRPr="00475627">
                <w:rPr>
                  <w:rFonts w:ascii="仿宋_GB2312" w:eastAsia="仿宋_GB2312" w:hint="eastAsia"/>
                  <w:sz w:val="22"/>
                </w:rPr>
                <w:br/>
                <w:t xml:space="preserve">   第五十条第一款　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w:t>
              </w:r>
            </w:ins>
          </w:p>
        </w:tc>
      </w:tr>
      <w:tr w:rsidR="00381FE5" w:rsidRPr="00475627" w:rsidTr="003952B6">
        <w:trPr>
          <w:trHeight w:val="1209"/>
          <w:ins w:id="991" w:author="刘洁" w:date="2020-06-05T10:33:00Z"/>
        </w:trPr>
        <w:tc>
          <w:tcPr>
            <w:tcW w:w="3652" w:type="dxa"/>
            <w:gridSpan w:val="2"/>
            <w:shd w:val="clear" w:color="auto" w:fill="auto"/>
            <w:vAlign w:val="center"/>
          </w:tcPr>
          <w:p w:rsidR="00381FE5" w:rsidRPr="00475627" w:rsidRDefault="00381FE5" w:rsidP="003952B6">
            <w:pPr>
              <w:jc w:val="center"/>
              <w:rPr>
                <w:ins w:id="992" w:author="刘洁" w:date="2020-06-05T10:33:00Z"/>
                <w:rFonts w:ascii="仿宋_GB2312" w:eastAsia="仿宋_GB2312"/>
                <w:b/>
                <w:sz w:val="24"/>
              </w:rPr>
            </w:pPr>
            <w:ins w:id="993" w:author="刘洁" w:date="2020-06-05T10:33:00Z">
              <w:r>
                <w:rPr>
                  <w:noProof/>
                </w:rPr>
                <mc:AlternateContent>
                  <mc:Choice Requires="wps">
                    <w:drawing>
                      <wp:anchor distT="0" distB="0" distL="114300" distR="114300" simplePos="0" relativeHeight="251668480" behindDoc="0" locked="0" layoutInCell="1" allowOverlap="1" wp14:anchorId="73BEE59A" wp14:editId="7D7B49F1">
                        <wp:simplePos x="0" y="0"/>
                        <wp:positionH relativeFrom="column">
                          <wp:posOffset>-51435</wp:posOffset>
                        </wp:positionH>
                        <wp:positionV relativeFrom="paragraph">
                          <wp:posOffset>47625</wp:posOffset>
                        </wp:positionV>
                        <wp:extent cx="1238250" cy="762000"/>
                        <wp:effectExtent l="0" t="0" r="1905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8250" cy="762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3.75pt" to="93.4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" strokecolor="windowText">
                        <o:lock v:ext="edit" shapetype="f"/>
                      </v:line>
                    </w:pict>
                  </mc:Fallback>
                </mc:AlternateContent>
              </w:r>
              <w:r>
                <w:rPr>
                  <w:noProof/>
                </w:rPr>
                <mc:AlternateContent>
                  <mc:Choice Requires="wps">
                    <w:drawing>
                      <wp:anchor distT="0" distB="0" distL="114300" distR="114300" simplePos="0" relativeHeight="251667456" behindDoc="0" locked="0" layoutInCell="1" allowOverlap="1" wp14:anchorId="7DD08C45" wp14:editId="44A23EA8">
                        <wp:simplePos x="0" y="0"/>
                        <wp:positionH relativeFrom="column">
                          <wp:posOffset>-51435</wp:posOffset>
                        </wp:positionH>
                        <wp:positionV relativeFrom="paragraph">
                          <wp:posOffset>9525</wp:posOffset>
                        </wp:positionV>
                        <wp:extent cx="2305050" cy="314325"/>
                        <wp:effectExtent l="0" t="0" r="19050" b="2857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05050" cy="3143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75pt" to="177.4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" strokecolor="windowText">
                        <o:lock v:ext="edit" shapetype="f"/>
                      </v:line>
                    </w:pict>
                  </mc:Fallback>
                </mc:AlternateContent>
              </w:r>
              <w:r w:rsidRPr="00475627">
                <w:rPr>
                  <w:rFonts w:ascii="仿宋_GB2312" w:eastAsia="仿宋_GB2312" w:hint="eastAsia"/>
                  <w:sz w:val="24"/>
                </w:rPr>
                <w:t xml:space="preserve">          </w:t>
              </w:r>
              <w:r w:rsidRPr="00475627">
                <w:rPr>
                  <w:rFonts w:ascii="仿宋_GB2312" w:eastAsia="仿宋_GB2312" w:hint="eastAsia"/>
                  <w:b/>
                  <w:sz w:val="24"/>
                </w:rPr>
                <w:t xml:space="preserve">       排水户类型</w:t>
              </w:r>
            </w:ins>
          </w:p>
          <w:p w:rsidR="00381FE5" w:rsidRPr="00475627" w:rsidRDefault="00381FE5" w:rsidP="003952B6">
            <w:pPr>
              <w:ind w:firstLineChars="298" w:firstLine="718"/>
              <w:rPr>
                <w:ins w:id="994" w:author="刘洁" w:date="2020-06-05T10:33:00Z"/>
                <w:rFonts w:ascii="仿宋_GB2312" w:eastAsia="仿宋_GB2312"/>
                <w:b/>
                <w:sz w:val="24"/>
              </w:rPr>
            </w:pPr>
            <w:ins w:id="995" w:author="刘洁" w:date="2020-06-05T10:33:00Z">
              <w:r w:rsidRPr="00475627">
                <w:rPr>
                  <w:rFonts w:ascii="仿宋_GB2312" w:eastAsia="仿宋_GB2312" w:hint="eastAsia"/>
                  <w:b/>
                  <w:sz w:val="24"/>
                </w:rPr>
                <w:t>罚款额（万元）</w:t>
              </w:r>
            </w:ins>
          </w:p>
          <w:p w:rsidR="00381FE5" w:rsidRPr="00475627" w:rsidRDefault="00381FE5" w:rsidP="003952B6">
            <w:pPr>
              <w:rPr>
                <w:ins w:id="996" w:author="刘洁" w:date="2020-06-05T10:33:00Z"/>
                <w:rFonts w:ascii="仿宋_GB2312" w:eastAsia="仿宋_GB2312"/>
                <w:b/>
                <w:sz w:val="24"/>
              </w:rPr>
            </w:pPr>
            <w:ins w:id="997" w:author="刘洁" w:date="2020-06-05T10:33:00Z">
              <w:r w:rsidRPr="00475627">
                <w:rPr>
                  <w:rFonts w:ascii="仿宋_GB2312" w:eastAsia="仿宋_GB2312" w:hint="eastAsia"/>
                  <w:b/>
                  <w:sz w:val="24"/>
                </w:rPr>
                <w:t>日用</w:t>
              </w:r>
            </w:ins>
          </w:p>
          <w:p w:rsidR="00381FE5" w:rsidRPr="00475627" w:rsidRDefault="00381FE5" w:rsidP="003952B6">
            <w:pPr>
              <w:rPr>
                <w:ins w:id="998" w:author="刘洁" w:date="2020-06-05T10:33:00Z"/>
                <w:rFonts w:ascii="仿宋_GB2312" w:eastAsia="仿宋_GB2312"/>
                <w:b/>
                <w:sz w:val="24"/>
              </w:rPr>
            </w:pPr>
            <w:ins w:id="999" w:author="刘洁" w:date="2020-06-05T10:33:00Z">
              <w:r w:rsidRPr="00475627">
                <w:rPr>
                  <w:rFonts w:ascii="仿宋_GB2312" w:eastAsia="仿宋_GB2312" w:hint="eastAsia"/>
                  <w:b/>
                  <w:sz w:val="24"/>
                </w:rPr>
                <w:t>水量（吨）</w:t>
              </w:r>
            </w:ins>
          </w:p>
        </w:tc>
        <w:tc>
          <w:tcPr>
            <w:tcW w:w="2552" w:type="dxa"/>
            <w:shd w:val="clear" w:color="auto" w:fill="auto"/>
            <w:vAlign w:val="center"/>
          </w:tcPr>
          <w:p w:rsidR="00381FE5" w:rsidRPr="00475627" w:rsidRDefault="00381FE5" w:rsidP="003952B6">
            <w:pPr>
              <w:jc w:val="center"/>
              <w:rPr>
                <w:ins w:id="1000" w:author="刘洁" w:date="2020-06-05T10:33:00Z"/>
                <w:rFonts w:ascii="仿宋_GB2312" w:eastAsia="仿宋_GB2312"/>
                <w:b/>
                <w:sz w:val="24"/>
                <w:szCs w:val="28"/>
              </w:rPr>
            </w:pPr>
            <w:ins w:id="1001" w:author="刘洁" w:date="2020-06-05T10:33:00Z">
              <w:r w:rsidRPr="00475627">
                <w:rPr>
                  <w:rFonts w:ascii="仿宋_GB2312" w:eastAsia="仿宋_GB2312" w:hint="eastAsia"/>
                  <w:b/>
                  <w:sz w:val="24"/>
                  <w:szCs w:val="28"/>
                </w:rPr>
                <w:t>其他类排水户</w:t>
              </w:r>
            </w:ins>
          </w:p>
        </w:tc>
        <w:tc>
          <w:tcPr>
            <w:tcW w:w="2693" w:type="dxa"/>
            <w:shd w:val="clear" w:color="auto" w:fill="auto"/>
            <w:vAlign w:val="center"/>
          </w:tcPr>
          <w:p w:rsidR="00381FE5" w:rsidRPr="00475627" w:rsidRDefault="00381FE5" w:rsidP="003952B6">
            <w:pPr>
              <w:jc w:val="center"/>
              <w:rPr>
                <w:ins w:id="1002" w:author="刘洁" w:date="2020-06-05T10:33:00Z"/>
                <w:rFonts w:ascii="仿宋_GB2312" w:eastAsia="仿宋_GB2312"/>
                <w:b/>
                <w:sz w:val="24"/>
                <w:szCs w:val="28"/>
              </w:rPr>
            </w:pPr>
            <w:ins w:id="1003" w:author="刘洁" w:date="2020-06-05T10:33:00Z">
              <w:r w:rsidRPr="00475627">
                <w:rPr>
                  <w:rFonts w:ascii="仿宋_GB2312" w:eastAsia="仿宋_GB2312" w:hint="eastAsia"/>
                  <w:b/>
                  <w:sz w:val="24"/>
                  <w:szCs w:val="28"/>
                </w:rPr>
                <w:t>住宿、餐饮类排水户</w:t>
              </w:r>
            </w:ins>
          </w:p>
        </w:tc>
        <w:tc>
          <w:tcPr>
            <w:tcW w:w="3402" w:type="dxa"/>
            <w:shd w:val="clear" w:color="auto" w:fill="auto"/>
            <w:vAlign w:val="center"/>
          </w:tcPr>
          <w:p w:rsidR="00381FE5" w:rsidRPr="00475627" w:rsidRDefault="00381FE5" w:rsidP="003952B6">
            <w:pPr>
              <w:jc w:val="center"/>
              <w:rPr>
                <w:ins w:id="1004" w:author="刘洁" w:date="2020-06-05T10:33:00Z"/>
                <w:rFonts w:ascii="仿宋_GB2312" w:eastAsia="仿宋_GB2312"/>
                <w:b/>
                <w:sz w:val="24"/>
                <w:szCs w:val="28"/>
              </w:rPr>
            </w:pPr>
            <w:ins w:id="1005" w:author="刘洁" w:date="2020-06-05T10:33:00Z">
              <w:r w:rsidRPr="00475627">
                <w:rPr>
                  <w:rFonts w:ascii="仿宋_GB2312" w:eastAsia="仿宋_GB2312" w:hint="eastAsia"/>
                  <w:b/>
                  <w:sz w:val="24"/>
                  <w:szCs w:val="28"/>
                </w:rPr>
                <w:t>一级及以上医疗机构</w:t>
              </w:r>
            </w:ins>
            <w:ins w:id="1006" w:author="刘洁" w:date="2020-06-05T15:20:00Z">
              <w:r>
                <w:rPr>
                  <w:rFonts w:ascii="仿宋_GB2312" w:eastAsia="仿宋_GB2312" w:hint="eastAsia"/>
                  <w:b/>
                  <w:sz w:val="24"/>
                  <w:szCs w:val="28"/>
                </w:rPr>
                <w:t>、</w:t>
              </w:r>
            </w:ins>
            <w:ins w:id="1007" w:author="刘洁" w:date="2020-06-05T15:19:00Z">
              <w:r w:rsidRPr="00475627">
                <w:rPr>
                  <w:rFonts w:ascii="仿宋_GB2312" w:eastAsia="仿宋_GB2312" w:hint="eastAsia"/>
                  <w:b/>
                  <w:sz w:val="24"/>
                  <w:szCs w:val="28"/>
                </w:rPr>
                <w:t>高等院校</w:t>
              </w:r>
            </w:ins>
            <w:ins w:id="1008" w:author="刘洁" w:date="2020-06-05T15:20:00Z">
              <w:r>
                <w:rPr>
                  <w:rFonts w:ascii="仿宋_GB2312" w:eastAsia="仿宋_GB2312" w:hint="eastAsia"/>
                  <w:b/>
                  <w:sz w:val="24"/>
                  <w:szCs w:val="28"/>
                </w:rPr>
                <w:t>、</w:t>
              </w:r>
            </w:ins>
            <w:ins w:id="1009" w:author="刘洁" w:date="2020-06-05T10:33:00Z">
              <w:r w:rsidRPr="00475627">
                <w:rPr>
                  <w:rFonts w:ascii="仿宋_GB2312" w:eastAsia="仿宋_GB2312" w:hint="eastAsia"/>
                  <w:b/>
                  <w:sz w:val="24"/>
                  <w:szCs w:val="28"/>
                </w:rPr>
                <w:t>有实验室的企事业单位</w:t>
              </w:r>
            </w:ins>
            <w:ins w:id="1010" w:author="刘洁" w:date="2020-06-05T15:20:00Z">
              <w:r>
                <w:rPr>
                  <w:rFonts w:ascii="仿宋_GB2312" w:eastAsia="仿宋_GB2312" w:hint="eastAsia"/>
                  <w:b/>
                  <w:sz w:val="24"/>
                  <w:szCs w:val="28"/>
                </w:rPr>
                <w:t>排水户</w:t>
              </w:r>
            </w:ins>
          </w:p>
        </w:tc>
        <w:tc>
          <w:tcPr>
            <w:tcW w:w="1919" w:type="dxa"/>
            <w:shd w:val="clear" w:color="auto" w:fill="auto"/>
            <w:vAlign w:val="center"/>
          </w:tcPr>
          <w:p w:rsidR="00381FE5" w:rsidRPr="00475627" w:rsidRDefault="00381FE5" w:rsidP="003952B6">
            <w:pPr>
              <w:jc w:val="center"/>
              <w:rPr>
                <w:ins w:id="1011" w:author="刘洁" w:date="2020-06-05T10:33:00Z"/>
                <w:rFonts w:ascii="仿宋_GB2312" w:eastAsia="仿宋_GB2312" w:hAnsi="宋体" w:cs="宋体"/>
                <w:b/>
                <w:sz w:val="24"/>
                <w:szCs w:val="28"/>
              </w:rPr>
            </w:pPr>
            <w:ins w:id="1012" w:author="刘洁" w:date="2020-06-05T10:33:00Z">
              <w:r w:rsidRPr="00475627">
                <w:rPr>
                  <w:rFonts w:ascii="仿宋_GB2312" w:eastAsia="仿宋_GB2312" w:hint="eastAsia"/>
                  <w:b/>
                  <w:sz w:val="24"/>
                  <w:szCs w:val="28"/>
                </w:rPr>
                <w:t>化工类排水户</w:t>
              </w:r>
            </w:ins>
          </w:p>
        </w:tc>
      </w:tr>
      <w:tr w:rsidR="00381FE5" w:rsidRPr="00475627" w:rsidTr="003952B6">
        <w:trPr>
          <w:trHeight w:val="624"/>
          <w:ins w:id="1013" w:author="刘洁" w:date="2020-06-05T10:33:00Z"/>
        </w:trPr>
        <w:tc>
          <w:tcPr>
            <w:tcW w:w="3652" w:type="dxa"/>
            <w:gridSpan w:val="2"/>
            <w:shd w:val="clear" w:color="auto" w:fill="auto"/>
            <w:vAlign w:val="center"/>
          </w:tcPr>
          <w:p w:rsidR="00381FE5" w:rsidRPr="000A5471" w:rsidRDefault="00381FE5" w:rsidP="003952B6">
            <w:pPr>
              <w:jc w:val="center"/>
              <w:rPr>
                <w:ins w:id="1014" w:author="刘洁" w:date="2020-06-05T10:33:00Z"/>
                <w:rFonts w:ascii="仿宋_GB2312" w:eastAsia="仿宋_GB2312" w:hAnsi="宋体" w:cs="宋体"/>
                <w:b/>
                <w:bCs/>
                <w:sz w:val="28"/>
              </w:rPr>
            </w:pPr>
            <w:ins w:id="1015" w:author="刘洁" w:date="2020-06-05T10:33:00Z">
              <w:r w:rsidRPr="000A5471">
                <w:rPr>
                  <w:rFonts w:ascii="仿宋_GB2312" w:eastAsia="仿宋_GB2312" w:hint="eastAsia"/>
                  <w:b/>
                  <w:bCs/>
                  <w:sz w:val="28"/>
                </w:rPr>
                <w:t>日用水量≤5</w:t>
              </w:r>
            </w:ins>
          </w:p>
        </w:tc>
        <w:tc>
          <w:tcPr>
            <w:tcW w:w="2552" w:type="dxa"/>
            <w:shd w:val="clear" w:color="auto" w:fill="auto"/>
            <w:vAlign w:val="center"/>
          </w:tcPr>
          <w:p w:rsidR="00381FE5" w:rsidRPr="00475627" w:rsidRDefault="00381FE5" w:rsidP="003952B6">
            <w:pPr>
              <w:jc w:val="center"/>
              <w:rPr>
                <w:ins w:id="1016" w:author="刘洁" w:date="2020-06-05T10:33:00Z"/>
                <w:rFonts w:ascii="仿宋_GB2312" w:eastAsia="仿宋_GB2312"/>
                <w:sz w:val="32"/>
              </w:rPr>
            </w:pPr>
            <w:ins w:id="1017" w:author="刘洁" w:date="2020-06-05T10:33:00Z">
              <w:r w:rsidRPr="00475627">
                <w:rPr>
                  <w:rFonts w:ascii="仿宋_GB2312" w:eastAsia="仿宋_GB2312" w:hAnsi="宋体" w:hint="eastAsia"/>
                  <w:sz w:val="28"/>
                </w:rPr>
                <w:t>罚款额≤5</w:t>
              </w:r>
            </w:ins>
          </w:p>
        </w:tc>
        <w:tc>
          <w:tcPr>
            <w:tcW w:w="2693" w:type="dxa"/>
            <w:shd w:val="clear" w:color="auto" w:fill="auto"/>
            <w:vAlign w:val="center"/>
          </w:tcPr>
          <w:p w:rsidR="00381FE5" w:rsidRPr="00475627" w:rsidRDefault="00381FE5" w:rsidP="003952B6">
            <w:pPr>
              <w:jc w:val="center"/>
              <w:rPr>
                <w:ins w:id="1018" w:author="刘洁" w:date="2020-06-05T10:33:00Z"/>
                <w:rFonts w:ascii="仿宋_GB2312" w:eastAsia="仿宋_GB2312"/>
                <w:sz w:val="32"/>
              </w:rPr>
            </w:pPr>
            <w:ins w:id="1019" w:author="刘洁" w:date="2020-06-05T10:33:00Z">
              <w:r w:rsidRPr="00475627">
                <w:rPr>
                  <w:rFonts w:ascii="仿宋_GB2312" w:eastAsia="仿宋_GB2312" w:hAnsi="宋体" w:hint="eastAsia"/>
                  <w:sz w:val="28"/>
                </w:rPr>
                <w:t>罚款额≤10</w:t>
              </w:r>
            </w:ins>
          </w:p>
        </w:tc>
        <w:tc>
          <w:tcPr>
            <w:tcW w:w="3402" w:type="dxa"/>
            <w:shd w:val="clear" w:color="auto" w:fill="auto"/>
            <w:vAlign w:val="center"/>
          </w:tcPr>
          <w:p w:rsidR="00381FE5" w:rsidRPr="00475627" w:rsidRDefault="00381FE5" w:rsidP="003952B6">
            <w:pPr>
              <w:jc w:val="center"/>
              <w:rPr>
                <w:ins w:id="1020" w:author="刘洁" w:date="2020-06-05T10:33:00Z"/>
                <w:rFonts w:ascii="仿宋_GB2312" w:eastAsia="仿宋_GB2312"/>
                <w:sz w:val="32"/>
              </w:rPr>
            </w:pPr>
            <w:ins w:id="1021" w:author="刘洁" w:date="2020-06-05T10:33:00Z">
              <w:r w:rsidRPr="00475627">
                <w:rPr>
                  <w:rFonts w:ascii="仿宋_GB2312" w:eastAsia="仿宋_GB2312" w:hAnsi="宋体" w:hint="eastAsia"/>
                  <w:sz w:val="28"/>
                </w:rPr>
                <w:t>5≤罚款额≤15</w:t>
              </w:r>
            </w:ins>
          </w:p>
        </w:tc>
        <w:tc>
          <w:tcPr>
            <w:tcW w:w="1919" w:type="dxa"/>
            <w:vMerge w:val="restart"/>
            <w:shd w:val="clear" w:color="auto" w:fill="auto"/>
            <w:vAlign w:val="center"/>
          </w:tcPr>
          <w:p w:rsidR="00381FE5" w:rsidRPr="00475627" w:rsidRDefault="00381FE5" w:rsidP="003952B6">
            <w:pPr>
              <w:jc w:val="center"/>
              <w:rPr>
                <w:ins w:id="1022" w:author="刘洁" w:date="2020-06-05T10:33:00Z"/>
                <w:rFonts w:ascii="仿宋_GB2312" w:eastAsia="仿宋_GB2312"/>
                <w:sz w:val="32"/>
              </w:rPr>
            </w:pPr>
            <w:ins w:id="1023" w:author="刘洁" w:date="2020-06-05T10:33:00Z">
              <w:r w:rsidRPr="00C13ABC">
                <w:rPr>
                  <w:rFonts w:ascii="仿宋_GB2312" w:eastAsia="仿宋_GB2312"/>
                  <w:sz w:val="28"/>
                  <w:rPrChange w:id="1024" w:author="刘洁" w:date="2020-06-05T10:37:00Z">
                    <w:rPr>
                      <w:rFonts w:ascii="仿宋_GB2312" w:eastAsia="仿宋_GB2312"/>
                      <w:sz w:val="32"/>
                    </w:rPr>
                  </w:rPrChange>
                </w:rPr>
                <w:t>50</w:t>
              </w:r>
            </w:ins>
          </w:p>
        </w:tc>
      </w:tr>
      <w:tr w:rsidR="00381FE5" w:rsidRPr="00475627" w:rsidTr="003952B6">
        <w:trPr>
          <w:trHeight w:val="624"/>
          <w:ins w:id="1025" w:author="刘洁" w:date="2020-06-05T10:33:00Z"/>
        </w:trPr>
        <w:tc>
          <w:tcPr>
            <w:tcW w:w="3652" w:type="dxa"/>
            <w:gridSpan w:val="2"/>
            <w:shd w:val="clear" w:color="auto" w:fill="auto"/>
            <w:vAlign w:val="center"/>
          </w:tcPr>
          <w:p w:rsidR="00381FE5" w:rsidRPr="000A5471" w:rsidRDefault="00381FE5" w:rsidP="003952B6">
            <w:pPr>
              <w:jc w:val="center"/>
              <w:rPr>
                <w:ins w:id="1026" w:author="刘洁" w:date="2020-06-05T10:33:00Z"/>
                <w:rFonts w:ascii="仿宋_GB2312" w:eastAsia="仿宋_GB2312" w:hAnsi="宋体" w:cs="宋体"/>
                <w:b/>
                <w:bCs/>
                <w:sz w:val="28"/>
              </w:rPr>
            </w:pPr>
            <w:ins w:id="1027" w:author="刘洁" w:date="2020-06-05T10:33:00Z">
              <w:r w:rsidRPr="000A5471">
                <w:rPr>
                  <w:rFonts w:ascii="仿宋_GB2312" w:eastAsia="仿宋_GB2312" w:hint="eastAsia"/>
                  <w:b/>
                  <w:bCs/>
                  <w:sz w:val="28"/>
                </w:rPr>
                <w:t>5＜日用水量≤25</w:t>
              </w:r>
            </w:ins>
          </w:p>
        </w:tc>
        <w:tc>
          <w:tcPr>
            <w:tcW w:w="2552" w:type="dxa"/>
            <w:shd w:val="clear" w:color="auto" w:fill="auto"/>
            <w:vAlign w:val="center"/>
          </w:tcPr>
          <w:p w:rsidR="00381FE5" w:rsidRPr="00475627" w:rsidRDefault="00381FE5" w:rsidP="003952B6">
            <w:pPr>
              <w:jc w:val="center"/>
              <w:rPr>
                <w:ins w:id="1028" w:author="刘洁" w:date="2020-06-05T10:33:00Z"/>
                <w:rFonts w:ascii="仿宋_GB2312" w:eastAsia="仿宋_GB2312"/>
                <w:sz w:val="32"/>
              </w:rPr>
            </w:pPr>
            <w:ins w:id="1029" w:author="刘洁" w:date="2020-06-05T10:33:00Z">
              <w:r w:rsidRPr="00475627">
                <w:rPr>
                  <w:rFonts w:ascii="仿宋_GB2312" w:eastAsia="仿宋_GB2312" w:hAnsi="宋体" w:hint="eastAsia"/>
                  <w:sz w:val="28"/>
                </w:rPr>
                <w:t>5＜罚款额≤10</w:t>
              </w:r>
            </w:ins>
          </w:p>
        </w:tc>
        <w:tc>
          <w:tcPr>
            <w:tcW w:w="2693" w:type="dxa"/>
            <w:shd w:val="clear" w:color="auto" w:fill="auto"/>
            <w:vAlign w:val="center"/>
          </w:tcPr>
          <w:p w:rsidR="00381FE5" w:rsidRPr="00475627" w:rsidRDefault="00381FE5" w:rsidP="003952B6">
            <w:pPr>
              <w:jc w:val="center"/>
              <w:rPr>
                <w:ins w:id="1030" w:author="刘洁" w:date="2020-06-05T10:33:00Z"/>
                <w:rFonts w:ascii="仿宋_GB2312" w:eastAsia="仿宋_GB2312"/>
                <w:sz w:val="32"/>
              </w:rPr>
            </w:pPr>
            <w:ins w:id="1031" w:author="刘洁" w:date="2020-06-05T10:33:00Z">
              <w:r w:rsidRPr="00475627">
                <w:rPr>
                  <w:rFonts w:ascii="仿宋_GB2312" w:eastAsia="仿宋_GB2312" w:hAnsi="宋体" w:hint="eastAsia"/>
                  <w:sz w:val="28"/>
                </w:rPr>
                <w:t>10＜罚款额≤15</w:t>
              </w:r>
            </w:ins>
          </w:p>
        </w:tc>
        <w:tc>
          <w:tcPr>
            <w:tcW w:w="3402" w:type="dxa"/>
            <w:shd w:val="clear" w:color="auto" w:fill="auto"/>
            <w:vAlign w:val="center"/>
          </w:tcPr>
          <w:p w:rsidR="00381FE5" w:rsidRPr="00475627" w:rsidRDefault="00381FE5" w:rsidP="003952B6">
            <w:pPr>
              <w:jc w:val="center"/>
              <w:rPr>
                <w:ins w:id="1032" w:author="刘洁" w:date="2020-06-05T10:33:00Z"/>
                <w:rFonts w:ascii="仿宋_GB2312" w:eastAsia="仿宋_GB2312"/>
                <w:sz w:val="32"/>
              </w:rPr>
            </w:pPr>
            <w:ins w:id="1033" w:author="刘洁" w:date="2020-06-05T10:33:00Z">
              <w:r w:rsidRPr="00475627">
                <w:rPr>
                  <w:rFonts w:ascii="仿宋_GB2312" w:eastAsia="仿宋_GB2312" w:hAnsi="宋体" w:hint="eastAsia"/>
                  <w:sz w:val="28"/>
                </w:rPr>
                <w:t>15＜罚款额≤20</w:t>
              </w:r>
            </w:ins>
          </w:p>
        </w:tc>
        <w:tc>
          <w:tcPr>
            <w:tcW w:w="1919" w:type="dxa"/>
            <w:vMerge/>
            <w:shd w:val="clear" w:color="auto" w:fill="auto"/>
            <w:vAlign w:val="center"/>
          </w:tcPr>
          <w:p w:rsidR="00381FE5" w:rsidRPr="00475627" w:rsidRDefault="00381FE5" w:rsidP="003952B6">
            <w:pPr>
              <w:jc w:val="center"/>
              <w:rPr>
                <w:ins w:id="1034" w:author="刘洁" w:date="2020-06-05T10:33:00Z"/>
                <w:rFonts w:ascii="仿宋_GB2312" w:eastAsia="仿宋_GB2312"/>
                <w:sz w:val="32"/>
              </w:rPr>
            </w:pPr>
          </w:p>
        </w:tc>
      </w:tr>
      <w:tr w:rsidR="00381FE5" w:rsidRPr="00475627" w:rsidTr="003952B6">
        <w:trPr>
          <w:trHeight w:val="624"/>
          <w:ins w:id="1035" w:author="刘洁" w:date="2020-06-05T10:33:00Z"/>
        </w:trPr>
        <w:tc>
          <w:tcPr>
            <w:tcW w:w="3652" w:type="dxa"/>
            <w:gridSpan w:val="2"/>
            <w:shd w:val="clear" w:color="auto" w:fill="auto"/>
            <w:vAlign w:val="center"/>
          </w:tcPr>
          <w:p w:rsidR="00381FE5" w:rsidRPr="000A5471" w:rsidRDefault="00381FE5" w:rsidP="003952B6">
            <w:pPr>
              <w:jc w:val="center"/>
              <w:rPr>
                <w:ins w:id="1036" w:author="刘洁" w:date="2020-06-05T10:33:00Z"/>
                <w:rFonts w:ascii="仿宋_GB2312" w:eastAsia="仿宋_GB2312" w:hAnsi="宋体" w:cs="宋体"/>
                <w:b/>
                <w:bCs/>
                <w:sz w:val="28"/>
              </w:rPr>
            </w:pPr>
            <w:ins w:id="1037" w:author="刘洁" w:date="2020-06-05T10:33:00Z">
              <w:r w:rsidRPr="000A5471">
                <w:rPr>
                  <w:rFonts w:ascii="仿宋_GB2312" w:eastAsia="仿宋_GB2312" w:hint="eastAsia"/>
                  <w:b/>
                  <w:bCs/>
                  <w:sz w:val="28"/>
                </w:rPr>
                <w:t>25＜日用水量≤50</w:t>
              </w:r>
            </w:ins>
          </w:p>
        </w:tc>
        <w:tc>
          <w:tcPr>
            <w:tcW w:w="2552" w:type="dxa"/>
            <w:shd w:val="clear" w:color="auto" w:fill="auto"/>
            <w:vAlign w:val="center"/>
          </w:tcPr>
          <w:p w:rsidR="00381FE5" w:rsidRPr="00475627" w:rsidRDefault="00381FE5" w:rsidP="003952B6">
            <w:pPr>
              <w:jc w:val="center"/>
              <w:rPr>
                <w:ins w:id="1038" w:author="刘洁" w:date="2020-06-05T10:33:00Z"/>
                <w:rFonts w:ascii="仿宋_GB2312" w:eastAsia="仿宋_GB2312"/>
                <w:sz w:val="32"/>
              </w:rPr>
            </w:pPr>
            <w:ins w:id="1039" w:author="刘洁" w:date="2020-06-05T10:33:00Z">
              <w:r w:rsidRPr="00475627">
                <w:rPr>
                  <w:rFonts w:ascii="仿宋_GB2312" w:eastAsia="仿宋_GB2312" w:hAnsi="宋体" w:hint="eastAsia"/>
                  <w:sz w:val="28"/>
                </w:rPr>
                <w:t>10＜罚款额≤15</w:t>
              </w:r>
            </w:ins>
          </w:p>
        </w:tc>
        <w:tc>
          <w:tcPr>
            <w:tcW w:w="2693" w:type="dxa"/>
            <w:shd w:val="clear" w:color="auto" w:fill="auto"/>
            <w:vAlign w:val="center"/>
          </w:tcPr>
          <w:p w:rsidR="00381FE5" w:rsidRPr="00475627" w:rsidRDefault="00381FE5" w:rsidP="003952B6">
            <w:pPr>
              <w:jc w:val="center"/>
              <w:rPr>
                <w:ins w:id="1040" w:author="刘洁" w:date="2020-06-05T10:33:00Z"/>
                <w:rFonts w:ascii="仿宋_GB2312" w:eastAsia="仿宋_GB2312"/>
                <w:sz w:val="32"/>
              </w:rPr>
            </w:pPr>
            <w:ins w:id="1041" w:author="刘洁" w:date="2020-06-05T10:33:00Z">
              <w:r w:rsidRPr="00475627">
                <w:rPr>
                  <w:rFonts w:ascii="仿宋_GB2312" w:eastAsia="仿宋_GB2312" w:hAnsi="宋体" w:hint="eastAsia"/>
                  <w:sz w:val="28"/>
                </w:rPr>
                <w:t>15＜罚款额≤20</w:t>
              </w:r>
            </w:ins>
          </w:p>
        </w:tc>
        <w:tc>
          <w:tcPr>
            <w:tcW w:w="3402" w:type="dxa"/>
            <w:shd w:val="clear" w:color="auto" w:fill="auto"/>
            <w:vAlign w:val="center"/>
          </w:tcPr>
          <w:p w:rsidR="00381FE5" w:rsidRPr="00475627" w:rsidRDefault="00381FE5" w:rsidP="003952B6">
            <w:pPr>
              <w:jc w:val="center"/>
              <w:rPr>
                <w:ins w:id="1042" w:author="刘洁" w:date="2020-06-05T10:33:00Z"/>
                <w:rFonts w:ascii="仿宋_GB2312" w:eastAsia="仿宋_GB2312"/>
                <w:sz w:val="32"/>
              </w:rPr>
            </w:pPr>
            <w:ins w:id="1043" w:author="刘洁" w:date="2020-06-05T10:33:00Z">
              <w:r w:rsidRPr="00475627">
                <w:rPr>
                  <w:rFonts w:ascii="仿宋_GB2312" w:eastAsia="仿宋_GB2312" w:hAnsi="宋体" w:hint="eastAsia"/>
                  <w:sz w:val="28"/>
                </w:rPr>
                <w:t>20＜罚款额≤30</w:t>
              </w:r>
            </w:ins>
          </w:p>
        </w:tc>
        <w:tc>
          <w:tcPr>
            <w:tcW w:w="1919" w:type="dxa"/>
            <w:vMerge/>
            <w:shd w:val="clear" w:color="auto" w:fill="auto"/>
            <w:vAlign w:val="center"/>
          </w:tcPr>
          <w:p w:rsidR="00381FE5" w:rsidRPr="00475627" w:rsidRDefault="00381FE5" w:rsidP="003952B6">
            <w:pPr>
              <w:jc w:val="center"/>
              <w:rPr>
                <w:ins w:id="1044" w:author="刘洁" w:date="2020-06-05T10:33:00Z"/>
                <w:rFonts w:ascii="仿宋_GB2312" w:eastAsia="仿宋_GB2312"/>
                <w:sz w:val="32"/>
              </w:rPr>
            </w:pPr>
          </w:p>
        </w:tc>
      </w:tr>
      <w:tr w:rsidR="00381FE5" w:rsidRPr="00475627" w:rsidTr="003952B6">
        <w:trPr>
          <w:trHeight w:val="624"/>
          <w:ins w:id="1045" w:author="刘洁" w:date="2020-06-05T10:33:00Z"/>
        </w:trPr>
        <w:tc>
          <w:tcPr>
            <w:tcW w:w="3652" w:type="dxa"/>
            <w:gridSpan w:val="2"/>
            <w:shd w:val="clear" w:color="auto" w:fill="auto"/>
            <w:vAlign w:val="center"/>
          </w:tcPr>
          <w:p w:rsidR="00381FE5" w:rsidRPr="000A5471" w:rsidRDefault="00381FE5" w:rsidP="003952B6">
            <w:pPr>
              <w:jc w:val="center"/>
              <w:rPr>
                <w:ins w:id="1046" w:author="刘洁" w:date="2020-06-05T10:33:00Z"/>
                <w:rFonts w:ascii="仿宋_GB2312" w:eastAsia="仿宋_GB2312" w:hAnsi="宋体" w:cs="宋体"/>
                <w:b/>
                <w:bCs/>
                <w:sz w:val="28"/>
              </w:rPr>
            </w:pPr>
            <w:ins w:id="1047" w:author="刘洁" w:date="2020-06-05T10:33:00Z">
              <w:r w:rsidRPr="000A5471">
                <w:rPr>
                  <w:rFonts w:ascii="仿宋_GB2312" w:eastAsia="仿宋_GB2312" w:hint="eastAsia"/>
                  <w:b/>
                  <w:bCs/>
                  <w:sz w:val="28"/>
                </w:rPr>
                <w:t>50＜日用水量≤100</w:t>
              </w:r>
            </w:ins>
          </w:p>
        </w:tc>
        <w:tc>
          <w:tcPr>
            <w:tcW w:w="2552" w:type="dxa"/>
            <w:shd w:val="clear" w:color="auto" w:fill="auto"/>
            <w:vAlign w:val="center"/>
          </w:tcPr>
          <w:p w:rsidR="00381FE5" w:rsidRPr="00475627" w:rsidRDefault="00381FE5" w:rsidP="003952B6">
            <w:pPr>
              <w:jc w:val="center"/>
              <w:rPr>
                <w:ins w:id="1048" w:author="刘洁" w:date="2020-06-05T10:33:00Z"/>
                <w:rFonts w:ascii="仿宋_GB2312" w:eastAsia="仿宋_GB2312"/>
                <w:sz w:val="32"/>
              </w:rPr>
            </w:pPr>
            <w:ins w:id="1049" w:author="刘洁" w:date="2020-06-05T10:33:00Z">
              <w:r w:rsidRPr="00475627">
                <w:rPr>
                  <w:rFonts w:ascii="仿宋_GB2312" w:eastAsia="仿宋_GB2312" w:hAnsi="宋体" w:hint="eastAsia"/>
                  <w:sz w:val="28"/>
                </w:rPr>
                <w:t>15＜罚款额≤20</w:t>
              </w:r>
            </w:ins>
          </w:p>
        </w:tc>
        <w:tc>
          <w:tcPr>
            <w:tcW w:w="2693" w:type="dxa"/>
            <w:shd w:val="clear" w:color="auto" w:fill="auto"/>
            <w:vAlign w:val="center"/>
          </w:tcPr>
          <w:p w:rsidR="00381FE5" w:rsidRPr="00475627" w:rsidRDefault="00381FE5" w:rsidP="003952B6">
            <w:pPr>
              <w:jc w:val="center"/>
              <w:rPr>
                <w:ins w:id="1050" w:author="刘洁" w:date="2020-06-05T10:33:00Z"/>
                <w:rFonts w:ascii="仿宋_GB2312" w:eastAsia="仿宋_GB2312"/>
                <w:sz w:val="32"/>
              </w:rPr>
            </w:pPr>
            <w:ins w:id="1051" w:author="刘洁" w:date="2020-06-05T10:33:00Z">
              <w:r w:rsidRPr="00475627">
                <w:rPr>
                  <w:rFonts w:ascii="仿宋_GB2312" w:eastAsia="仿宋_GB2312" w:hAnsi="宋体" w:hint="eastAsia"/>
                  <w:sz w:val="28"/>
                </w:rPr>
                <w:t>20＜罚款额≤25</w:t>
              </w:r>
            </w:ins>
          </w:p>
        </w:tc>
        <w:tc>
          <w:tcPr>
            <w:tcW w:w="3402" w:type="dxa"/>
            <w:shd w:val="clear" w:color="auto" w:fill="auto"/>
            <w:vAlign w:val="center"/>
          </w:tcPr>
          <w:p w:rsidR="00381FE5" w:rsidRPr="00475627" w:rsidRDefault="00381FE5" w:rsidP="003952B6">
            <w:pPr>
              <w:jc w:val="center"/>
              <w:rPr>
                <w:ins w:id="1052" w:author="刘洁" w:date="2020-06-05T10:33:00Z"/>
                <w:rFonts w:ascii="仿宋_GB2312" w:eastAsia="仿宋_GB2312"/>
                <w:sz w:val="32"/>
              </w:rPr>
            </w:pPr>
            <w:ins w:id="1053" w:author="刘洁" w:date="2020-06-05T10:33:00Z">
              <w:r w:rsidRPr="00475627">
                <w:rPr>
                  <w:rFonts w:ascii="仿宋_GB2312" w:eastAsia="仿宋_GB2312" w:hAnsi="宋体" w:hint="eastAsia"/>
                  <w:sz w:val="28"/>
                </w:rPr>
                <w:t>30＜罚款额≤40</w:t>
              </w:r>
            </w:ins>
          </w:p>
        </w:tc>
        <w:tc>
          <w:tcPr>
            <w:tcW w:w="1919" w:type="dxa"/>
            <w:vMerge/>
            <w:shd w:val="clear" w:color="auto" w:fill="auto"/>
            <w:vAlign w:val="center"/>
          </w:tcPr>
          <w:p w:rsidR="00381FE5" w:rsidRPr="00475627" w:rsidRDefault="00381FE5" w:rsidP="003952B6">
            <w:pPr>
              <w:jc w:val="center"/>
              <w:rPr>
                <w:ins w:id="1054" w:author="刘洁" w:date="2020-06-05T10:33:00Z"/>
                <w:rFonts w:ascii="仿宋_GB2312" w:eastAsia="仿宋_GB2312"/>
                <w:sz w:val="32"/>
              </w:rPr>
            </w:pPr>
          </w:p>
        </w:tc>
      </w:tr>
      <w:tr w:rsidR="00381FE5" w:rsidRPr="00475627" w:rsidTr="003952B6">
        <w:trPr>
          <w:trHeight w:val="624"/>
          <w:ins w:id="1055" w:author="刘洁" w:date="2020-06-05T10:33:00Z"/>
        </w:trPr>
        <w:tc>
          <w:tcPr>
            <w:tcW w:w="3652" w:type="dxa"/>
            <w:gridSpan w:val="2"/>
            <w:shd w:val="clear" w:color="auto" w:fill="auto"/>
            <w:vAlign w:val="center"/>
          </w:tcPr>
          <w:p w:rsidR="00381FE5" w:rsidRPr="000A5471" w:rsidRDefault="00381FE5" w:rsidP="003952B6">
            <w:pPr>
              <w:jc w:val="center"/>
              <w:rPr>
                <w:ins w:id="1056" w:author="刘洁" w:date="2020-06-05T10:33:00Z"/>
                <w:rFonts w:ascii="仿宋_GB2312" w:eastAsia="仿宋_GB2312"/>
                <w:b/>
                <w:bCs/>
                <w:sz w:val="28"/>
              </w:rPr>
            </w:pPr>
            <w:ins w:id="1057" w:author="刘洁" w:date="2020-06-05T10:33:00Z">
              <w:r w:rsidRPr="000A5471">
                <w:rPr>
                  <w:rFonts w:ascii="仿宋_GB2312" w:eastAsia="仿宋_GB2312" w:hint="eastAsia"/>
                  <w:b/>
                  <w:bCs/>
                  <w:sz w:val="28"/>
                </w:rPr>
                <w:t>100＜日用水量</w:t>
              </w:r>
            </w:ins>
          </w:p>
        </w:tc>
        <w:tc>
          <w:tcPr>
            <w:tcW w:w="2552" w:type="dxa"/>
            <w:shd w:val="clear" w:color="auto" w:fill="auto"/>
            <w:vAlign w:val="center"/>
          </w:tcPr>
          <w:p w:rsidR="00381FE5" w:rsidRPr="00475627" w:rsidRDefault="00381FE5" w:rsidP="003952B6">
            <w:pPr>
              <w:jc w:val="center"/>
              <w:rPr>
                <w:ins w:id="1058" w:author="刘洁" w:date="2020-06-05T10:33:00Z"/>
                <w:rFonts w:ascii="仿宋_GB2312" w:eastAsia="仿宋_GB2312" w:hAnsi="宋体"/>
                <w:sz w:val="28"/>
              </w:rPr>
            </w:pPr>
            <w:ins w:id="1059" w:author="刘洁" w:date="2020-06-05T10:33:00Z">
              <w:r w:rsidRPr="00475627">
                <w:rPr>
                  <w:rFonts w:ascii="仿宋_GB2312" w:eastAsia="仿宋_GB2312" w:hAnsi="宋体" w:hint="eastAsia"/>
                  <w:sz w:val="28"/>
                </w:rPr>
                <w:t>20＜罚款额≤25</w:t>
              </w:r>
            </w:ins>
          </w:p>
        </w:tc>
        <w:tc>
          <w:tcPr>
            <w:tcW w:w="2693" w:type="dxa"/>
            <w:shd w:val="clear" w:color="auto" w:fill="auto"/>
            <w:vAlign w:val="center"/>
          </w:tcPr>
          <w:p w:rsidR="00381FE5" w:rsidRPr="00475627" w:rsidRDefault="00381FE5" w:rsidP="003952B6">
            <w:pPr>
              <w:jc w:val="center"/>
              <w:rPr>
                <w:ins w:id="1060" w:author="刘洁" w:date="2020-06-05T10:33:00Z"/>
                <w:rFonts w:ascii="仿宋_GB2312" w:eastAsia="仿宋_GB2312"/>
                <w:sz w:val="32"/>
              </w:rPr>
            </w:pPr>
            <w:ins w:id="1061" w:author="刘洁" w:date="2020-06-05T10:33:00Z">
              <w:r w:rsidRPr="00475627">
                <w:rPr>
                  <w:rFonts w:ascii="仿宋_GB2312" w:eastAsia="仿宋_GB2312" w:hAnsi="宋体" w:hint="eastAsia"/>
                  <w:sz w:val="28"/>
                </w:rPr>
                <w:t>25＜罚款额≤30</w:t>
              </w:r>
            </w:ins>
          </w:p>
        </w:tc>
        <w:tc>
          <w:tcPr>
            <w:tcW w:w="3402" w:type="dxa"/>
            <w:shd w:val="clear" w:color="auto" w:fill="auto"/>
            <w:vAlign w:val="center"/>
          </w:tcPr>
          <w:p w:rsidR="00381FE5" w:rsidRPr="00475627" w:rsidRDefault="00381FE5" w:rsidP="003952B6">
            <w:pPr>
              <w:jc w:val="center"/>
              <w:rPr>
                <w:ins w:id="1062" w:author="刘洁" w:date="2020-06-05T10:33:00Z"/>
                <w:rFonts w:ascii="仿宋_GB2312" w:eastAsia="仿宋_GB2312"/>
                <w:sz w:val="32"/>
              </w:rPr>
            </w:pPr>
            <w:ins w:id="1063" w:author="刘洁" w:date="2020-06-05T10:33:00Z">
              <w:r w:rsidRPr="00475627">
                <w:rPr>
                  <w:rFonts w:ascii="仿宋_GB2312" w:eastAsia="仿宋_GB2312" w:hAnsi="宋体" w:hint="eastAsia"/>
                  <w:sz w:val="28"/>
                </w:rPr>
                <w:t>40＜罚款额≤50</w:t>
              </w:r>
            </w:ins>
          </w:p>
        </w:tc>
        <w:tc>
          <w:tcPr>
            <w:tcW w:w="1919" w:type="dxa"/>
            <w:vMerge/>
            <w:shd w:val="clear" w:color="auto" w:fill="auto"/>
            <w:vAlign w:val="center"/>
          </w:tcPr>
          <w:p w:rsidR="00381FE5" w:rsidRPr="00475627" w:rsidRDefault="00381FE5" w:rsidP="003952B6">
            <w:pPr>
              <w:jc w:val="center"/>
              <w:rPr>
                <w:ins w:id="1064" w:author="刘洁" w:date="2020-06-05T10:33:00Z"/>
                <w:rFonts w:ascii="仿宋_GB2312" w:eastAsia="仿宋_GB2312"/>
                <w:sz w:val="32"/>
              </w:rPr>
            </w:pPr>
          </w:p>
        </w:tc>
      </w:tr>
    </w:tbl>
    <w:p w:rsidR="00381FE5" w:rsidRPr="00475627" w:rsidRDefault="00381FE5" w:rsidP="00381FE5">
      <w:pPr>
        <w:jc w:val="left"/>
        <w:rPr>
          <w:ins w:id="1065" w:author="刘洁" w:date="2020-06-05T10:33:00Z"/>
          <w:rFonts w:ascii="仿宋_GB2312" w:eastAsia="仿宋_GB2312"/>
          <w:sz w:val="28"/>
        </w:rPr>
      </w:pPr>
      <w:ins w:id="1066" w:author="刘洁" w:date="2020-06-05T10:33:00Z">
        <w:r w:rsidRPr="00475627">
          <w:rPr>
            <w:rFonts w:ascii="仿宋_GB2312" w:eastAsia="仿宋_GB2312" w:hint="eastAsia"/>
            <w:sz w:val="28"/>
          </w:rPr>
          <w:t>备注：日用水量按照排水户近4个月的水费缴费单据（应与提交受理大厅的保持一致）显示的用水量核算。</w:t>
        </w:r>
      </w:ins>
    </w:p>
    <w:p w:rsidR="00381FE5" w:rsidRPr="00475627" w:rsidRDefault="00381FE5" w:rsidP="00381FE5">
      <w:pPr>
        <w:jc w:val="center"/>
        <w:rPr>
          <w:ins w:id="1067" w:author="刘洁" w:date="2020-06-05T10:33:00Z"/>
          <w:rFonts w:ascii="仿宋_GB2312" w:eastAsia="仿宋_GB2312"/>
          <w:sz w:val="32"/>
        </w:rPr>
      </w:pPr>
      <w:ins w:id="1068" w:author="刘洁" w:date="2020-06-05T10:33:00Z">
        <w:r w:rsidRPr="00475627">
          <w:rPr>
            <w:rFonts w:ascii="仿宋_GB2312" w:eastAsia="仿宋_GB2312" w:hint="eastAsia"/>
            <w:sz w:val="32"/>
          </w:rPr>
          <w:lastRenderedPageBreak/>
          <w:t>7、不按照排水许可证要求排放污水</w:t>
        </w:r>
      </w:ins>
    </w:p>
    <w:tbl>
      <w:tblPr>
        <w:tblW w:w="14317" w:type="dxa"/>
        <w:tblInd w:w="-34" w:type="dxa"/>
        <w:tblLook w:val="04A0" w:firstRow="1" w:lastRow="0" w:firstColumn="1" w:lastColumn="0" w:noHBand="0" w:noVBand="1"/>
      </w:tblPr>
      <w:tblGrid>
        <w:gridCol w:w="2232"/>
        <w:gridCol w:w="3722"/>
        <w:gridCol w:w="8363"/>
      </w:tblGrid>
      <w:tr w:rsidR="00381FE5" w:rsidRPr="00475627" w:rsidTr="003952B6">
        <w:trPr>
          <w:trHeight w:val="645"/>
          <w:ins w:id="1069" w:author="刘洁" w:date="2020-06-05T10:33:00Z"/>
        </w:trPr>
        <w:tc>
          <w:tcPr>
            <w:tcW w:w="223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1FE5" w:rsidRPr="00475627" w:rsidRDefault="00381FE5" w:rsidP="003952B6">
            <w:pPr>
              <w:widowControl/>
              <w:jc w:val="center"/>
              <w:rPr>
                <w:ins w:id="1070" w:author="刘洁" w:date="2020-06-05T10:33:00Z"/>
                <w:rFonts w:ascii="仿宋_GB2312" w:eastAsia="仿宋_GB2312" w:hAnsi="宋体" w:cs="宋体"/>
                <w:b/>
                <w:bCs/>
                <w:kern w:val="0"/>
                <w:sz w:val="28"/>
              </w:rPr>
            </w:pPr>
            <w:ins w:id="1071" w:author="刘洁" w:date="2020-06-05T10:33:00Z">
              <w:r w:rsidRPr="00475627">
                <w:rPr>
                  <w:rFonts w:ascii="仿宋_GB2312" w:eastAsia="仿宋_GB2312" w:hAnsi="宋体" w:cs="宋体" w:hint="eastAsia"/>
                  <w:b/>
                  <w:bCs/>
                  <w:kern w:val="0"/>
                  <w:sz w:val="28"/>
                </w:rPr>
                <w:t>违法行为</w:t>
              </w:r>
            </w:ins>
          </w:p>
        </w:tc>
        <w:tc>
          <w:tcPr>
            <w:tcW w:w="3722" w:type="dxa"/>
            <w:tcBorders>
              <w:top w:val="single" w:sz="4" w:space="0" w:color="auto"/>
              <w:left w:val="nil"/>
              <w:bottom w:val="single" w:sz="4" w:space="0" w:color="auto"/>
              <w:right w:val="nil"/>
            </w:tcBorders>
            <w:shd w:val="clear" w:color="auto" w:fill="auto"/>
            <w:noWrap/>
            <w:vAlign w:val="center"/>
            <w:hideMark/>
          </w:tcPr>
          <w:p w:rsidR="00381FE5" w:rsidRPr="00475627" w:rsidRDefault="00381FE5" w:rsidP="003952B6">
            <w:pPr>
              <w:widowControl/>
              <w:jc w:val="center"/>
              <w:rPr>
                <w:ins w:id="1072" w:author="刘洁" w:date="2020-06-05T10:33:00Z"/>
                <w:rFonts w:ascii="仿宋_GB2312" w:eastAsia="仿宋_GB2312" w:hAnsi="宋体" w:cs="宋体"/>
                <w:b/>
                <w:bCs/>
                <w:kern w:val="0"/>
                <w:sz w:val="28"/>
              </w:rPr>
            </w:pPr>
            <w:ins w:id="1073" w:author="刘洁" w:date="2020-06-05T10:33:00Z">
              <w:r w:rsidRPr="00475627">
                <w:rPr>
                  <w:rFonts w:ascii="仿宋_GB2312" w:eastAsia="仿宋_GB2312" w:hAnsi="宋体" w:cs="宋体" w:hint="eastAsia"/>
                  <w:b/>
                  <w:bCs/>
                  <w:kern w:val="0"/>
                  <w:sz w:val="28"/>
                </w:rPr>
                <w:t>违反条款</w:t>
              </w:r>
            </w:ins>
          </w:p>
        </w:tc>
        <w:tc>
          <w:tcPr>
            <w:tcW w:w="8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FE5" w:rsidRPr="00475627" w:rsidRDefault="00381FE5" w:rsidP="003952B6">
            <w:pPr>
              <w:widowControl/>
              <w:jc w:val="center"/>
              <w:rPr>
                <w:ins w:id="1074" w:author="刘洁" w:date="2020-06-05T10:33:00Z"/>
                <w:rFonts w:ascii="仿宋_GB2312" w:eastAsia="仿宋_GB2312" w:hAnsi="宋体" w:cs="宋体"/>
                <w:b/>
                <w:bCs/>
                <w:kern w:val="0"/>
                <w:sz w:val="28"/>
              </w:rPr>
            </w:pPr>
            <w:ins w:id="1075" w:author="刘洁" w:date="2020-06-05T10:33:00Z">
              <w:r w:rsidRPr="00475627">
                <w:rPr>
                  <w:rFonts w:ascii="仿宋_GB2312" w:eastAsia="仿宋_GB2312" w:hAnsi="宋体" w:cs="宋体" w:hint="eastAsia"/>
                  <w:b/>
                  <w:bCs/>
                  <w:kern w:val="0"/>
                  <w:sz w:val="28"/>
                </w:rPr>
                <w:t>处罚条款</w:t>
              </w:r>
            </w:ins>
          </w:p>
        </w:tc>
      </w:tr>
      <w:tr w:rsidR="00381FE5" w:rsidRPr="00475627" w:rsidTr="003952B6">
        <w:trPr>
          <w:trHeight w:val="4918"/>
          <w:ins w:id="1076" w:author="刘洁" w:date="2020-06-05T10:33:00Z"/>
        </w:trPr>
        <w:tc>
          <w:tcPr>
            <w:tcW w:w="2232"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381FE5" w:rsidRPr="00475627" w:rsidRDefault="00381FE5" w:rsidP="003952B6">
            <w:pPr>
              <w:widowControl/>
              <w:jc w:val="left"/>
              <w:rPr>
                <w:ins w:id="1077" w:author="刘洁" w:date="2020-06-05T10:33:00Z"/>
                <w:rFonts w:ascii="仿宋_GB2312" w:eastAsia="仿宋_GB2312" w:hAnsi="宋体" w:cs="宋体"/>
                <w:kern w:val="0"/>
                <w:sz w:val="24"/>
              </w:rPr>
            </w:pPr>
            <w:ins w:id="1078" w:author="刘洁" w:date="2020-06-05T10:33:00Z">
              <w:r w:rsidRPr="00475627">
                <w:rPr>
                  <w:rFonts w:ascii="仿宋_GB2312" w:eastAsia="仿宋_GB2312" w:hAnsi="宋体" w:cs="宋体" w:hint="eastAsia"/>
                  <w:kern w:val="0"/>
                  <w:sz w:val="24"/>
                </w:rPr>
                <w:br/>
                <w:t>排水户不按照排水许可证的要求排放污水</w:t>
              </w:r>
            </w:ins>
          </w:p>
        </w:tc>
        <w:tc>
          <w:tcPr>
            <w:tcW w:w="3722" w:type="dxa"/>
            <w:tcBorders>
              <w:top w:val="nil"/>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1079" w:author="刘洁" w:date="2020-06-05T10:33:00Z"/>
                <w:rFonts w:ascii="仿宋_GB2312" w:eastAsia="仿宋_GB2312" w:hAnsi="宋体" w:cs="宋体"/>
                <w:kern w:val="0"/>
                <w:sz w:val="24"/>
              </w:rPr>
            </w:pPr>
            <w:ins w:id="1080" w:author="刘洁" w:date="2020-06-05T10:33:00Z">
              <w:r w:rsidRPr="00475627">
                <w:rPr>
                  <w:rFonts w:ascii="仿宋_GB2312" w:eastAsia="仿宋_GB2312" w:hAnsi="宋体" w:cs="宋体" w:hint="eastAsia"/>
                  <w:kern w:val="0"/>
                  <w:sz w:val="24"/>
                </w:rPr>
                <w:t>《城镇排水与污水处理条例》</w:t>
              </w:r>
              <w:r w:rsidRPr="00475627">
                <w:rPr>
                  <w:rFonts w:ascii="仿宋_GB2312" w:eastAsia="仿宋_GB2312" w:hAnsi="宋体" w:cs="宋体" w:hint="eastAsia"/>
                  <w:kern w:val="0"/>
                  <w:sz w:val="24"/>
                </w:rPr>
                <w:br/>
                <w:t xml:space="preserve">    第二十一条第二款 排水户应当按照污水排入排水管网许可证的要求排放污水。</w:t>
              </w:r>
              <w:r w:rsidRPr="00475627">
                <w:rPr>
                  <w:rFonts w:ascii="仿宋_GB2312" w:eastAsia="仿宋_GB2312" w:hAnsi="宋体" w:cs="宋体" w:hint="eastAsia"/>
                  <w:kern w:val="0"/>
                  <w:sz w:val="24"/>
                </w:rPr>
                <w:br/>
                <w:t>《城镇污水排入排水管网许可管理办法》</w:t>
              </w:r>
              <w:r w:rsidRPr="00475627">
                <w:rPr>
                  <w:rFonts w:ascii="仿宋_GB2312" w:eastAsia="仿宋_GB2312" w:hAnsi="宋体" w:cs="宋体" w:hint="eastAsia"/>
                  <w:kern w:val="0"/>
                  <w:sz w:val="24"/>
                </w:rPr>
                <w:br/>
                <w:t xml:space="preserve">    第十二条 排水户应当按照排水许可证确定的排水类别、总量、时限、排放口位置和数量、排放的污染物项目和浓度等要求排放污水。</w:t>
              </w:r>
            </w:ins>
          </w:p>
        </w:tc>
        <w:tc>
          <w:tcPr>
            <w:tcW w:w="8363" w:type="dxa"/>
            <w:tcBorders>
              <w:top w:val="single" w:sz="4" w:space="0" w:color="auto"/>
              <w:left w:val="nil"/>
              <w:bottom w:val="single" w:sz="4" w:space="0" w:color="auto"/>
              <w:right w:val="single" w:sz="4" w:space="0" w:color="auto"/>
            </w:tcBorders>
            <w:shd w:val="clear" w:color="auto" w:fill="auto"/>
            <w:vAlign w:val="center"/>
            <w:hideMark/>
          </w:tcPr>
          <w:p w:rsidR="00381FE5" w:rsidRPr="00475627" w:rsidRDefault="00381FE5" w:rsidP="003952B6">
            <w:pPr>
              <w:widowControl/>
              <w:jc w:val="left"/>
              <w:rPr>
                <w:ins w:id="1081" w:author="刘洁" w:date="2020-06-05T10:33:00Z"/>
                <w:rFonts w:ascii="仿宋_GB2312" w:eastAsia="仿宋_GB2312" w:hAnsi="宋体" w:cs="宋体"/>
                <w:kern w:val="0"/>
                <w:sz w:val="24"/>
              </w:rPr>
            </w:pPr>
            <w:ins w:id="1082" w:author="刘洁" w:date="2020-06-05T10:33:00Z">
              <w:r w:rsidRPr="00475627">
                <w:rPr>
                  <w:rFonts w:ascii="仿宋_GB2312" w:eastAsia="仿宋_GB2312" w:hAnsi="宋体" w:cs="宋体" w:hint="eastAsia"/>
                  <w:kern w:val="0"/>
                  <w:sz w:val="24"/>
                </w:rPr>
                <w:t>《城镇排水与污水处理条例》</w:t>
              </w:r>
              <w:r w:rsidRPr="00475627">
                <w:rPr>
                  <w:rFonts w:ascii="仿宋_GB2312" w:eastAsia="仿宋_GB2312" w:hAnsi="宋体" w:cs="宋体" w:hint="eastAsia"/>
                  <w:kern w:val="0"/>
                  <w:sz w:val="24"/>
                </w:rPr>
                <w:br/>
                <w:t xml:space="preserve">    第五十条第二款 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款，可以向社会予以通报；造成损失的 ，依法承担赔偿责任；构成犯罪的，依法追究刑事责任。</w:t>
              </w:r>
              <w:r w:rsidRPr="00475627">
                <w:rPr>
                  <w:rFonts w:ascii="仿宋_GB2312" w:eastAsia="仿宋_GB2312" w:hAnsi="宋体" w:cs="宋体" w:hint="eastAsia"/>
                  <w:kern w:val="0"/>
                  <w:sz w:val="24"/>
                </w:rPr>
                <w:br/>
                <w:t>《城镇污水排入排水管网许可管理办法》</w:t>
              </w:r>
              <w:r w:rsidRPr="00475627">
                <w:rPr>
                  <w:rFonts w:ascii="仿宋_GB2312" w:eastAsia="仿宋_GB2312" w:hAnsi="宋体" w:cs="宋体" w:hint="eastAsia"/>
                  <w:kern w:val="0"/>
                  <w:sz w:val="24"/>
                </w:rPr>
                <w:br/>
                <w:t xml:space="preserve">    第二十七条 排水户未按照污水排入排水管网许可证的要求，向城镇排水设施排放污水的，由城镇排水主管部门责令停止违法行为，限期改正，可以处5万元以下罚款；造成严重后果的，吊销排水许可证，并处5万元以上50万元以下罚款，对列入重点排污单位名录的排水户，处30万元以上50万元以下的罚款，并将有关情况通报同级环境保护主管部门，可以向社会予以通报；造成损失的 ，依法承担赔偿责任；构成犯罪的，依法追究刑事责任。</w:t>
              </w:r>
            </w:ins>
          </w:p>
        </w:tc>
      </w:tr>
    </w:tbl>
    <w:p w:rsidR="00381FE5" w:rsidRPr="00475627" w:rsidRDefault="00381FE5" w:rsidP="00381FE5">
      <w:pPr>
        <w:jc w:val="left"/>
        <w:rPr>
          <w:ins w:id="1083" w:author="刘洁" w:date="2020-06-05T10:33:00Z"/>
          <w:rFonts w:ascii="仿宋_GB2312" w:eastAsia="仿宋_GB2312"/>
          <w:b/>
          <w:sz w:val="32"/>
        </w:rPr>
      </w:pPr>
    </w:p>
    <w:p w:rsidR="00381FE5" w:rsidRPr="00475627" w:rsidRDefault="00381FE5" w:rsidP="00381FE5">
      <w:pPr>
        <w:jc w:val="left"/>
        <w:rPr>
          <w:ins w:id="1084" w:author="刘洁" w:date="2020-06-05T10:33:00Z"/>
          <w:rFonts w:ascii="仿宋_GB2312" w:eastAsia="仿宋_GB2312"/>
          <w:b/>
          <w:sz w:val="32"/>
        </w:rPr>
      </w:pPr>
      <w:ins w:id="1085" w:author="刘洁" w:date="2020-06-05T10:33:00Z">
        <w:r w:rsidRPr="00475627">
          <w:rPr>
            <w:rFonts w:ascii="仿宋_GB2312" w:eastAsia="仿宋_GB2312" w:hint="eastAsia"/>
            <w:b/>
            <w:sz w:val="32"/>
          </w:rPr>
          <w:t>A 不按照许可证要求的“主要污染物浓度”排水</w:t>
        </w:r>
      </w:ins>
    </w:p>
    <w:p w:rsidR="00381FE5" w:rsidRPr="00475627" w:rsidRDefault="00381FE5" w:rsidP="00381FE5">
      <w:pPr>
        <w:jc w:val="left"/>
        <w:rPr>
          <w:ins w:id="1086" w:author="刘洁" w:date="2020-06-05T10:33:00Z"/>
          <w:rFonts w:ascii="仿宋_GB2312" w:eastAsia="仿宋_GB2312"/>
          <w:sz w:val="32"/>
        </w:rPr>
      </w:pPr>
      <w:ins w:id="1087" w:author="刘洁" w:date="2020-06-05T10:33:00Z">
        <w:r w:rsidRPr="00475627">
          <w:rPr>
            <w:rFonts w:ascii="仿宋_GB2312" w:eastAsia="仿宋_GB2312" w:hint="eastAsia"/>
            <w:sz w:val="32"/>
          </w:rPr>
          <w:t xml:space="preserve"> 一、不按照许可证要求的“主要污染物浓度”排水，未造成严重后果的，责令停止违法行为，限期改正，并按照以下标准确定罚款金额：</w:t>
        </w:r>
      </w:ins>
    </w:p>
    <w:tbl>
      <w:tblPr>
        <w:tblW w:w="0" w:type="auto"/>
        <w:jc w:val="center"/>
        <w:tblInd w:w="-1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557"/>
        <w:gridCol w:w="4187"/>
      </w:tblGrid>
      <w:tr w:rsidR="00381FE5" w:rsidRPr="00475627" w:rsidTr="003952B6">
        <w:trPr>
          <w:trHeight w:val="977"/>
          <w:jc w:val="center"/>
          <w:ins w:id="1088" w:author="刘洁" w:date="2020-06-05T10:33:00Z"/>
        </w:trPr>
        <w:tc>
          <w:tcPr>
            <w:tcW w:w="5104" w:type="dxa"/>
            <w:shd w:val="clear" w:color="auto" w:fill="auto"/>
            <w:vAlign w:val="center"/>
          </w:tcPr>
          <w:p w:rsidR="00381FE5" w:rsidRPr="00475627" w:rsidRDefault="00381FE5" w:rsidP="003952B6">
            <w:pPr>
              <w:ind w:left="2415" w:hangingChars="1150" w:hanging="2415"/>
              <w:rPr>
                <w:ins w:id="1089" w:author="刘洁" w:date="2020-06-05T10:33:00Z"/>
                <w:rFonts w:ascii="仿宋_GB2312" w:eastAsia="仿宋_GB2312"/>
                <w:b/>
                <w:sz w:val="24"/>
              </w:rPr>
            </w:pPr>
            <w:ins w:id="1090" w:author="刘洁" w:date="2020-06-05T10:33:00Z">
              <w:r>
                <w:rPr>
                  <w:noProof/>
                </w:rPr>
                <w:lastRenderedPageBreak/>
                <mc:AlternateContent>
                  <mc:Choice Requires="wps">
                    <w:drawing>
                      <wp:anchor distT="0" distB="0" distL="114300" distR="114300" simplePos="0" relativeHeight="251669504" behindDoc="0" locked="0" layoutInCell="1" allowOverlap="1" wp14:anchorId="1F4A9C28" wp14:editId="0C557E4E">
                        <wp:simplePos x="0" y="0"/>
                        <wp:positionH relativeFrom="column">
                          <wp:posOffset>-70485</wp:posOffset>
                        </wp:positionH>
                        <wp:positionV relativeFrom="paragraph">
                          <wp:posOffset>28575</wp:posOffset>
                        </wp:positionV>
                        <wp:extent cx="3238500" cy="276225"/>
                        <wp:effectExtent l="0" t="0" r="19050" b="28575"/>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38500" cy="2762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2.25pt" to="249.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" strokecolor="windowText">
                        <o:lock v:ext="edit" shapetype="f"/>
                      </v:line>
                    </w:pict>
                  </mc:Fallback>
                </mc:AlternateContent>
              </w:r>
              <w:r>
                <w:rPr>
                  <w:noProof/>
                </w:rPr>
                <mc:AlternateContent>
                  <mc:Choice Requires="wps">
                    <w:drawing>
                      <wp:anchor distT="0" distB="0" distL="114300" distR="114300" simplePos="0" relativeHeight="251670528" behindDoc="0" locked="0" layoutInCell="1" allowOverlap="1" wp14:anchorId="46DB2CA9" wp14:editId="614D1D51">
                        <wp:simplePos x="0" y="0"/>
                        <wp:positionH relativeFrom="column">
                          <wp:posOffset>-13335</wp:posOffset>
                        </wp:positionH>
                        <wp:positionV relativeFrom="paragraph">
                          <wp:posOffset>28575</wp:posOffset>
                        </wp:positionV>
                        <wp:extent cx="1133475" cy="600075"/>
                        <wp:effectExtent l="0" t="0" r="28575" b="28575"/>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33475" cy="6000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5"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25pt" to="88.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" strokecolor="windowText">
                        <o:lock v:ext="edit" shapetype="f"/>
                      </v:line>
                    </w:pict>
                  </mc:Fallback>
                </mc:AlternateContent>
              </w:r>
              <w:r w:rsidRPr="00475627">
                <w:rPr>
                  <w:rFonts w:ascii="仿宋_GB2312" w:eastAsia="仿宋_GB2312" w:hint="eastAsia"/>
                  <w:sz w:val="24"/>
                </w:rPr>
                <w:t xml:space="preserve">              </w:t>
              </w:r>
              <w:r w:rsidRPr="00475627">
                <w:rPr>
                  <w:rFonts w:ascii="仿宋_GB2312" w:eastAsia="仿宋_GB2312" w:hint="eastAsia"/>
                  <w:b/>
                  <w:sz w:val="24"/>
                </w:rPr>
                <w:t xml:space="preserve">            超标项</w:t>
              </w:r>
            </w:ins>
          </w:p>
          <w:p w:rsidR="00381FE5" w:rsidRPr="00475627" w:rsidRDefault="00381FE5" w:rsidP="003952B6">
            <w:pPr>
              <w:rPr>
                <w:ins w:id="1091" w:author="刘洁" w:date="2020-06-05T10:33:00Z"/>
                <w:rFonts w:ascii="仿宋_GB2312" w:eastAsia="仿宋_GB2312"/>
                <w:b/>
                <w:sz w:val="24"/>
              </w:rPr>
            </w:pPr>
            <w:ins w:id="1092" w:author="刘洁" w:date="2020-06-05T10:33:00Z">
              <w:r w:rsidRPr="00475627">
                <w:rPr>
                  <w:rFonts w:ascii="仿宋_GB2312" w:eastAsia="仿宋_GB2312" w:hint="eastAsia"/>
                  <w:b/>
                  <w:sz w:val="24"/>
                </w:rPr>
                <w:t xml:space="preserve">         罚款额（万元）</w:t>
              </w:r>
            </w:ins>
          </w:p>
          <w:p w:rsidR="00381FE5" w:rsidRPr="00475627" w:rsidRDefault="00381FE5" w:rsidP="003952B6">
            <w:pPr>
              <w:rPr>
                <w:ins w:id="1093" w:author="刘洁" w:date="2020-06-05T10:33:00Z"/>
                <w:rFonts w:ascii="仿宋_GB2312" w:eastAsia="仿宋_GB2312"/>
                <w:b/>
                <w:sz w:val="24"/>
              </w:rPr>
            </w:pPr>
            <w:ins w:id="1094" w:author="刘洁" w:date="2020-06-05T10:33:00Z">
              <w:r w:rsidRPr="00475627">
                <w:rPr>
                  <w:rFonts w:ascii="仿宋_GB2312" w:eastAsia="仿宋_GB2312" w:hint="eastAsia"/>
                  <w:b/>
                  <w:sz w:val="24"/>
                </w:rPr>
                <w:t>超标倍数</w:t>
              </w:r>
            </w:ins>
          </w:p>
        </w:tc>
        <w:tc>
          <w:tcPr>
            <w:tcW w:w="4557" w:type="dxa"/>
            <w:shd w:val="clear" w:color="auto" w:fill="auto"/>
            <w:vAlign w:val="center"/>
          </w:tcPr>
          <w:p w:rsidR="00381FE5" w:rsidRPr="00475627" w:rsidRDefault="00381FE5" w:rsidP="003952B6">
            <w:pPr>
              <w:jc w:val="center"/>
              <w:rPr>
                <w:ins w:id="1095" w:author="刘洁" w:date="2020-06-05T10:33:00Z"/>
                <w:rFonts w:ascii="仿宋_GB2312" w:eastAsia="仿宋_GB2312" w:hAnsi="宋体" w:cs="宋体"/>
                <w:b/>
                <w:bCs/>
                <w:sz w:val="28"/>
                <w:szCs w:val="28"/>
              </w:rPr>
            </w:pPr>
            <w:ins w:id="1096" w:author="刘洁" w:date="2020-06-05T10:33:00Z">
              <w:r w:rsidRPr="00475627">
                <w:rPr>
                  <w:rFonts w:ascii="仿宋_GB2312" w:eastAsia="仿宋_GB2312" w:hint="eastAsia"/>
                  <w:b/>
                  <w:bCs/>
                  <w:sz w:val="28"/>
                  <w:szCs w:val="28"/>
                </w:rPr>
                <w:t>1-2项</w:t>
              </w:r>
              <w:r w:rsidRPr="00475627">
                <w:rPr>
                  <w:rFonts w:ascii="仿宋_GB2312" w:eastAsia="仿宋_GB2312" w:hAnsi="宋体" w:cs="宋体" w:hint="eastAsia"/>
                  <w:b/>
                  <w:bCs/>
                  <w:sz w:val="28"/>
                  <w:szCs w:val="28"/>
                </w:rPr>
                <w:t xml:space="preserve"> </w:t>
              </w:r>
            </w:ins>
          </w:p>
        </w:tc>
        <w:tc>
          <w:tcPr>
            <w:tcW w:w="4187" w:type="dxa"/>
            <w:shd w:val="clear" w:color="auto" w:fill="auto"/>
            <w:vAlign w:val="center"/>
          </w:tcPr>
          <w:p w:rsidR="00381FE5" w:rsidRPr="00475627" w:rsidRDefault="00381FE5" w:rsidP="003952B6">
            <w:pPr>
              <w:jc w:val="center"/>
              <w:rPr>
                <w:ins w:id="1097" w:author="刘洁" w:date="2020-06-05T10:33:00Z"/>
                <w:rFonts w:ascii="仿宋_GB2312" w:eastAsia="仿宋_GB2312" w:hAnsi="宋体" w:cs="宋体"/>
                <w:b/>
                <w:bCs/>
                <w:sz w:val="28"/>
                <w:szCs w:val="28"/>
              </w:rPr>
            </w:pPr>
            <w:ins w:id="1098" w:author="刘洁" w:date="2020-06-05T10:33:00Z">
              <w:r w:rsidRPr="00475627">
                <w:rPr>
                  <w:rFonts w:ascii="仿宋_GB2312" w:eastAsia="仿宋_GB2312" w:hint="eastAsia"/>
                  <w:b/>
                  <w:bCs/>
                  <w:sz w:val="28"/>
                  <w:szCs w:val="28"/>
                </w:rPr>
                <w:t>3项及以上</w:t>
              </w:r>
            </w:ins>
          </w:p>
        </w:tc>
      </w:tr>
      <w:tr w:rsidR="00381FE5" w:rsidRPr="00475627" w:rsidTr="003952B6">
        <w:trPr>
          <w:trHeight w:val="854"/>
          <w:jc w:val="center"/>
          <w:ins w:id="1099" w:author="刘洁" w:date="2020-06-05T10:33:00Z"/>
        </w:trPr>
        <w:tc>
          <w:tcPr>
            <w:tcW w:w="5104" w:type="dxa"/>
            <w:shd w:val="clear" w:color="auto" w:fill="auto"/>
            <w:vAlign w:val="center"/>
          </w:tcPr>
          <w:p w:rsidR="00381FE5" w:rsidRPr="00C13ABC" w:rsidRDefault="00381FE5" w:rsidP="003952B6">
            <w:pPr>
              <w:jc w:val="center"/>
              <w:rPr>
                <w:ins w:id="1100" w:author="刘洁" w:date="2020-06-05T10:33:00Z"/>
                <w:rFonts w:ascii="仿宋_GB2312" w:eastAsia="仿宋_GB2312"/>
                <w:b/>
                <w:bCs/>
                <w:sz w:val="24"/>
              </w:rPr>
            </w:pPr>
            <w:ins w:id="1101" w:author="刘洁" w:date="2020-06-05T10:33:00Z">
              <w:r w:rsidRPr="00C13ABC">
                <w:rPr>
                  <w:rFonts w:ascii="仿宋_GB2312" w:eastAsia="仿宋_GB2312" w:hint="eastAsia"/>
                  <w:b/>
                  <w:bCs/>
                  <w:sz w:val="24"/>
                </w:rPr>
                <w:t>粪大肠菌群超标倍数≤50</w:t>
              </w:r>
            </w:ins>
          </w:p>
          <w:p w:rsidR="00381FE5" w:rsidRPr="00C13ABC" w:rsidRDefault="00381FE5" w:rsidP="003952B6">
            <w:pPr>
              <w:jc w:val="center"/>
              <w:rPr>
                <w:ins w:id="1102" w:author="刘洁" w:date="2020-06-05T10:33:00Z"/>
                <w:rFonts w:ascii="仿宋_GB2312" w:eastAsia="仿宋_GB2312"/>
                <w:b/>
                <w:bCs/>
                <w:sz w:val="24"/>
              </w:rPr>
            </w:pPr>
            <w:ins w:id="1103" w:author="刘洁" w:date="2020-06-05T10:33:00Z">
              <w:r w:rsidRPr="00C13ABC">
                <w:rPr>
                  <w:rFonts w:ascii="仿宋_GB2312" w:eastAsia="仿宋_GB2312" w:hint="eastAsia"/>
                  <w:b/>
                  <w:bCs/>
                  <w:sz w:val="24"/>
                </w:rPr>
                <w:t>5≤PH值＜6.5,9.5＜PH值≤11</w:t>
              </w:r>
            </w:ins>
          </w:p>
          <w:p w:rsidR="00381FE5" w:rsidRPr="00C13ABC" w:rsidRDefault="00381FE5" w:rsidP="003952B6">
            <w:pPr>
              <w:jc w:val="center"/>
              <w:rPr>
                <w:ins w:id="1104" w:author="刘洁" w:date="2020-06-05T10:33:00Z"/>
                <w:rFonts w:ascii="仿宋_GB2312" w:eastAsia="仿宋_GB2312" w:hAnsi="宋体" w:cs="宋体"/>
                <w:b/>
                <w:bCs/>
                <w:sz w:val="24"/>
              </w:rPr>
            </w:pPr>
            <w:ins w:id="1105" w:author="刘洁" w:date="2020-06-05T10:33:00Z">
              <w:r w:rsidRPr="00C13ABC">
                <w:rPr>
                  <w:rFonts w:ascii="仿宋_GB2312" w:eastAsia="仿宋_GB2312" w:hint="eastAsia"/>
                  <w:b/>
                  <w:bCs/>
                  <w:sz w:val="24"/>
                </w:rPr>
                <w:t>其他项超标倍数≤5</w:t>
              </w:r>
            </w:ins>
          </w:p>
        </w:tc>
        <w:tc>
          <w:tcPr>
            <w:tcW w:w="4557" w:type="dxa"/>
            <w:shd w:val="clear" w:color="auto" w:fill="auto"/>
            <w:vAlign w:val="center"/>
          </w:tcPr>
          <w:p w:rsidR="00381FE5" w:rsidRPr="00475627" w:rsidRDefault="00381FE5" w:rsidP="003952B6">
            <w:pPr>
              <w:jc w:val="center"/>
              <w:rPr>
                <w:ins w:id="1106" w:author="刘洁" w:date="2020-06-05T10:33:00Z"/>
                <w:rFonts w:ascii="仿宋_GB2312" w:eastAsia="仿宋_GB2312" w:hAnsi="宋体" w:cs="宋体"/>
                <w:sz w:val="28"/>
              </w:rPr>
            </w:pPr>
            <w:ins w:id="1107" w:author="刘洁" w:date="2020-06-05T10:33:00Z">
              <w:r w:rsidRPr="00475627">
                <w:rPr>
                  <w:rFonts w:ascii="仿宋_GB2312" w:eastAsia="仿宋_GB2312" w:hint="eastAsia"/>
                  <w:sz w:val="28"/>
                </w:rPr>
                <w:t>罚款额≤2</w:t>
              </w:r>
            </w:ins>
          </w:p>
        </w:tc>
        <w:tc>
          <w:tcPr>
            <w:tcW w:w="4187" w:type="dxa"/>
            <w:shd w:val="clear" w:color="auto" w:fill="auto"/>
            <w:vAlign w:val="center"/>
          </w:tcPr>
          <w:p w:rsidR="00381FE5" w:rsidRPr="00475627" w:rsidRDefault="00381FE5" w:rsidP="003952B6">
            <w:pPr>
              <w:jc w:val="center"/>
              <w:rPr>
                <w:ins w:id="1108" w:author="刘洁" w:date="2020-06-05T10:33:00Z"/>
                <w:rFonts w:ascii="仿宋_GB2312" w:eastAsia="仿宋_GB2312" w:hAnsi="宋体" w:cs="宋体"/>
                <w:sz w:val="28"/>
              </w:rPr>
            </w:pPr>
            <w:ins w:id="1109" w:author="刘洁" w:date="2020-06-05T10:33:00Z">
              <w:r w:rsidRPr="00475627">
                <w:rPr>
                  <w:rFonts w:ascii="仿宋_GB2312" w:eastAsia="仿宋_GB2312" w:hint="eastAsia"/>
                  <w:sz w:val="28"/>
                </w:rPr>
                <w:t>3＜罚款额≤4</w:t>
              </w:r>
            </w:ins>
          </w:p>
        </w:tc>
      </w:tr>
      <w:tr w:rsidR="00381FE5" w:rsidRPr="00475627" w:rsidTr="003952B6">
        <w:trPr>
          <w:trHeight w:val="824"/>
          <w:jc w:val="center"/>
          <w:ins w:id="1110" w:author="刘洁" w:date="2020-06-05T10:33:00Z"/>
        </w:trPr>
        <w:tc>
          <w:tcPr>
            <w:tcW w:w="5104" w:type="dxa"/>
            <w:shd w:val="clear" w:color="auto" w:fill="auto"/>
            <w:vAlign w:val="center"/>
          </w:tcPr>
          <w:p w:rsidR="00381FE5" w:rsidRPr="00C13ABC" w:rsidRDefault="00381FE5" w:rsidP="003952B6">
            <w:pPr>
              <w:jc w:val="center"/>
              <w:rPr>
                <w:ins w:id="1111" w:author="刘洁" w:date="2020-06-05T10:33:00Z"/>
                <w:rFonts w:ascii="仿宋_GB2312" w:eastAsia="仿宋_GB2312"/>
                <w:b/>
                <w:bCs/>
                <w:sz w:val="24"/>
              </w:rPr>
            </w:pPr>
            <w:ins w:id="1112" w:author="刘洁" w:date="2020-06-05T10:33:00Z">
              <w:r w:rsidRPr="00C13ABC">
                <w:rPr>
                  <w:rFonts w:ascii="仿宋_GB2312" w:eastAsia="仿宋_GB2312" w:hint="eastAsia"/>
                  <w:b/>
                  <w:bCs/>
                  <w:sz w:val="24"/>
                </w:rPr>
                <w:t>50＜粪大肠菌群超标倍数≤100</w:t>
              </w:r>
            </w:ins>
          </w:p>
          <w:p w:rsidR="00381FE5" w:rsidRPr="00C13ABC" w:rsidRDefault="00381FE5" w:rsidP="003952B6">
            <w:pPr>
              <w:jc w:val="center"/>
              <w:rPr>
                <w:ins w:id="1113" w:author="刘洁" w:date="2020-06-05T10:33:00Z"/>
                <w:rFonts w:ascii="仿宋_GB2312" w:eastAsia="仿宋_GB2312"/>
                <w:b/>
                <w:bCs/>
                <w:sz w:val="24"/>
              </w:rPr>
            </w:pPr>
            <w:ins w:id="1114" w:author="刘洁" w:date="2020-06-05T10:33:00Z">
              <w:r w:rsidRPr="00C13ABC">
                <w:rPr>
                  <w:rFonts w:ascii="仿宋_GB2312" w:eastAsia="仿宋_GB2312" w:hint="eastAsia"/>
                  <w:b/>
                  <w:bCs/>
                  <w:sz w:val="24"/>
                </w:rPr>
                <w:t>PH值＜5，PH值＞11</w:t>
              </w:r>
            </w:ins>
          </w:p>
          <w:p w:rsidR="00381FE5" w:rsidRPr="00C13ABC" w:rsidRDefault="00381FE5" w:rsidP="003952B6">
            <w:pPr>
              <w:jc w:val="center"/>
              <w:rPr>
                <w:ins w:id="1115" w:author="刘洁" w:date="2020-06-05T10:33:00Z"/>
                <w:rFonts w:ascii="仿宋_GB2312" w:eastAsia="仿宋_GB2312" w:hAnsi="宋体" w:cs="宋体"/>
                <w:b/>
                <w:bCs/>
                <w:sz w:val="24"/>
              </w:rPr>
            </w:pPr>
            <w:ins w:id="1116" w:author="刘洁" w:date="2020-06-05T10:33:00Z">
              <w:r w:rsidRPr="00C13ABC">
                <w:rPr>
                  <w:rFonts w:ascii="仿宋_GB2312" w:eastAsia="仿宋_GB2312" w:hint="eastAsia"/>
                  <w:b/>
                  <w:bCs/>
                  <w:sz w:val="24"/>
                </w:rPr>
                <w:t>5＜其他项超标倍数</w:t>
              </w:r>
            </w:ins>
          </w:p>
        </w:tc>
        <w:tc>
          <w:tcPr>
            <w:tcW w:w="4557" w:type="dxa"/>
            <w:shd w:val="clear" w:color="auto" w:fill="auto"/>
            <w:vAlign w:val="center"/>
          </w:tcPr>
          <w:p w:rsidR="00381FE5" w:rsidRPr="00475627" w:rsidRDefault="00381FE5" w:rsidP="003952B6">
            <w:pPr>
              <w:jc w:val="center"/>
              <w:rPr>
                <w:ins w:id="1117" w:author="刘洁" w:date="2020-06-05T10:33:00Z"/>
                <w:rFonts w:ascii="仿宋_GB2312" w:eastAsia="仿宋_GB2312" w:hAnsi="宋体" w:cs="宋体"/>
                <w:sz w:val="28"/>
              </w:rPr>
            </w:pPr>
            <w:ins w:id="1118" w:author="刘洁" w:date="2020-06-05T10:33:00Z">
              <w:r w:rsidRPr="00475627">
                <w:rPr>
                  <w:rFonts w:ascii="仿宋_GB2312" w:eastAsia="仿宋_GB2312" w:hint="eastAsia"/>
                  <w:sz w:val="28"/>
                </w:rPr>
                <w:t>2＜罚款额≤3</w:t>
              </w:r>
            </w:ins>
          </w:p>
        </w:tc>
        <w:tc>
          <w:tcPr>
            <w:tcW w:w="4187" w:type="dxa"/>
            <w:shd w:val="clear" w:color="auto" w:fill="auto"/>
            <w:vAlign w:val="center"/>
          </w:tcPr>
          <w:p w:rsidR="00381FE5" w:rsidRPr="00475627" w:rsidRDefault="00381FE5" w:rsidP="003952B6">
            <w:pPr>
              <w:jc w:val="center"/>
              <w:rPr>
                <w:ins w:id="1119" w:author="刘洁" w:date="2020-06-05T10:33:00Z"/>
                <w:rFonts w:ascii="仿宋_GB2312" w:eastAsia="仿宋_GB2312" w:hAnsi="宋体" w:cs="宋体"/>
                <w:sz w:val="28"/>
              </w:rPr>
            </w:pPr>
            <w:ins w:id="1120" w:author="刘洁" w:date="2020-06-05T10:33:00Z">
              <w:r w:rsidRPr="00475627">
                <w:rPr>
                  <w:rFonts w:ascii="仿宋_GB2312" w:eastAsia="仿宋_GB2312" w:hint="eastAsia"/>
                  <w:sz w:val="28"/>
                </w:rPr>
                <w:t>4＜罚款额≤5</w:t>
              </w:r>
            </w:ins>
          </w:p>
        </w:tc>
      </w:tr>
    </w:tbl>
    <w:p w:rsidR="00381FE5" w:rsidRPr="00475627" w:rsidRDefault="00381FE5" w:rsidP="00381FE5">
      <w:pPr>
        <w:ind w:firstLineChars="50" w:firstLine="160"/>
        <w:jc w:val="left"/>
        <w:rPr>
          <w:ins w:id="1121" w:author="刘洁" w:date="2020-06-05T10:33:00Z"/>
          <w:rFonts w:ascii="仿宋_GB2312" w:eastAsia="仿宋_GB2312"/>
          <w:sz w:val="32"/>
        </w:rPr>
      </w:pPr>
      <w:ins w:id="1122" w:author="刘洁" w:date="2020-06-05T10:33:00Z">
        <w:r w:rsidRPr="00475627">
          <w:rPr>
            <w:rFonts w:ascii="仿宋_GB2312" w:eastAsia="仿宋_GB2312" w:hint="eastAsia"/>
            <w:sz w:val="32"/>
          </w:rPr>
          <w:t>二、不按照许可证要求的“主要污染物浓度”排水，造成严重后果的，吊销排水许可证，并按以下标准确定罚款金额：</w:t>
        </w:r>
        <w:r w:rsidRPr="00475627">
          <w:rPr>
            <w:rFonts w:ascii="仿宋_GB2312" w:eastAsia="仿宋_GB2312"/>
            <w:sz w:val="32"/>
          </w:rPr>
          <w:t xml:space="preserve"> </w:t>
        </w:r>
      </w:ins>
    </w:p>
    <w:p w:rsidR="00381FE5" w:rsidRPr="00475627" w:rsidRDefault="00381FE5" w:rsidP="00381FE5">
      <w:pPr>
        <w:jc w:val="left"/>
        <w:rPr>
          <w:ins w:id="1123" w:author="刘洁" w:date="2020-06-05T10:33:00Z"/>
          <w:rFonts w:ascii="仿宋_GB2312" w:eastAsia="仿宋_GB2312"/>
          <w:sz w:val="32"/>
        </w:rPr>
      </w:pPr>
      <w:ins w:id="1124" w:author="刘洁" w:date="2020-06-05T10:33:00Z">
        <w:r w:rsidRPr="00475627">
          <w:rPr>
            <w:rFonts w:ascii="仿宋_GB2312" w:eastAsia="仿宋_GB2312" w:hint="eastAsia"/>
            <w:sz w:val="32"/>
          </w:rPr>
          <w:t>（一）未列入重点排污单位名录的排水户</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694"/>
        <w:gridCol w:w="2693"/>
        <w:gridCol w:w="3053"/>
      </w:tblGrid>
      <w:tr w:rsidR="00381FE5" w:rsidRPr="00475627" w:rsidTr="003952B6">
        <w:trPr>
          <w:trHeight w:val="960"/>
          <w:ins w:id="1125" w:author="刘洁" w:date="2020-06-05T10:33:00Z"/>
        </w:trPr>
        <w:tc>
          <w:tcPr>
            <w:tcW w:w="5778" w:type="dxa"/>
            <w:shd w:val="clear" w:color="auto" w:fill="auto"/>
          </w:tcPr>
          <w:p w:rsidR="00381FE5" w:rsidRPr="00475627" w:rsidRDefault="00381FE5" w:rsidP="003952B6">
            <w:pPr>
              <w:rPr>
                <w:ins w:id="1126" w:author="刘洁" w:date="2020-06-05T10:33:00Z"/>
                <w:rFonts w:ascii="仿宋_GB2312" w:eastAsia="仿宋_GB2312"/>
                <w:b/>
                <w:sz w:val="24"/>
              </w:rPr>
            </w:pPr>
            <w:ins w:id="1127" w:author="刘洁" w:date="2020-06-05T10:33:00Z">
              <w:r>
                <w:rPr>
                  <w:noProof/>
                </w:rPr>
                <mc:AlternateContent>
                  <mc:Choice Requires="wps">
                    <w:drawing>
                      <wp:anchor distT="0" distB="0" distL="114300" distR="114300" simplePos="0" relativeHeight="251688960" behindDoc="0" locked="0" layoutInCell="1" allowOverlap="1" wp14:anchorId="666AA908" wp14:editId="24E3745F">
                        <wp:simplePos x="0" y="0"/>
                        <wp:positionH relativeFrom="column">
                          <wp:posOffset>-71755</wp:posOffset>
                        </wp:positionH>
                        <wp:positionV relativeFrom="paragraph">
                          <wp:posOffset>3175</wp:posOffset>
                        </wp:positionV>
                        <wp:extent cx="1285875" cy="619125"/>
                        <wp:effectExtent l="0" t="0" r="28575" b="28575"/>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5875" cy="6191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4"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25pt" to="95.6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" strokecolor="windowText">
                        <o:lock v:ext="edit" shapetype="f"/>
                      </v:line>
                    </w:pict>
                  </mc:Fallback>
                </mc:AlternateContent>
              </w:r>
              <w:r>
                <w:rPr>
                  <w:noProof/>
                </w:rPr>
                <mc:AlternateContent>
                  <mc:Choice Requires="wps">
                    <w:drawing>
                      <wp:anchor distT="0" distB="0" distL="114300" distR="114300" simplePos="0" relativeHeight="251687936" behindDoc="0" locked="0" layoutInCell="1" allowOverlap="1" wp14:anchorId="44F41988" wp14:editId="63845903">
                        <wp:simplePos x="0" y="0"/>
                        <wp:positionH relativeFrom="column">
                          <wp:posOffset>-71755</wp:posOffset>
                        </wp:positionH>
                        <wp:positionV relativeFrom="paragraph">
                          <wp:posOffset>0</wp:posOffset>
                        </wp:positionV>
                        <wp:extent cx="3676650" cy="333375"/>
                        <wp:effectExtent l="0" t="0" r="19050" b="2857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76650" cy="3333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7"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0" to="283.8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" strokecolor="windowText">
                        <o:lock v:ext="edit" shapetype="f"/>
                      </v:line>
                    </w:pict>
                  </mc:Fallback>
                </mc:AlternateContent>
              </w:r>
              <w:r w:rsidRPr="00475627">
                <w:rPr>
                  <w:rFonts w:ascii="仿宋_GB2312" w:eastAsia="仿宋_GB2312" w:hint="eastAsia"/>
                  <w:b/>
                  <w:sz w:val="24"/>
                </w:rPr>
                <w:t xml:space="preserve">                                 超标项</w:t>
              </w:r>
            </w:ins>
          </w:p>
          <w:p w:rsidR="00381FE5" w:rsidRPr="00475627" w:rsidRDefault="00381FE5" w:rsidP="003952B6">
            <w:pPr>
              <w:rPr>
                <w:ins w:id="1128" w:author="刘洁" w:date="2020-06-05T10:33:00Z"/>
                <w:rFonts w:ascii="仿宋_GB2312" w:eastAsia="仿宋_GB2312"/>
                <w:b/>
                <w:sz w:val="24"/>
              </w:rPr>
            </w:pPr>
            <w:ins w:id="1129" w:author="刘洁" w:date="2020-06-05T10:33:00Z">
              <w:r w:rsidRPr="00475627">
                <w:rPr>
                  <w:rFonts w:ascii="仿宋_GB2312" w:eastAsia="仿宋_GB2312" w:hint="eastAsia"/>
                  <w:b/>
                  <w:sz w:val="24"/>
                </w:rPr>
                <w:t xml:space="preserve">             罚款额（万元）</w:t>
              </w:r>
            </w:ins>
          </w:p>
          <w:p w:rsidR="00381FE5" w:rsidRPr="00475627" w:rsidRDefault="00381FE5" w:rsidP="003952B6">
            <w:pPr>
              <w:jc w:val="left"/>
              <w:rPr>
                <w:ins w:id="1130" w:author="刘洁" w:date="2020-06-05T10:33:00Z"/>
                <w:rFonts w:ascii="仿宋_GB2312" w:eastAsia="仿宋_GB2312"/>
                <w:sz w:val="32"/>
              </w:rPr>
            </w:pPr>
            <w:ins w:id="1131" w:author="刘洁" w:date="2020-06-05T10:33:00Z">
              <w:r w:rsidRPr="00475627">
                <w:rPr>
                  <w:rFonts w:ascii="仿宋_GB2312" w:eastAsia="仿宋_GB2312" w:hint="eastAsia"/>
                  <w:b/>
                  <w:sz w:val="24"/>
                </w:rPr>
                <w:t>超标倍数</w:t>
              </w:r>
            </w:ins>
          </w:p>
        </w:tc>
        <w:tc>
          <w:tcPr>
            <w:tcW w:w="2694" w:type="dxa"/>
            <w:shd w:val="clear" w:color="auto" w:fill="auto"/>
            <w:vAlign w:val="center"/>
          </w:tcPr>
          <w:p w:rsidR="00381FE5" w:rsidRPr="00475627" w:rsidRDefault="00381FE5" w:rsidP="003952B6">
            <w:pPr>
              <w:jc w:val="center"/>
              <w:rPr>
                <w:ins w:id="1132" w:author="刘洁" w:date="2020-06-05T10:33:00Z"/>
                <w:rFonts w:ascii="仿宋_GB2312" w:eastAsia="仿宋_GB2312" w:hAnsi="宋体" w:cs="宋体"/>
                <w:b/>
                <w:bCs/>
                <w:sz w:val="28"/>
                <w:szCs w:val="28"/>
              </w:rPr>
            </w:pPr>
            <w:ins w:id="1133" w:author="刘洁" w:date="2020-06-05T10:33:00Z">
              <w:r w:rsidRPr="00475627">
                <w:rPr>
                  <w:rFonts w:ascii="仿宋_GB2312" w:eastAsia="仿宋_GB2312" w:hint="eastAsia"/>
                  <w:b/>
                  <w:bCs/>
                  <w:sz w:val="28"/>
                  <w:szCs w:val="28"/>
                </w:rPr>
                <w:t>1-3项</w:t>
              </w:r>
              <w:r w:rsidRPr="00475627">
                <w:rPr>
                  <w:rFonts w:ascii="仿宋_GB2312" w:eastAsia="仿宋_GB2312" w:hAnsi="宋体" w:cs="宋体" w:hint="eastAsia"/>
                  <w:b/>
                  <w:bCs/>
                  <w:sz w:val="28"/>
                  <w:szCs w:val="28"/>
                </w:rPr>
                <w:t xml:space="preserve"> </w:t>
              </w:r>
            </w:ins>
          </w:p>
        </w:tc>
        <w:tc>
          <w:tcPr>
            <w:tcW w:w="2693" w:type="dxa"/>
            <w:shd w:val="clear" w:color="auto" w:fill="auto"/>
            <w:vAlign w:val="center"/>
          </w:tcPr>
          <w:p w:rsidR="00381FE5" w:rsidRPr="00475627" w:rsidRDefault="00381FE5" w:rsidP="003952B6">
            <w:pPr>
              <w:jc w:val="center"/>
              <w:rPr>
                <w:ins w:id="1134" w:author="刘洁" w:date="2020-06-05T10:33:00Z"/>
                <w:rFonts w:ascii="仿宋_GB2312" w:eastAsia="仿宋_GB2312" w:hAnsi="宋体" w:cs="宋体"/>
                <w:b/>
                <w:bCs/>
                <w:sz w:val="28"/>
                <w:szCs w:val="28"/>
              </w:rPr>
            </w:pPr>
            <w:ins w:id="1135" w:author="刘洁" w:date="2020-06-05T10:33:00Z">
              <w:r w:rsidRPr="00475627">
                <w:rPr>
                  <w:rFonts w:ascii="仿宋_GB2312" w:eastAsia="仿宋_GB2312" w:hint="eastAsia"/>
                  <w:b/>
                  <w:bCs/>
                  <w:sz w:val="28"/>
                  <w:szCs w:val="28"/>
                </w:rPr>
                <w:t>4-5项</w:t>
              </w:r>
            </w:ins>
          </w:p>
        </w:tc>
        <w:tc>
          <w:tcPr>
            <w:tcW w:w="3053" w:type="dxa"/>
            <w:shd w:val="clear" w:color="auto" w:fill="auto"/>
            <w:vAlign w:val="center"/>
          </w:tcPr>
          <w:p w:rsidR="00381FE5" w:rsidRPr="00475627" w:rsidRDefault="00381FE5" w:rsidP="003952B6">
            <w:pPr>
              <w:jc w:val="center"/>
              <w:rPr>
                <w:ins w:id="1136" w:author="刘洁" w:date="2020-06-05T10:33:00Z"/>
                <w:rFonts w:ascii="仿宋_GB2312" w:eastAsia="仿宋_GB2312"/>
                <w:b/>
                <w:sz w:val="32"/>
              </w:rPr>
            </w:pPr>
            <w:ins w:id="1137" w:author="刘洁" w:date="2020-06-05T10:33:00Z">
              <w:r w:rsidRPr="00475627">
                <w:rPr>
                  <w:rFonts w:ascii="仿宋_GB2312" w:eastAsia="仿宋_GB2312" w:hint="eastAsia"/>
                  <w:b/>
                  <w:sz w:val="28"/>
                </w:rPr>
                <w:t>6项及以上</w:t>
              </w:r>
            </w:ins>
          </w:p>
        </w:tc>
      </w:tr>
      <w:tr w:rsidR="00381FE5" w:rsidRPr="00475627" w:rsidTr="003952B6">
        <w:trPr>
          <w:ins w:id="1138" w:author="刘洁" w:date="2020-06-05T10:33:00Z"/>
        </w:trPr>
        <w:tc>
          <w:tcPr>
            <w:tcW w:w="5778" w:type="dxa"/>
            <w:shd w:val="clear" w:color="auto" w:fill="auto"/>
            <w:vAlign w:val="center"/>
          </w:tcPr>
          <w:p w:rsidR="00381FE5" w:rsidRPr="00C13ABC" w:rsidRDefault="00381FE5" w:rsidP="003952B6">
            <w:pPr>
              <w:jc w:val="center"/>
              <w:rPr>
                <w:ins w:id="1139" w:author="刘洁" w:date="2020-06-05T10:33:00Z"/>
                <w:rFonts w:ascii="仿宋_GB2312" w:eastAsia="仿宋_GB2312"/>
                <w:b/>
                <w:bCs/>
                <w:sz w:val="24"/>
              </w:rPr>
            </w:pPr>
            <w:ins w:id="1140" w:author="刘洁" w:date="2020-06-05T10:33:00Z">
              <w:r w:rsidRPr="00C13ABC">
                <w:rPr>
                  <w:rFonts w:ascii="仿宋_GB2312" w:eastAsia="仿宋_GB2312" w:hint="eastAsia"/>
                  <w:b/>
                  <w:bCs/>
                  <w:sz w:val="24"/>
                </w:rPr>
                <w:t>100＜粪大肠菌群超标倍数≤1000</w:t>
              </w:r>
            </w:ins>
          </w:p>
          <w:p w:rsidR="00381FE5" w:rsidRPr="00C13ABC" w:rsidRDefault="00381FE5" w:rsidP="003952B6">
            <w:pPr>
              <w:jc w:val="center"/>
              <w:rPr>
                <w:ins w:id="1141" w:author="刘洁" w:date="2020-06-05T10:33:00Z"/>
                <w:rFonts w:ascii="仿宋_GB2312" w:eastAsia="仿宋_GB2312"/>
                <w:b/>
                <w:bCs/>
                <w:sz w:val="24"/>
              </w:rPr>
            </w:pPr>
            <w:ins w:id="1142" w:author="刘洁" w:date="2020-06-05T10:33:00Z">
              <w:r w:rsidRPr="00C13ABC">
                <w:rPr>
                  <w:rFonts w:ascii="仿宋_GB2312" w:eastAsia="仿宋_GB2312" w:hint="eastAsia"/>
                  <w:b/>
                  <w:bCs/>
                  <w:sz w:val="24"/>
                </w:rPr>
                <w:t>PH值≤5，PH值＞11</w:t>
              </w:r>
            </w:ins>
          </w:p>
          <w:p w:rsidR="00381FE5" w:rsidRPr="00C13ABC" w:rsidRDefault="00381FE5" w:rsidP="003952B6">
            <w:pPr>
              <w:jc w:val="center"/>
              <w:rPr>
                <w:ins w:id="1143" w:author="刘洁" w:date="2020-06-05T10:33:00Z"/>
                <w:rFonts w:ascii="仿宋_GB2312" w:eastAsia="仿宋_GB2312"/>
                <w:b/>
                <w:bCs/>
                <w:sz w:val="24"/>
              </w:rPr>
            </w:pPr>
            <w:ins w:id="1144" w:author="刘洁" w:date="2020-06-05T10:33:00Z">
              <w:r w:rsidRPr="00C13ABC">
                <w:rPr>
                  <w:rFonts w:ascii="仿宋_GB2312" w:eastAsia="仿宋_GB2312" w:hint="eastAsia"/>
                  <w:b/>
                  <w:bCs/>
                  <w:sz w:val="24"/>
                </w:rPr>
                <w:t>5＜其他项超标倍数≤10</w:t>
              </w:r>
            </w:ins>
          </w:p>
        </w:tc>
        <w:tc>
          <w:tcPr>
            <w:tcW w:w="2694" w:type="dxa"/>
            <w:shd w:val="clear" w:color="auto" w:fill="auto"/>
            <w:vAlign w:val="center"/>
          </w:tcPr>
          <w:p w:rsidR="00381FE5" w:rsidRPr="00475627" w:rsidRDefault="00381FE5" w:rsidP="003952B6">
            <w:pPr>
              <w:jc w:val="center"/>
              <w:rPr>
                <w:ins w:id="1145" w:author="刘洁" w:date="2020-06-05T10:33:00Z"/>
                <w:rFonts w:ascii="仿宋_GB2312" w:eastAsia="仿宋_GB2312" w:hAnsi="宋体" w:cs="宋体"/>
                <w:sz w:val="28"/>
              </w:rPr>
            </w:pPr>
            <w:ins w:id="1146" w:author="刘洁" w:date="2020-06-05T10:33:00Z">
              <w:r w:rsidRPr="00475627">
                <w:rPr>
                  <w:rFonts w:ascii="仿宋_GB2312" w:eastAsia="仿宋_GB2312" w:hAnsi="宋体" w:hint="eastAsia"/>
                  <w:sz w:val="28"/>
                </w:rPr>
                <w:t>5≤罚款额≤10</w:t>
              </w:r>
            </w:ins>
          </w:p>
        </w:tc>
        <w:tc>
          <w:tcPr>
            <w:tcW w:w="2693" w:type="dxa"/>
            <w:shd w:val="clear" w:color="auto" w:fill="auto"/>
            <w:vAlign w:val="center"/>
          </w:tcPr>
          <w:p w:rsidR="00381FE5" w:rsidRPr="00475627" w:rsidRDefault="00381FE5" w:rsidP="003952B6">
            <w:pPr>
              <w:jc w:val="center"/>
              <w:rPr>
                <w:ins w:id="1147" w:author="刘洁" w:date="2020-06-05T10:33:00Z"/>
                <w:rFonts w:ascii="仿宋_GB2312" w:eastAsia="仿宋_GB2312" w:hAnsi="宋体" w:cs="宋体"/>
                <w:sz w:val="28"/>
              </w:rPr>
            </w:pPr>
            <w:ins w:id="1148" w:author="刘洁" w:date="2020-06-05T10:33:00Z">
              <w:r w:rsidRPr="00475627">
                <w:rPr>
                  <w:rFonts w:ascii="仿宋_GB2312" w:eastAsia="仿宋_GB2312" w:hAnsi="宋体" w:hint="eastAsia"/>
                  <w:sz w:val="28"/>
                </w:rPr>
                <w:t>10＜罚款额≤20</w:t>
              </w:r>
            </w:ins>
          </w:p>
        </w:tc>
        <w:tc>
          <w:tcPr>
            <w:tcW w:w="3053" w:type="dxa"/>
            <w:shd w:val="clear" w:color="auto" w:fill="auto"/>
            <w:vAlign w:val="center"/>
          </w:tcPr>
          <w:p w:rsidR="00381FE5" w:rsidRPr="00475627" w:rsidRDefault="00381FE5" w:rsidP="003952B6">
            <w:pPr>
              <w:jc w:val="center"/>
              <w:rPr>
                <w:ins w:id="1149" w:author="刘洁" w:date="2020-06-05T10:33:00Z"/>
                <w:rFonts w:ascii="仿宋_GB2312" w:eastAsia="仿宋_GB2312" w:hAnsi="宋体" w:cs="宋体"/>
                <w:sz w:val="28"/>
              </w:rPr>
            </w:pPr>
            <w:ins w:id="1150" w:author="刘洁" w:date="2020-06-05T10:33:00Z">
              <w:r w:rsidRPr="00475627">
                <w:rPr>
                  <w:rFonts w:ascii="仿宋_GB2312" w:eastAsia="仿宋_GB2312" w:hAnsi="宋体" w:hint="eastAsia"/>
                  <w:sz w:val="28"/>
                </w:rPr>
                <w:t>20＜罚款额≤30</w:t>
              </w:r>
            </w:ins>
          </w:p>
        </w:tc>
      </w:tr>
      <w:tr w:rsidR="00381FE5" w:rsidRPr="00475627" w:rsidTr="003952B6">
        <w:trPr>
          <w:ins w:id="1151" w:author="刘洁" w:date="2020-06-05T10:33:00Z"/>
        </w:trPr>
        <w:tc>
          <w:tcPr>
            <w:tcW w:w="5778" w:type="dxa"/>
            <w:shd w:val="clear" w:color="auto" w:fill="auto"/>
            <w:vAlign w:val="center"/>
          </w:tcPr>
          <w:p w:rsidR="00381FE5" w:rsidRPr="00C13ABC" w:rsidRDefault="00381FE5" w:rsidP="003952B6">
            <w:pPr>
              <w:jc w:val="center"/>
              <w:rPr>
                <w:ins w:id="1152" w:author="刘洁" w:date="2020-06-05T10:33:00Z"/>
                <w:rFonts w:ascii="仿宋_GB2312" w:eastAsia="仿宋_GB2312"/>
                <w:b/>
                <w:bCs/>
                <w:sz w:val="24"/>
              </w:rPr>
            </w:pPr>
            <w:ins w:id="1153" w:author="刘洁" w:date="2020-06-05T10:33:00Z">
              <w:r w:rsidRPr="00C13ABC">
                <w:rPr>
                  <w:rFonts w:ascii="仿宋_GB2312" w:eastAsia="仿宋_GB2312" w:hint="eastAsia"/>
                  <w:b/>
                  <w:bCs/>
                  <w:sz w:val="24"/>
                </w:rPr>
                <w:t>1000＜粪大肠菌群超标倍数≤5000</w:t>
              </w:r>
            </w:ins>
          </w:p>
          <w:p w:rsidR="00381FE5" w:rsidRPr="00C13ABC" w:rsidRDefault="00381FE5" w:rsidP="003952B6">
            <w:pPr>
              <w:jc w:val="center"/>
              <w:rPr>
                <w:ins w:id="1154" w:author="刘洁" w:date="2020-06-05T10:33:00Z"/>
                <w:rFonts w:ascii="仿宋_GB2312" w:eastAsia="仿宋_GB2312"/>
                <w:b/>
                <w:bCs/>
                <w:sz w:val="24"/>
              </w:rPr>
            </w:pPr>
            <w:ins w:id="1155" w:author="刘洁" w:date="2020-06-05T10:33:00Z">
              <w:r w:rsidRPr="00C13ABC">
                <w:rPr>
                  <w:rFonts w:ascii="仿宋_GB2312" w:eastAsia="仿宋_GB2312" w:hint="eastAsia"/>
                  <w:b/>
                  <w:bCs/>
                  <w:sz w:val="24"/>
                </w:rPr>
                <w:t>PH值≤5，PH值＞11</w:t>
              </w:r>
            </w:ins>
          </w:p>
          <w:p w:rsidR="00381FE5" w:rsidRPr="00C13ABC" w:rsidRDefault="00381FE5" w:rsidP="003952B6">
            <w:pPr>
              <w:jc w:val="center"/>
              <w:rPr>
                <w:ins w:id="1156" w:author="刘洁" w:date="2020-06-05T10:33:00Z"/>
                <w:rFonts w:ascii="仿宋_GB2312" w:eastAsia="仿宋_GB2312"/>
                <w:b/>
                <w:bCs/>
                <w:sz w:val="24"/>
              </w:rPr>
            </w:pPr>
            <w:ins w:id="1157" w:author="刘洁" w:date="2020-06-05T10:33:00Z">
              <w:r w:rsidRPr="00C13ABC">
                <w:rPr>
                  <w:rFonts w:ascii="仿宋_GB2312" w:eastAsia="仿宋_GB2312" w:hint="eastAsia"/>
                  <w:b/>
                  <w:bCs/>
                  <w:sz w:val="24"/>
                </w:rPr>
                <w:t>10＜其他项超标倍数≤15</w:t>
              </w:r>
            </w:ins>
          </w:p>
        </w:tc>
        <w:tc>
          <w:tcPr>
            <w:tcW w:w="2694" w:type="dxa"/>
            <w:shd w:val="clear" w:color="auto" w:fill="auto"/>
            <w:vAlign w:val="center"/>
          </w:tcPr>
          <w:p w:rsidR="00381FE5" w:rsidRPr="00475627" w:rsidRDefault="00381FE5" w:rsidP="003952B6">
            <w:pPr>
              <w:jc w:val="center"/>
              <w:rPr>
                <w:ins w:id="1158" w:author="刘洁" w:date="2020-06-05T10:33:00Z"/>
                <w:rFonts w:ascii="仿宋_GB2312" w:eastAsia="仿宋_GB2312" w:hAnsi="宋体" w:cs="宋体"/>
                <w:sz w:val="28"/>
              </w:rPr>
            </w:pPr>
            <w:ins w:id="1159" w:author="刘洁" w:date="2020-06-05T10:33:00Z">
              <w:r w:rsidRPr="00475627">
                <w:rPr>
                  <w:rFonts w:ascii="仿宋_GB2312" w:eastAsia="仿宋_GB2312" w:hAnsi="宋体" w:hint="eastAsia"/>
                  <w:sz w:val="28"/>
                </w:rPr>
                <w:t>10＜罚款额≤20</w:t>
              </w:r>
            </w:ins>
          </w:p>
        </w:tc>
        <w:tc>
          <w:tcPr>
            <w:tcW w:w="2693" w:type="dxa"/>
            <w:shd w:val="clear" w:color="auto" w:fill="auto"/>
            <w:vAlign w:val="center"/>
          </w:tcPr>
          <w:p w:rsidR="00381FE5" w:rsidRPr="00475627" w:rsidRDefault="00381FE5" w:rsidP="003952B6">
            <w:pPr>
              <w:jc w:val="center"/>
              <w:rPr>
                <w:ins w:id="1160" w:author="刘洁" w:date="2020-06-05T10:33:00Z"/>
                <w:rFonts w:ascii="仿宋_GB2312" w:eastAsia="仿宋_GB2312" w:hAnsi="宋体" w:cs="宋体"/>
                <w:sz w:val="28"/>
              </w:rPr>
            </w:pPr>
            <w:ins w:id="1161" w:author="刘洁" w:date="2020-06-05T10:33:00Z">
              <w:r w:rsidRPr="00475627">
                <w:rPr>
                  <w:rFonts w:ascii="仿宋_GB2312" w:eastAsia="仿宋_GB2312" w:hAnsi="宋体" w:hint="eastAsia"/>
                  <w:sz w:val="28"/>
                </w:rPr>
                <w:t>20＜罚款额≤30</w:t>
              </w:r>
            </w:ins>
          </w:p>
        </w:tc>
        <w:tc>
          <w:tcPr>
            <w:tcW w:w="3053" w:type="dxa"/>
            <w:shd w:val="clear" w:color="auto" w:fill="auto"/>
            <w:vAlign w:val="center"/>
          </w:tcPr>
          <w:p w:rsidR="00381FE5" w:rsidRPr="00475627" w:rsidRDefault="00381FE5" w:rsidP="003952B6">
            <w:pPr>
              <w:jc w:val="center"/>
              <w:rPr>
                <w:ins w:id="1162" w:author="刘洁" w:date="2020-06-05T10:33:00Z"/>
                <w:rFonts w:ascii="仿宋_GB2312" w:eastAsia="仿宋_GB2312" w:hAnsi="宋体" w:cs="宋体"/>
                <w:sz w:val="28"/>
              </w:rPr>
            </w:pPr>
            <w:ins w:id="1163" w:author="刘洁" w:date="2020-06-05T10:33:00Z">
              <w:r w:rsidRPr="00475627">
                <w:rPr>
                  <w:rFonts w:ascii="仿宋_GB2312" w:eastAsia="仿宋_GB2312" w:hAnsi="宋体" w:hint="eastAsia"/>
                  <w:sz w:val="28"/>
                </w:rPr>
                <w:t>30＜罚款额≤40</w:t>
              </w:r>
            </w:ins>
          </w:p>
        </w:tc>
      </w:tr>
      <w:tr w:rsidR="00381FE5" w:rsidRPr="00475627" w:rsidTr="003952B6">
        <w:trPr>
          <w:ins w:id="1164" w:author="刘洁" w:date="2020-06-05T10:33:00Z"/>
        </w:trPr>
        <w:tc>
          <w:tcPr>
            <w:tcW w:w="5778" w:type="dxa"/>
            <w:shd w:val="clear" w:color="auto" w:fill="auto"/>
            <w:vAlign w:val="center"/>
          </w:tcPr>
          <w:p w:rsidR="00381FE5" w:rsidRPr="00C13ABC" w:rsidRDefault="00381FE5" w:rsidP="003952B6">
            <w:pPr>
              <w:jc w:val="center"/>
              <w:rPr>
                <w:ins w:id="1165" w:author="刘洁" w:date="2020-06-05T10:33:00Z"/>
                <w:rFonts w:ascii="仿宋_GB2312" w:eastAsia="仿宋_GB2312"/>
                <w:b/>
                <w:bCs/>
                <w:sz w:val="24"/>
              </w:rPr>
            </w:pPr>
            <w:ins w:id="1166" w:author="刘洁" w:date="2020-06-05T10:33:00Z">
              <w:r w:rsidRPr="00C13ABC">
                <w:rPr>
                  <w:rFonts w:ascii="仿宋_GB2312" w:eastAsia="仿宋_GB2312" w:hint="eastAsia"/>
                  <w:b/>
                  <w:bCs/>
                  <w:sz w:val="24"/>
                </w:rPr>
                <w:t>5000＜粪大肠菌群超标倍数</w:t>
              </w:r>
            </w:ins>
          </w:p>
          <w:p w:rsidR="00381FE5" w:rsidRPr="00C13ABC" w:rsidRDefault="00381FE5" w:rsidP="003952B6">
            <w:pPr>
              <w:jc w:val="center"/>
              <w:rPr>
                <w:ins w:id="1167" w:author="刘洁" w:date="2020-06-05T10:33:00Z"/>
                <w:rFonts w:ascii="仿宋_GB2312" w:eastAsia="仿宋_GB2312"/>
                <w:b/>
                <w:bCs/>
                <w:sz w:val="24"/>
              </w:rPr>
            </w:pPr>
            <w:ins w:id="1168" w:author="刘洁" w:date="2020-06-05T10:33:00Z">
              <w:r w:rsidRPr="00C13ABC">
                <w:rPr>
                  <w:rFonts w:ascii="仿宋_GB2312" w:eastAsia="仿宋_GB2312" w:hint="eastAsia"/>
                  <w:b/>
                  <w:bCs/>
                  <w:sz w:val="24"/>
                </w:rPr>
                <w:t>PH值≤5，PH值＞11</w:t>
              </w:r>
            </w:ins>
          </w:p>
          <w:p w:rsidR="00381FE5" w:rsidRPr="00C13ABC" w:rsidRDefault="00381FE5" w:rsidP="003952B6">
            <w:pPr>
              <w:jc w:val="center"/>
              <w:rPr>
                <w:ins w:id="1169" w:author="刘洁" w:date="2020-06-05T10:33:00Z"/>
                <w:rFonts w:ascii="仿宋_GB2312" w:eastAsia="仿宋_GB2312"/>
                <w:b/>
                <w:bCs/>
                <w:sz w:val="24"/>
              </w:rPr>
            </w:pPr>
            <w:ins w:id="1170" w:author="刘洁" w:date="2020-06-05T10:33:00Z">
              <w:r w:rsidRPr="00C13ABC">
                <w:rPr>
                  <w:rFonts w:ascii="仿宋_GB2312" w:eastAsia="仿宋_GB2312" w:hint="eastAsia"/>
                  <w:b/>
                  <w:bCs/>
                  <w:sz w:val="24"/>
                </w:rPr>
                <w:t>15＜其他项超标倍数</w:t>
              </w:r>
            </w:ins>
          </w:p>
        </w:tc>
        <w:tc>
          <w:tcPr>
            <w:tcW w:w="2694" w:type="dxa"/>
            <w:shd w:val="clear" w:color="auto" w:fill="auto"/>
            <w:vAlign w:val="center"/>
          </w:tcPr>
          <w:p w:rsidR="00381FE5" w:rsidRPr="00475627" w:rsidRDefault="00381FE5" w:rsidP="003952B6">
            <w:pPr>
              <w:jc w:val="center"/>
              <w:rPr>
                <w:ins w:id="1171" w:author="刘洁" w:date="2020-06-05T10:33:00Z"/>
                <w:rFonts w:ascii="仿宋_GB2312" w:eastAsia="仿宋_GB2312" w:hAnsi="宋体" w:cs="宋体"/>
                <w:sz w:val="28"/>
              </w:rPr>
            </w:pPr>
            <w:ins w:id="1172" w:author="刘洁" w:date="2020-06-05T10:33:00Z">
              <w:r w:rsidRPr="00475627">
                <w:rPr>
                  <w:rFonts w:ascii="仿宋_GB2312" w:eastAsia="仿宋_GB2312" w:hAnsi="宋体" w:hint="eastAsia"/>
                  <w:sz w:val="28"/>
                </w:rPr>
                <w:t>20＜罚款额≤30</w:t>
              </w:r>
            </w:ins>
          </w:p>
        </w:tc>
        <w:tc>
          <w:tcPr>
            <w:tcW w:w="2693" w:type="dxa"/>
            <w:shd w:val="clear" w:color="auto" w:fill="auto"/>
            <w:vAlign w:val="center"/>
          </w:tcPr>
          <w:p w:rsidR="00381FE5" w:rsidRPr="00475627" w:rsidRDefault="00381FE5" w:rsidP="003952B6">
            <w:pPr>
              <w:jc w:val="center"/>
              <w:rPr>
                <w:ins w:id="1173" w:author="刘洁" w:date="2020-06-05T10:33:00Z"/>
                <w:rFonts w:ascii="仿宋_GB2312" w:eastAsia="仿宋_GB2312" w:hAnsi="宋体" w:cs="宋体"/>
                <w:sz w:val="28"/>
              </w:rPr>
            </w:pPr>
            <w:ins w:id="1174" w:author="刘洁" w:date="2020-06-05T10:33:00Z">
              <w:r w:rsidRPr="00475627">
                <w:rPr>
                  <w:rFonts w:ascii="仿宋_GB2312" w:eastAsia="仿宋_GB2312" w:hAnsi="宋体" w:hint="eastAsia"/>
                  <w:sz w:val="28"/>
                </w:rPr>
                <w:t>30＜罚款额≤40</w:t>
              </w:r>
            </w:ins>
          </w:p>
        </w:tc>
        <w:tc>
          <w:tcPr>
            <w:tcW w:w="3053" w:type="dxa"/>
            <w:shd w:val="clear" w:color="auto" w:fill="auto"/>
            <w:vAlign w:val="center"/>
          </w:tcPr>
          <w:p w:rsidR="00381FE5" w:rsidRPr="00475627" w:rsidRDefault="00381FE5" w:rsidP="003952B6">
            <w:pPr>
              <w:jc w:val="center"/>
              <w:rPr>
                <w:ins w:id="1175" w:author="刘洁" w:date="2020-06-05T10:33:00Z"/>
                <w:rFonts w:ascii="仿宋_GB2312" w:eastAsia="仿宋_GB2312" w:hAnsi="宋体" w:cs="宋体"/>
                <w:sz w:val="28"/>
              </w:rPr>
            </w:pPr>
            <w:ins w:id="1176" w:author="刘洁" w:date="2020-06-05T10:33:00Z">
              <w:r w:rsidRPr="00475627">
                <w:rPr>
                  <w:rFonts w:ascii="仿宋_GB2312" w:eastAsia="仿宋_GB2312" w:hAnsi="宋体" w:hint="eastAsia"/>
                  <w:sz w:val="28"/>
                </w:rPr>
                <w:t>40＜罚款额≤50</w:t>
              </w:r>
            </w:ins>
          </w:p>
        </w:tc>
      </w:tr>
    </w:tbl>
    <w:p w:rsidR="00381FE5" w:rsidRPr="00475627" w:rsidRDefault="00381FE5" w:rsidP="00381FE5">
      <w:pPr>
        <w:jc w:val="left"/>
        <w:rPr>
          <w:ins w:id="1177" w:author="刘洁" w:date="2020-06-05T10:33:00Z"/>
          <w:rFonts w:ascii="仿宋_GB2312" w:eastAsia="仿宋_GB2312"/>
          <w:sz w:val="32"/>
        </w:rPr>
      </w:pPr>
    </w:p>
    <w:p w:rsidR="00381FE5" w:rsidRPr="00475627" w:rsidRDefault="00381FE5" w:rsidP="00381FE5">
      <w:pPr>
        <w:jc w:val="left"/>
        <w:rPr>
          <w:ins w:id="1178" w:author="刘洁" w:date="2020-06-05T10:33:00Z"/>
          <w:rFonts w:ascii="仿宋_GB2312" w:eastAsia="仿宋_GB2312"/>
          <w:sz w:val="32"/>
        </w:rPr>
      </w:pPr>
      <w:ins w:id="1179" w:author="刘洁" w:date="2020-06-05T10:33:00Z">
        <w:r w:rsidRPr="00475627">
          <w:rPr>
            <w:rFonts w:ascii="仿宋_GB2312" w:eastAsia="仿宋_GB2312" w:hint="eastAsia"/>
            <w:sz w:val="32"/>
          </w:rPr>
          <w:t>（二）列入重点排污单位名录的排水户</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3828"/>
        <w:gridCol w:w="4536"/>
      </w:tblGrid>
      <w:tr w:rsidR="00381FE5" w:rsidRPr="00475627" w:rsidTr="003952B6">
        <w:trPr>
          <w:trHeight w:val="960"/>
          <w:ins w:id="1180" w:author="刘洁" w:date="2020-06-05T10:33:00Z"/>
        </w:trPr>
        <w:tc>
          <w:tcPr>
            <w:tcW w:w="5778" w:type="dxa"/>
            <w:shd w:val="clear" w:color="auto" w:fill="auto"/>
          </w:tcPr>
          <w:p w:rsidR="00381FE5" w:rsidRPr="00475627" w:rsidRDefault="00381FE5" w:rsidP="003952B6">
            <w:pPr>
              <w:rPr>
                <w:ins w:id="1181" w:author="刘洁" w:date="2020-06-05T10:33:00Z"/>
                <w:rFonts w:ascii="仿宋_GB2312" w:eastAsia="仿宋_GB2312"/>
                <w:b/>
                <w:sz w:val="24"/>
              </w:rPr>
            </w:pPr>
            <w:ins w:id="1182" w:author="刘洁" w:date="2020-06-05T10:33:00Z">
              <w:r>
                <w:rPr>
                  <w:noProof/>
                </w:rPr>
                <mc:AlternateContent>
                  <mc:Choice Requires="wps">
                    <w:drawing>
                      <wp:anchor distT="0" distB="0" distL="114300" distR="114300" simplePos="0" relativeHeight="251691008" behindDoc="0" locked="0" layoutInCell="1" allowOverlap="1" wp14:anchorId="6757A36D" wp14:editId="2825768C">
                        <wp:simplePos x="0" y="0"/>
                        <wp:positionH relativeFrom="column">
                          <wp:posOffset>-71755</wp:posOffset>
                        </wp:positionH>
                        <wp:positionV relativeFrom="paragraph">
                          <wp:posOffset>0</wp:posOffset>
                        </wp:positionV>
                        <wp:extent cx="1171575" cy="609600"/>
                        <wp:effectExtent l="0" t="0" r="28575" b="1905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71575" cy="6096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5"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0" to="86.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" strokecolor="windowText">
                        <o:lock v:ext="edit" shapetype="f"/>
                      </v:line>
                    </w:pict>
                  </mc:Fallback>
                </mc:AlternateContent>
              </w:r>
              <w:r>
                <w:rPr>
                  <w:noProof/>
                </w:rPr>
                <mc:AlternateContent>
                  <mc:Choice Requires="wps">
                    <w:drawing>
                      <wp:anchor distT="0" distB="0" distL="114300" distR="114300" simplePos="0" relativeHeight="251689984" behindDoc="0" locked="0" layoutInCell="1" allowOverlap="1" wp14:anchorId="4041AC8E" wp14:editId="3285994E">
                        <wp:simplePos x="0" y="0"/>
                        <wp:positionH relativeFrom="column">
                          <wp:posOffset>-71755</wp:posOffset>
                        </wp:positionH>
                        <wp:positionV relativeFrom="paragraph">
                          <wp:posOffset>0</wp:posOffset>
                        </wp:positionV>
                        <wp:extent cx="3676650" cy="333375"/>
                        <wp:effectExtent l="0" t="0" r="19050" b="28575"/>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76650" cy="3333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6"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0" to="283.8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" strokecolor="windowText">
                        <o:lock v:ext="edit" shapetype="f"/>
                      </v:line>
                    </w:pict>
                  </mc:Fallback>
                </mc:AlternateContent>
              </w:r>
              <w:r w:rsidRPr="00475627">
                <w:rPr>
                  <w:rFonts w:ascii="仿宋_GB2312" w:eastAsia="仿宋_GB2312" w:hint="eastAsia"/>
                  <w:b/>
                  <w:sz w:val="24"/>
                </w:rPr>
                <w:t xml:space="preserve">                                   超标项</w:t>
              </w:r>
            </w:ins>
          </w:p>
          <w:p w:rsidR="00381FE5" w:rsidRPr="00475627" w:rsidRDefault="00381FE5" w:rsidP="003952B6">
            <w:pPr>
              <w:rPr>
                <w:ins w:id="1183" w:author="刘洁" w:date="2020-06-05T10:33:00Z"/>
                <w:rFonts w:ascii="仿宋_GB2312" w:eastAsia="仿宋_GB2312"/>
                <w:b/>
                <w:sz w:val="24"/>
              </w:rPr>
            </w:pPr>
            <w:ins w:id="1184" w:author="刘洁" w:date="2020-06-05T10:33:00Z">
              <w:r w:rsidRPr="00475627">
                <w:rPr>
                  <w:rFonts w:ascii="仿宋_GB2312" w:eastAsia="仿宋_GB2312" w:hint="eastAsia"/>
                  <w:b/>
                  <w:sz w:val="24"/>
                </w:rPr>
                <w:t xml:space="preserve">           罚款额（万元）</w:t>
              </w:r>
            </w:ins>
          </w:p>
          <w:p w:rsidR="00381FE5" w:rsidRPr="00475627" w:rsidRDefault="00381FE5" w:rsidP="003952B6">
            <w:pPr>
              <w:rPr>
                <w:ins w:id="1185" w:author="刘洁" w:date="2020-06-05T10:33:00Z"/>
                <w:rFonts w:ascii="仿宋_GB2312" w:eastAsia="仿宋_GB2312"/>
                <w:b/>
                <w:sz w:val="24"/>
              </w:rPr>
            </w:pPr>
            <w:ins w:id="1186" w:author="刘洁" w:date="2020-06-05T10:33:00Z">
              <w:r w:rsidRPr="00475627">
                <w:rPr>
                  <w:rFonts w:ascii="仿宋_GB2312" w:eastAsia="仿宋_GB2312" w:hint="eastAsia"/>
                  <w:b/>
                  <w:sz w:val="24"/>
                </w:rPr>
                <w:t>超标倍数</w:t>
              </w:r>
            </w:ins>
          </w:p>
        </w:tc>
        <w:tc>
          <w:tcPr>
            <w:tcW w:w="3828" w:type="dxa"/>
            <w:shd w:val="clear" w:color="auto" w:fill="auto"/>
            <w:vAlign w:val="center"/>
          </w:tcPr>
          <w:p w:rsidR="00381FE5" w:rsidRPr="00475627" w:rsidRDefault="00381FE5" w:rsidP="003952B6">
            <w:pPr>
              <w:jc w:val="center"/>
              <w:rPr>
                <w:ins w:id="1187" w:author="刘洁" w:date="2020-06-05T10:33:00Z"/>
                <w:rFonts w:ascii="仿宋_GB2312" w:eastAsia="仿宋_GB2312" w:hAnsi="宋体" w:cs="宋体"/>
                <w:b/>
                <w:bCs/>
                <w:sz w:val="28"/>
                <w:szCs w:val="28"/>
              </w:rPr>
            </w:pPr>
            <w:ins w:id="1188" w:author="刘洁" w:date="2020-06-05T10:33:00Z">
              <w:r w:rsidRPr="00475627">
                <w:rPr>
                  <w:rFonts w:ascii="仿宋_GB2312" w:eastAsia="仿宋_GB2312" w:hint="eastAsia"/>
                  <w:b/>
                  <w:bCs/>
                  <w:sz w:val="28"/>
                  <w:szCs w:val="28"/>
                </w:rPr>
                <w:t>1-3项</w:t>
              </w:r>
              <w:r w:rsidRPr="00475627">
                <w:rPr>
                  <w:rFonts w:ascii="仿宋_GB2312" w:eastAsia="仿宋_GB2312" w:hAnsi="宋体" w:cs="宋体" w:hint="eastAsia"/>
                  <w:b/>
                  <w:bCs/>
                  <w:sz w:val="28"/>
                  <w:szCs w:val="28"/>
                </w:rPr>
                <w:t xml:space="preserve"> </w:t>
              </w:r>
            </w:ins>
          </w:p>
        </w:tc>
        <w:tc>
          <w:tcPr>
            <w:tcW w:w="4536" w:type="dxa"/>
            <w:shd w:val="clear" w:color="auto" w:fill="auto"/>
            <w:vAlign w:val="center"/>
          </w:tcPr>
          <w:p w:rsidR="00381FE5" w:rsidRPr="00475627" w:rsidRDefault="00381FE5" w:rsidP="003952B6">
            <w:pPr>
              <w:jc w:val="center"/>
              <w:rPr>
                <w:ins w:id="1189" w:author="刘洁" w:date="2020-06-05T10:33:00Z"/>
                <w:rFonts w:ascii="仿宋_GB2312" w:eastAsia="仿宋_GB2312" w:hAnsi="宋体" w:cs="宋体"/>
                <w:b/>
                <w:bCs/>
                <w:sz w:val="28"/>
                <w:szCs w:val="28"/>
              </w:rPr>
            </w:pPr>
            <w:ins w:id="1190" w:author="刘洁" w:date="2020-06-05T10:33:00Z">
              <w:r w:rsidRPr="00475627">
                <w:rPr>
                  <w:rFonts w:ascii="仿宋_GB2312" w:eastAsia="仿宋_GB2312" w:hint="eastAsia"/>
                  <w:b/>
                  <w:bCs/>
                  <w:sz w:val="28"/>
                  <w:szCs w:val="28"/>
                </w:rPr>
                <w:t>4项及以上</w:t>
              </w:r>
            </w:ins>
          </w:p>
        </w:tc>
      </w:tr>
      <w:tr w:rsidR="00381FE5" w:rsidRPr="00475627" w:rsidTr="003952B6">
        <w:trPr>
          <w:ins w:id="1191" w:author="刘洁" w:date="2020-06-05T10:33:00Z"/>
        </w:trPr>
        <w:tc>
          <w:tcPr>
            <w:tcW w:w="5778" w:type="dxa"/>
            <w:shd w:val="clear" w:color="auto" w:fill="auto"/>
            <w:vAlign w:val="center"/>
          </w:tcPr>
          <w:p w:rsidR="00381FE5" w:rsidRPr="00475627" w:rsidRDefault="00381FE5" w:rsidP="003952B6">
            <w:pPr>
              <w:jc w:val="center"/>
              <w:rPr>
                <w:ins w:id="1192" w:author="刘洁" w:date="2020-06-05T10:33:00Z"/>
                <w:rFonts w:ascii="仿宋_GB2312" w:eastAsia="仿宋_GB2312"/>
                <w:b/>
                <w:bCs/>
                <w:sz w:val="24"/>
              </w:rPr>
            </w:pPr>
            <w:ins w:id="1193" w:author="刘洁" w:date="2020-06-05T10:33:00Z">
              <w:r w:rsidRPr="00475627">
                <w:rPr>
                  <w:rFonts w:ascii="仿宋_GB2312" w:eastAsia="仿宋_GB2312" w:hint="eastAsia"/>
                  <w:b/>
                  <w:bCs/>
                  <w:sz w:val="24"/>
                </w:rPr>
                <w:t>100＜粪大肠菌群超标倍数≤1000</w:t>
              </w:r>
            </w:ins>
          </w:p>
          <w:p w:rsidR="00381FE5" w:rsidRPr="00475627" w:rsidRDefault="00381FE5" w:rsidP="003952B6">
            <w:pPr>
              <w:jc w:val="center"/>
              <w:rPr>
                <w:ins w:id="1194" w:author="刘洁" w:date="2020-06-05T10:33:00Z"/>
                <w:rFonts w:ascii="仿宋_GB2312" w:eastAsia="仿宋_GB2312"/>
                <w:b/>
                <w:bCs/>
                <w:sz w:val="24"/>
              </w:rPr>
            </w:pPr>
            <w:ins w:id="1195" w:author="刘洁" w:date="2020-06-05T10:33:00Z">
              <w:r w:rsidRPr="00475627">
                <w:rPr>
                  <w:rFonts w:ascii="仿宋_GB2312" w:eastAsia="仿宋_GB2312" w:hint="eastAsia"/>
                  <w:b/>
                  <w:bCs/>
                  <w:sz w:val="24"/>
                </w:rPr>
                <w:t>PH值≤5，PH值＞11</w:t>
              </w:r>
            </w:ins>
          </w:p>
          <w:p w:rsidR="00381FE5" w:rsidRPr="00475627" w:rsidRDefault="00381FE5" w:rsidP="003952B6">
            <w:pPr>
              <w:jc w:val="center"/>
              <w:rPr>
                <w:ins w:id="1196" w:author="刘洁" w:date="2020-06-05T10:33:00Z"/>
                <w:rFonts w:ascii="仿宋_GB2312" w:eastAsia="仿宋_GB2312"/>
                <w:b/>
                <w:bCs/>
                <w:sz w:val="24"/>
              </w:rPr>
            </w:pPr>
            <w:ins w:id="1197" w:author="刘洁" w:date="2020-06-05T10:33:00Z">
              <w:r w:rsidRPr="00475627">
                <w:rPr>
                  <w:rFonts w:ascii="仿宋_GB2312" w:eastAsia="仿宋_GB2312" w:hint="eastAsia"/>
                  <w:b/>
                  <w:bCs/>
                  <w:sz w:val="24"/>
                </w:rPr>
                <w:t>5＜其他项超标倍数≤10</w:t>
              </w:r>
            </w:ins>
          </w:p>
        </w:tc>
        <w:tc>
          <w:tcPr>
            <w:tcW w:w="3828" w:type="dxa"/>
            <w:shd w:val="clear" w:color="auto" w:fill="auto"/>
            <w:vAlign w:val="center"/>
          </w:tcPr>
          <w:p w:rsidR="00381FE5" w:rsidRPr="00475627" w:rsidRDefault="00381FE5" w:rsidP="003952B6">
            <w:pPr>
              <w:jc w:val="center"/>
              <w:rPr>
                <w:ins w:id="1198" w:author="刘洁" w:date="2020-06-05T10:33:00Z"/>
                <w:rFonts w:ascii="仿宋_GB2312" w:eastAsia="仿宋_GB2312" w:hAnsi="宋体" w:cs="宋体"/>
                <w:sz w:val="28"/>
              </w:rPr>
            </w:pPr>
            <w:ins w:id="1199" w:author="刘洁" w:date="2020-06-05T10:33:00Z">
              <w:r w:rsidRPr="00475627">
                <w:rPr>
                  <w:rFonts w:ascii="仿宋_GB2312" w:eastAsia="仿宋_GB2312" w:hAnsi="宋体" w:hint="eastAsia"/>
                  <w:sz w:val="28"/>
                </w:rPr>
                <w:t>30≤罚款额≤35</w:t>
              </w:r>
            </w:ins>
          </w:p>
        </w:tc>
        <w:tc>
          <w:tcPr>
            <w:tcW w:w="4536" w:type="dxa"/>
            <w:shd w:val="clear" w:color="auto" w:fill="auto"/>
            <w:vAlign w:val="center"/>
          </w:tcPr>
          <w:p w:rsidR="00381FE5" w:rsidRPr="00475627" w:rsidRDefault="00381FE5" w:rsidP="003952B6">
            <w:pPr>
              <w:jc w:val="center"/>
              <w:rPr>
                <w:ins w:id="1200" w:author="刘洁" w:date="2020-06-05T10:33:00Z"/>
                <w:rFonts w:ascii="仿宋_GB2312" w:eastAsia="仿宋_GB2312" w:hAnsi="宋体" w:cs="宋体"/>
                <w:sz w:val="28"/>
              </w:rPr>
            </w:pPr>
            <w:ins w:id="1201" w:author="刘洁" w:date="2020-06-05T10:33:00Z">
              <w:r w:rsidRPr="00475627">
                <w:rPr>
                  <w:rFonts w:ascii="仿宋_GB2312" w:eastAsia="仿宋_GB2312" w:hAnsi="宋体" w:hint="eastAsia"/>
                  <w:sz w:val="28"/>
                </w:rPr>
                <w:t>35＜罚款额≤40</w:t>
              </w:r>
            </w:ins>
          </w:p>
        </w:tc>
      </w:tr>
      <w:tr w:rsidR="00381FE5" w:rsidRPr="00475627" w:rsidTr="003952B6">
        <w:trPr>
          <w:ins w:id="1202" w:author="刘洁" w:date="2020-06-05T10:33:00Z"/>
        </w:trPr>
        <w:tc>
          <w:tcPr>
            <w:tcW w:w="5778" w:type="dxa"/>
            <w:shd w:val="clear" w:color="auto" w:fill="auto"/>
            <w:vAlign w:val="center"/>
          </w:tcPr>
          <w:p w:rsidR="00381FE5" w:rsidRPr="00475627" w:rsidRDefault="00381FE5" w:rsidP="003952B6">
            <w:pPr>
              <w:jc w:val="center"/>
              <w:rPr>
                <w:ins w:id="1203" w:author="刘洁" w:date="2020-06-05T10:33:00Z"/>
                <w:rFonts w:ascii="仿宋_GB2312" w:eastAsia="仿宋_GB2312"/>
                <w:b/>
                <w:bCs/>
                <w:sz w:val="24"/>
              </w:rPr>
            </w:pPr>
            <w:ins w:id="1204" w:author="刘洁" w:date="2020-06-05T10:33:00Z">
              <w:r w:rsidRPr="00475627">
                <w:rPr>
                  <w:rFonts w:ascii="仿宋_GB2312" w:eastAsia="仿宋_GB2312" w:hint="eastAsia"/>
                  <w:b/>
                  <w:bCs/>
                  <w:sz w:val="24"/>
                </w:rPr>
                <w:t>1000＜粪大肠菌群超标倍数≤5000</w:t>
              </w:r>
            </w:ins>
          </w:p>
          <w:p w:rsidR="00381FE5" w:rsidRPr="00475627" w:rsidRDefault="00381FE5" w:rsidP="003952B6">
            <w:pPr>
              <w:jc w:val="center"/>
              <w:rPr>
                <w:ins w:id="1205" w:author="刘洁" w:date="2020-06-05T10:33:00Z"/>
                <w:rFonts w:ascii="仿宋_GB2312" w:eastAsia="仿宋_GB2312"/>
                <w:b/>
                <w:bCs/>
                <w:sz w:val="24"/>
              </w:rPr>
            </w:pPr>
            <w:ins w:id="1206" w:author="刘洁" w:date="2020-06-05T10:33:00Z">
              <w:r w:rsidRPr="00475627">
                <w:rPr>
                  <w:rFonts w:ascii="仿宋_GB2312" w:eastAsia="仿宋_GB2312" w:hint="eastAsia"/>
                  <w:b/>
                  <w:bCs/>
                  <w:sz w:val="24"/>
                </w:rPr>
                <w:t>PH值≤5，PH值＞11</w:t>
              </w:r>
            </w:ins>
          </w:p>
          <w:p w:rsidR="00381FE5" w:rsidRPr="00475627" w:rsidRDefault="00381FE5" w:rsidP="003952B6">
            <w:pPr>
              <w:jc w:val="center"/>
              <w:rPr>
                <w:ins w:id="1207" w:author="刘洁" w:date="2020-06-05T10:33:00Z"/>
                <w:rFonts w:ascii="仿宋_GB2312" w:eastAsia="仿宋_GB2312"/>
                <w:b/>
                <w:bCs/>
                <w:sz w:val="24"/>
              </w:rPr>
            </w:pPr>
            <w:ins w:id="1208" w:author="刘洁" w:date="2020-06-05T10:33:00Z">
              <w:r w:rsidRPr="00475627">
                <w:rPr>
                  <w:rFonts w:ascii="仿宋_GB2312" w:eastAsia="仿宋_GB2312" w:hint="eastAsia"/>
                  <w:b/>
                  <w:bCs/>
                  <w:sz w:val="24"/>
                </w:rPr>
                <w:t>10＜其他项超标倍数≤15</w:t>
              </w:r>
            </w:ins>
          </w:p>
        </w:tc>
        <w:tc>
          <w:tcPr>
            <w:tcW w:w="3828" w:type="dxa"/>
            <w:shd w:val="clear" w:color="auto" w:fill="auto"/>
            <w:vAlign w:val="center"/>
          </w:tcPr>
          <w:p w:rsidR="00381FE5" w:rsidRPr="00475627" w:rsidRDefault="00381FE5" w:rsidP="003952B6">
            <w:pPr>
              <w:jc w:val="center"/>
              <w:rPr>
                <w:ins w:id="1209" w:author="刘洁" w:date="2020-06-05T10:33:00Z"/>
                <w:rFonts w:ascii="仿宋_GB2312" w:eastAsia="仿宋_GB2312" w:hAnsi="宋体" w:cs="宋体"/>
                <w:sz w:val="28"/>
              </w:rPr>
            </w:pPr>
            <w:ins w:id="1210" w:author="刘洁" w:date="2020-06-05T10:33:00Z">
              <w:r w:rsidRPr="00475627">
                <w:rPr>
                  <w:rFonts w:ascii="仿宋_GB2312" w:eastAsia="仿宋_GB2312" w:hAnsi="宋体" w:hint="eastAsia"/>
                  <w:sz w:val="28"/>
                </w:rPr>
                <w:t>35＜罚款额≤40</w:t>
              </w:r>
            </w:ins>
          </w:p>
        </w:tc>
        <w:tc>
          <w:tcPr>
            <w:tcW w:w="4536" w:type="dxa"/>
            <w:shd w:val="clear" w:color="auto" w:fill="auto"/>
            <w:vAlign w:val="center"/>
          </w:tcPr>
          <w:p w:rsidR="00381FE5" w:rsidRPr="00475627" w:rsidRDefault="00381FE5" w:rsidP="003952B6">
            <w:pPr>
              <w:jc w:val="center"/>
              <w:rPr>
                <w:ins w:id="1211" w:author="刘洁" w:date="2020-06-05T10:33:00Z"/>
                <w:rFonts w:ascii="仿宋_GB2312" w:eastAsia="仿宋_GB2312" w:hAnsi="宋体" w:cs="宋体"/>
                <w:sz w:val="28"/>
              </w:rPr>
            </w:pPr>
            <w:ins w:id="1212" w:author="刘洁" w:date="2020-06-05T10:33:00Z">
              <w:r w:rsidRPr="00475627">
                <w:rPr>
                  <w:rFonts w:ascii="仿宋_GB2312" w:eastAsia="仿宋_GB2312" w:hAnsi="宋体" w:hint="eastAsia"/>
                  <w:sz w:val="28"/>
                </w:rPr>
                <w:t>40＜罚款额≤45</w:t>
              </w:r>
            </w:ins>
          </w:p>
        </w:tc>
      </w:tr>
      <w:tr w:rsidR="00381FE5" w:rsidRPr="00475627" w:rsidTr="003952B6">
        <w:trPr>
          <w:ins w:id="1213" w:author="刘洁" w:date="2020-06-05T10:33:00Z"/>
        </w:trPr>
        <w:tc>
          <w:tcPr>
            <w:tcW w:w="5778" w:type="dxa"/>
            <w:shd w:val="clear" w:color="auto" w:fill="auto"/>
            <w:vAlign w:val="center"/>
          </w:tcPr>
          <w:p w:rsidR="00381FE5" w:rsidRPr="00475627" w:rsidRDefault="00381FE5" w:rsidP="003952B6">
            <w:pPr>
              <w:jc w:val="center"/>
              <w:rPr>
                <w:ins w:id="1214" w:author="刘洁" w:date="2020-06-05T10:33:00Z"/>
                <w:rFonts w:ascii="仿宋_GB2312" w:eastAsia="仿宋_GB2312"/>
                <w:b/>
                <w:bCs/>
                <w:sz w:val="24"/>
              </w:rPr>
            </w:pPr>
            <w:ins w:id="1215" w:author="刘洁" w:date="2020-06-05T10:33:00Z">
              <w:r w:rsidRPr="00475627">
                <w:rPr>
                  <w:rFonts w:ascii="仿宋_GB2312" w:eastAsia="仿宋_GB2312" w:hint="eastAsia"/>
                  <w:b/>
                  <w:bCs/>
                  <w:sz w:val="24"/>
                </w:rPr>
                <w:t>5000＜粪大肠菌群超标倍数</w:t>
              </w:r>
            </w:ins>
          </w:p>
          <w:p w:rsidR="00381FE5" w:rsidRPr="00475627" w:rsidRDefault="00381FE5" w:rsidP="003952B6">
            <w:pPr>
              <w:jc w:val="center"/>
              <w:rPr>
                <w:ins w:id="1216" w:author="刘洁" w:date="2020-06-05T10:33:00Z"/>
                <w:rFonts w:ascii="仿宋_GB2312" w:eastAsia="仿宋_GB2312"/>
                <w:b/>
                <w:bCs/>
                <w:sz w:val="24"/>
              </w:rPr>
            </w:pPr>
            <w:ins w:id="1217" w:author="刘洁" w:date="2020-06-05T10:33:00Z">
              <w:r w:rsidRPr="00475627">
                <w:rPr>
                  <w:rFonts w:ascii="仿宋_GB2312" w:eastAsia="仿宋_GB2312" w:hint="eastAsia"/>
                  <w:b/>
                  <w:bCs/>
                  <w:sz w:val="24"/>
                </w:rPr>
                <w:t>PH值≤5，PH值＞11</w:t>
              </w:r>
            </w:ins>
          </w:p>
          <w:p w:rsidR="00381FE5" w:rsidRPr="00475627" w:rsidRDefault="00381FE5" w:rsidP="003952B6">
            <w:pPr>
              <w:jc w:val="center"/>
              <w:rPr>
                <w:ins w:id="1218" w:author="刘洁" w:date="2020-06-05T10:33:00Z"/>
                <w:rFonts w:ascii="仿宋_GB2312" w:eastAsia="仿宋_GB2312"/>
                <w:b/>
                <w:bCs/>
                <w:sz w:val="24"/>
              </w:rPr>
            </w:pPr>
            <w:ins w:id="1219" w:author="刘洁" w:date="2020-06-05T10:33:00Z">
              <w:r w:rsidRPr="00475627">
                <w:rPr>
                  <w:rFonts w:ascii="仿宋_GB2312" w:eastAsia="仿宋_GB2312" w:hint="eastAsia"/>
                  <w:b/>
                  <w:bCs/>
                  <w:sz w:val="24"/>
                </w:rPr>
                <w:t>15＜其他项超标倍数</w:t>
              </w:r>
            </w:ins>
          </w:p>
        </w:tc>
        <w:tc>
          <w:tcPr>
            <w:tcW w:w="3828" w:type="dxa"/>
            <w:shd w:val="clear" w:color="auto" w:fill="auto"/>
            <w:vAlign w:val="center"/>
          </w:tcPr>
          <w:p w:rsidR="00381FE5" w:rsidRPr="00475627" w:rsidRDefault="00381FE5" w:rsidP="003952B6">
            <w:pPr>
              <w:jc w:val="center"/>
              <w:rPr>
                <w:ins w:id="1220" w:author="刘洁" w:date="2020-06-05T10:33:00Z"/>
                <w:rFonts w:ascii="仿宋_GB2312" w:eastAsia="仿宋_GB2312" w:hAnsi="宋体" w:cs="宋体"/>
                <w:sz w:val="28"/>
              </w:rPr>
            </w:pPr>
            <w:ins w:id="1221" w:author="刘洁" w:date="2020-06-05T10:33:00Z">
              <w:r w:rsidRPr="00475627">
                <w:rPr>
                  <w:rFonts w:ascii="仿宋_GB2312" w:eastAsia="仿宋_GB2312" w:hAnsi="宋体" w:hint="eastAsia"/>
                  <w:sz w:val="28"/>
                </w:rPr>
                <w:t>40＜罚款额≤45</w:t>
              </w:r>
            </w:ins>
          </w:p>
        </w:tc>
        <w:tc>
          <w:tcPr>
            <w:tcW w:w="4536" w:type="dxa"/>
            <w:shd w:val="clear" w:color="auto" w:fill="auto"/>
            <w:vAlign w:val="center"/>
          </w:tcPr>
          <w:p w:rsidR="00381FE5" w:rsidRPr="00475627" w:rsidRDefault="00381FE5" w:rsidP="003952B6">
            <w:pPr>
              <w:jc w:val="center"/>
              <w:rPr>
                <w:ins w:id="1222" w:author="刘洁" w:date="2020-06-05T10:33:00Z"/>
                <w:rFonts w:ascii="仿宋_GB2312" w:eastAsia="仿宋_GB2312" w:hAnsi="宋体" w:cs="宋体"/>
                <w:sz w:val="28"/>
              </w:rPr>
            </w:pPr>
            <w:ins w:id="1223" w:author="刘洁" w:date="2020-06-05T10:33:00Z">
              <w:r w:rsidRPr="00475627">
                <w:rPr>
                  <w:rFonts w:ascii="仿宋_GB2312" w:eastAsia="仿宋_GB2312" w:hAnsi="宋体" w:hint="eastAsia"/>
                  <w:sz w:val="28"/>
                </w:rPr>
                <w:t>45＜罚款额≤50</w:t>
              </w:r>
            </w:ins>
          </w:p>
        </w:tc>
      </w:tr>
    </w:tbl>
    <w:p w:rsidR="00381FE5" w:rsidRPr="00475627" w:rsidRDefault="00381FE5" w:rsidP="00381FE5">
      <w:pPr>
        <w:jc w:val="left"/>
        <w:rPr>
          <w:ins w:id="1224" w:author="刘洁" w:date="2020-06-05T10:33:00Z"/>
          <w:rFonts w:ascii="仿宋_GB2312" w:eastAsia="仿宋_GB2312"/>
          <w:sz w:val="32"/>
        </w:rPr>
      </w:pPr>
      <w:ins w:id="1225" w:author="刘洁" w:date="2020-06-05T10:33:00Z">
        <w:r w:rsidRPr="00475627">
          <w:rPr>
            <w:rFonts w:ascii="仿宋_GB2312" w:eastAsia="仿宋_GB2312" w:hint="eastAsia"/>
            <w:b/>
            <w:sz w:val="32"/>
          </w:rPr>
          <w:t xml:space="preserve">B </w:t>
        </w:r>
        <w:r>
          <w:rPr>
            <w:rFonts w:ascii="仿宋_GB2312" w:eastAsia="仿宋_GB2312" w:hint="eastAsia"/>
            <w:b/>
            <w:sz w:val="32"/>
          </w:rPr>
          <w:t>不按照许可证要求的其他内容排放污水</w:t>
        </w:r>
      </w:ins>
    </w:p>
    <w:p w:rsidR="00381FE5" w:rsidRPr="00475627" w:rsidRDefault="00381FE5" w:rsidP="00381FE5">
      <w:pPr>
        <w:jc w:val="left"/>
        <w:rPr>
          <w:ins w:id="1226" w:author="刘洁" w:date="2020-06-05T10:33:00Z"/>
          <w:rFonts w:ascii="仿宋_GB2312" w:eastAsia="仿宋_GB2312"/>
          <w:sz w:val="32"/>
        </w:rPr>
      </w:pPr>
      <w:ins w:id="1227" w:author="刘洁" w:date="2020-06-05T10:33:00Z">
        <w:r w:rsidRPr="00475627">
          <w:rPr>
            <w:rFonts w:ascii="仿宋_GB2312" w:eastAsia="仿宋_GB2312" w:hint="eastAsia"/>
            <w:sz w:val="32"/>
          </w:rPr>
          <w:t>一、排水户排放的主要污染物项目超出许可要求的</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4"/>
        <w:gridCol w:w="3554"/>
        <w:gridCol w:w="3555"/>
        <w:gridCol w:w="3555"/>
      </w:tblGrid>
      <w:tr w:rsidR="00381FE5" w:rsidRPr="00475627" w:rsidTr="003952B6">
        <w:trPr>
          <w:trHeight w:val="567"/>
          <w:ins w:id="1228" w:author="刘洁" w:date="2020-06-05T10:33:00Z"/>
        </w:trPr>
        <w:tc>
          <w:tcPr>
            <w:tcW w:w="3554" w:type="dxa"/>
            <w:shd w:val="clear" w:color="auto" w:fill="auto"/>
            <w:vAlign w:val="center"/>
          </w:tcPr>
          <w:p w:rsidR="00381FE5" w:rsidRPr="00475627" w:rsidRDefault="00381FE5" w:rsidP="003952B6">
            <w:pPr>
              <w:jc w:val="center"/>
              <w:rPr>
                <w:ins w:id="1229" w:author="刘洁" w:date="2020-06-05T10:33:00Z"/>
                <w:rFonts w:ascii="仿宋_GB2312" w:eastAsia="仿宋_GB2312" w:hAnsi="宋体" w:cs="宋体"/>
                <w:b/>
                <w:bCs/>
                <w:sz w:val="28"/>
                <w:szCs w:val="28"/>
              </w:rPr>
            </w:pPr>
            <w:ins w:id="1230" w:author="刘洁" w:date="2020-06-05T10:33:00Z">
              <w:r w:rsidRPr="00475627">
                <w:rPr>
                  <w:rFonts w:ascii="仿宋_GB2312" w:eastAsia="仿宋_GB2312" w:hint="eastAsia"/>
                  <w:b/>
                  <w:bCs/>
                  <w:sz w:val="28"/>
                  <w:szCs w:val="28"/>
                </w:rPr>
                <w:t>情  节</w:t>
              </w:r>
            </w:ins>
          </w:p>
        </w:tc>
        <w:tc>
          <w:tcPr>
            <w:tcW w:w="3554" w:type="dxa"/>
            <w:shd w:val="clear" w:color="auto" w:fill="auto"/>
            <w:vAlign w:val="center"/>
          </w:tcPr>
          <w:p w:rsidR="00381FE5" w:rsidRPr="00475627" w:rsidRDefault="00381FE5" w:rsidP="003952B6">
            <w:pPr>
              <w:jc w:val="center"/>
              <w:rPr>
                <w:ins w:id="1231" w:author="刘洁" w:date="2020-06-05T10:33:00Z"/>
                <w:rFonts w:ascii="仿宋_GB2312" w:eastAsia="仿宋_GB2312" w:hAnsi="宋体" w:cs="宋体"/>
                <w:b/>
                <w:bCs/>
                <w:sz w:val="28"/>
                <w:szCs w:val="28"/>
              </w:rPr>
            </w:pPr>
            <w:ins w:id="1232" w:author="刘洁" w:date="2020-06-05T10:33:00Z">
              <w:r w:rsidRPr="00475627">
                <w:rPr>
                  <w:rFonts w:ascii="仿宋_GB2312" w:eastAsia="仿宋_GB2312" w:hint="eastAsia"/>
                  <w:b/>
                  <w:bCs/>
                  <w:sz w:val="28"/>
                  <w:szCs w:val="28"/>
                </w:rPr>
                <w:t>超出1项</w:t>
              </w:r>
            </w:ins>
          </w:p>
        </w:tc>
        <w:tc>
          <w:tcPr>
            <w:tcW w:w="3555" w:type="dxa"/>
            <w:shd w:val="clear" w:color="auto" w:fill="auto"/>
            <w:vAlign w:val="center"/>
          </w:tcPr>
          <w:p w:rsidR="00381FE5" w:rsidRPr="00475627" w:rsidRDefault="00381FE5" w:rsidP="003952B6">
            <w:pPr>
              <w:jc w:val="center"/>
              <w:rPr>
                <w:ins w:id="1233" w:author="刘洁" w:date="2020-06-05T10:33:00Z"/>
                <w:rFonts w:ascii="仿宋_GB2312" w:eastAsia="仿宋_GB2312" w:hAnsi="宋体" w:cs="宋体"/>
                <w:b/>
                <w:bCs/>
                <w:sz w:val="28"/>
                <w:szCs w:val="28"/>
              </w:rPr>
            </w:pPr>
            <w:ins w:id="1234" w:author="刘洁" w:date="2020-06-05T10:33:00Z">
              <w:r w:rsidRPr="00475627">
                <w:rPr>
                  <w:rFonts w:ascii="仿宋_GB2312" w:eastAsia="仿宋_GB2312" w:hint="eastAsia"/>
                  <w:b/>
                  <w:bCs/>
                  <w:sz w:val="28"/>
                  <w:szCs w:val="28"/>
                </w:rPr>
                <w:t>超出2项</w:t>
              </w:r>
            </w:ins>
          </w:p>
        </w:tc>
        <w:tc>
          <w:tcPr>
            <w:tcW w:w="3555" w:type="dxa"/>
            <w:shd w:val="clear" w:color="auto" w:fill="auto"/>
            <w:vAlign w:val="center"/>
          </w:tcPr>
          <w:p w:rsidR="00381FE5" w:rsidRPr="00475627" w:rsidRDefault="00381FE5" w:rsidP="003952B6">
            <w:pPr>
              <w:jc w:val="center"/>
              <w:rPr>
                <w:ins w:id="1235" w:author="刘洁" w:date="2020-06-05T10:33:00Z"/>
                <w:rFonts w:ascii="仿宋_GB2312" w:eastAsia="仿宋_GB2312" w:hAnsi="宋体" w:cs="宋体"/>
                <w:b/>
                <w:bCs/>
                <w:sz w:val="28"/>
                <w:szCs w:val="28"/>
              </w:rPr>
            </w:pPr>
            <w:ins w:id="1236" w:author="刘洁" w:date="2020-06-05T10:33:00Z">
              <w:r w:rsidRPr="00475627">
                <w:rPr>
                  <w:rFonts w:ascii="仿宋_GB2312" w:eastAsia="仿宋_GB2312" w:hint="eastAsia"/>
                  <w:b/>
                  <w:bCs/>
                  <w:sz w:val="28"/>
                  <w:szCs w:val="28"/>
                </w:rPr>
                <w:t>超出3项及以上</w:t>
              </w:r>
            </w:ins>
          </w:p>
        </w:tc>
      </w:tr>
      <w:tr w:rsidR="00381FE5" w:rsidRPr="00475627" w:rsidTr="003952B6">
        <w:trPr>
          <w:trHeight w:val="567"/>
          <w:ins w:id="1237" w:author="刘洁" w:date="2020-06-05T10:33:00Z"/>
        </w:trPr>
        <w:tc>
          <w:tcPr>
            <w:tcW w:w="3554" w:type="dxa"/>
            <w:shd w:val="clear" w:color="auto" w:fill="auto"/>
            <w:vAlign w:val="center"/>
          </w:tcPr>
          <w:p w:rsidR="00381FE5" w:rsidRPr="00475627" w:rsidRDefault="00381FE5" w:rsidP="003952B6">
            <w:pPr>
              <w:jc w:val="center"/>
              <w:rPr>
                <w:ins w:id="1238" w:author="刘洁" w:date="2020-06-05T10:33:00Z"/>
                <w:rFonts w:ascii="仿宋_GB2312" w:eastAsia="仿宋_GB2312" w:hAnsi="宋体" w:cs="宋体"/>
                <w:b/>
                <w:bCs/>
                <w:sz w:val="28"/>
                <w:szCs w:val="28"/>
              </w:rPr>
            </w:pPr>
            <w:ins w:id="1239" w:author="刘洁" w:date="2020-06-05T10:33:00Z">
              <w:r w:rsidRPr="00475627">
                <w:rPr>
                  <w:rFonts w:ascii="仿宋_GB2312" w:eastAsia="仿宋_GB2312" w:hint="eastAsia"/>
                  <w:b/>
                  <w:bCs/>
                  <w:sz w:val="28"/>
                  <w:szCs w:val="28"/>
                </w:rPr>
                <w:t>罚款额（万元）</w:t>
              </w:r>
            </w:ins>
          </w:p>
        </w:tc>
        <w:tc>
          <w:tcPr>
            <w:tcW w:w="3554" w:type="dxa"/>
            <w:shd w:val="clear" w:color="auto" w:fill="auto"/>
            <w:vAlign w:val="center"/>
          </w:tcPr>
          <w:p w:rsidR="00381FE5" w:rsidRPr="00475627" w:rsidRDefault="00381FE5" w:rsidP="003952B6">
            <w:pPr>
              <w:jc w:val="center"/>
              <w:rPr>
                <w:ins w:id="1240" w:author="刘洁" w:date="2020-06-05T10:33:00Z"/>
                <w:rFonts w:ascii="仿宋_GB2312" w:eastAsia="仿宋_GB2312" w:hAnsi="宋体" w:cs="宋体"/>
                <w:sz w:val="28"/>
                <w:szCs w:val="28"/>
              </w:rPr>
            </w:pPr>
            <w:ins w:id="1241" w:author="刘洁" w:date="2020-06-05T10:33:00Z">
              <w:r w:rsidRPr="00475627">
                <w:rPr>
                  <w:rFonts w:ascii="仿宋_GB2312" w:eastAsia="仿宋_GB2312" w:hint="eastAsia"/>
                  <w:sz w:val="28"/>
                  <w:szCs w:val="28"/>
                </w:rPr>
                <w:t>1</w:t>
              </w:r>
            </w:ins>
          </w:p>
        </w:tc>
        <w:tc>
          <w:tcPr>
            <w:tcW w:w="3555" w:type="dxa"/>
            <w:shd w:val="clear" w:color="auto" w:fill="auto"/>
            <w:vAlign w:val="center"/>
          </w:tcPr>
          <w:p w:rsidR="00381FE5" w:rsidRPr="00475627" w:rsidRDefault="00381FE5" w:rsidP="003952B6">
            <w:pPr>
              <w:jc w:val="center"/>
              <w:rPr>
                <w:ins w:id="1242" w:author="刘洁" w:date="2020-06-05T10:33:00Z"/>
                <w:rFonts w:ascii="仿宋_GB2312" w:eastAsia="仿宋_GB2312" w:hAnsi="宋体" w:cs="宋体"/>
                <w:sz w:val="28"/>
                <w:szCs w:val="28"/>
              </w:rPr>
            </w:pPr>
            <w:ins w:id="1243" w:author="刘洁" w:date="2020-06-05T10:33:00Z">
              <w:r w:rsidRPr="00475627">
                <w:rPr>
                  <w:rFonts w:ascii="仿宋_GB2312" w:eastAsia="仿宋_GB2312" w:hint="eastAsia"/>
                  <w:sz w:val="28"/>
                  <w:szCs w:val="28"/>
                </w:rPr>
                <w:t>3</w:t>
              </w:r>
            </w:ins>
          </w:p>
        </w:tc>
        <w:tc>
          <w:tcPr>
            <w:tcW w:w="3555" w:type="dxa"/>
            <w:shd w:val="clear" w:color="auto" w:fill="auto"/>
            <w:vAlign w:val="center"/>
          </w:tcPr>
          <w:p w:rsidR="00381FE5" w:rsidRPr="00475627" w:rsidRDefault="00381FE5" w:rsidP="003952B6">
            <w:pPr>
              <w:jc w:val="center"/>
              <w:rPr>
                <w:ins w:id="1244" w:author="刘洁" w:date="2020-06-05T10:33:00Z"/>
                <w:rFonts w:ascii="仿宋_GB2312" w:eastAsia="仿宋_GB2312" w:hAnsi="宋体" w:cs="宋体"/>
                <w:sz w:val="28"/>
                <w:szCs w:val="28"/>
              </w:rPr>
            </w:pPr>
            <w:ins w:id="1245" w:author="刘洁" w:date="2020-06-05T10:33:00Z">
              <w:r w:rsidRPr="00475627">
                <w:rPr>
                  <w:rFonts w:ascii="仿宋_GB2312" w:eastAsia="仿宋_GB2312" w:hint="eastAsia"/>
                  <w:sz w:val="28"/>
                  <w:szCs w:val="28"/>
                </w:rPr>
                <w:t>5</w:t>
              </w:r>
            </w:ins>
          </w:p>
        </w:tc>
      </w:tr>
    </w:tbl>
    <w:p w:rsidR="00381FE5" w:rsidRPr="00475627" w:rsidRDefault="00381FE5" w:rsidP="00381FE5">
      <w:pPr>
        <w:jc w:val="left"/>
        <w:rPr>
          <w:ins w:id="1246" w:author="刘洁" w:date="2020-06-05T10:33:00Z"/>
          <w:rFonts w:ascii="仿宋_GB2312" w:eastAsia="仿宋_GB2312"/>
          <w:sz w:val="32"/>
        </w:rPr>
      </w:pPr>
    </w:p>
    <w:p w:rsidR="00381FE5" w:rsidRPr="00475627" w:rsidRDefault="00381FE5" w:rsidP="00381FE5">
      <w:pPr>
        <w:jc w:val="left"/>
        <w:rPr>
          <w:ins w:id="1247" w:author="刘洁" w:date="2020-06-05T10:33:00Z"/>
          <w:rFonts w:ascii="仿宋_GB2312" w:eastAsia="仿宋_GB2312"/>
          <w:sz w:val="32"/>
        </w:rPr>
      </w:pPr>
    </w:p>
    <w:p w:rsidR="00381FE5" w:rsidRPr="00475627" w:rsidRDefault="00381FE5" w:rsidP="00381FE5">
      <w:pPr>
        <w:jc w:val="left"/>
        <w:rPr>
          <w:ins w:id="1248" w:author="刘洁" w:date="2020-06-05T10:33:00Z"/>
          <w:rFonts w:ascii="仿宋_GB2312" w:eastAsia="仿宋_GB2312"/>
          <w:sz w:val="32"/>
        </w:rPr>
      </w:pPr>
      <w:ins w:id="1249" w:author="刘洁" w:date="2020-06-05T10:33:00Z">
        <w:r w:rsidRPr="00475627">
          <w:rPr>
            <w:rFonts w:ascii="仿宋_GB2312" w:eastAsia="仿宋_GB2312" w:hint="eastAsia"/>
            <w:sz w:val="32"/>
          </w:rPr>
          <w:lastRenderedPageBreak/>
          <w:t>二、排水户设置的排放口数量超出许可要求的</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4"/>
        <w:gridCol w:w="3554"/>
        <w:gridCol w:w="3555"/>
        <w:gridCol w:w="3555"/>
      </w:tblGrid>
      <w:tr w:rsidR="00381FE5" w:rsidRPr="00475627" w:rsidTr="003952B6">
        <w:trPr>
          <w:ins w:id="1250" w:author="刘洁" w:date="2020-06-05T10:33:00Z"/>
        </w:trPr>
        <w:tc>
          <w:tcPr>
            <w:tcW w:w="3554" w:type="dxa"/>
            <w:shd w:val="clear" w:color="auto" w:fill="auto"/>
            <w:vAlign w:val="center"/>
          </w:tcPr>
          <w:p w:rsidR="00381FE5" w:rsidRPr="00475627" w:rsidRDefault="00381FE5" w:rsidP="003952B6">
            <w:pPr>
              <w:jc w:val="center"/>
              <w:rPr>
                <w:ins w:id="1251" w:author="刘洁" w:date="2020-06-05T10:33:00Z"/>
                <w:rFonts w:ascii="仿宋_GB2312" w:eastAsia="仿宋_GB2312" w:hAnsi="宋体" w:cs="宋体"/>
                <w:b/>
                <w:bCs/>
                <w:sz w:val="28"/>
                <w:szCs w:val="28"/>
              </w:rPr>
            </w:pPr>
            <w:ins w:id="1252" w:author="刘洁" w:date="2020-06-05T10:33:00Z">
              <w:r w:rsidRPr="00475627">
                <w:rPr>
                  <w:rFonts w:ascii="仿宋_GB2312" w:eastAsia="仿宋_GB2312" w:hint="eastAsia"/>
                  <w:b/>
                  <w:bCs/>
                  <w:sz w:val="28"/>
                  <w:szCs w:val="28"/>
                </w:rPr>
                <w:t>情  节</w:t>
              </w:r>
            </w:ins>
          </w:p>
        </w:tc>
        <w:tc>
          <w:tcPr>
            <w:tcW w:w="3554" w:type="dxa"/>
            <w:shd w:val="clear" w:color="auto" w:fill="auto"/>
            <w:vAlign w:val="center"/>
          </w:tcPr>
          <w:p w:rsidR="00381FE5" w:rsidRPr="00475627" w:rsidRDefault="00381FE5" w:rsidP="003952B6">
            <w:pPr>
              <w:jc w:val="center"/>
              <w:rPr>
                <w:ins w:id="1253" w:author="刘洁" w:date="2020-06-05T10:33:00Z"/>
                <w:rFonts w:ascii="仿宋_GB2312" w:eastAsia="仿宋_GB2312" w:hAnsi="宋体" w:cs="宋体"/>
                <w:b/>
                <w:bCs/>
                <w:sz w:val="28"/>
                <w:szCs w:val="28"/>
              </w:rPr>
            </w:pPr>
            <w:ins w:id="1254" w:author="刘洁" w:date="2020-06-05T10:33:00Z">
              <w:r w:rsidRPr="00475627">
                <w:rPr>
                  <w:rFonts w:ascii="仿宋_GB2312" w:eastAsia="仿宋_GB2312" w:hint="eastAsia"/>
                  <w:b/>
                  <w:bCs/>
                  <w:sz w:val="28"/>
                  <w:szCs w:val="28"/>
                </w:rPr>
                <w:t>超出1个</w:t>
              </w:r>
            </w:ins>
          </w:p>
        </w:tc>
        <w:tc>
          <w:tcPr>
            <w:tcW w:w="3555" w:type="dxa"/>
            <w:shd w:val="clear" w:color="auto" w:fill="auto"/>
            <w:vAlign w:val="center"/>
          </w:tcPr>
          <w:p w:rsidR="00381FE5" w:rsidRPr="00475627" w:rsidRDefault="00381FE5" w:rsidP="003952B6">
            <w:pPr>
              <w:jc w:val="center"/>
              <w:rPr>
                <w:ins w:id="1255" w:author="刘洁" w:date="2020-06-05T10:33:00Z"/>
                <w:rFonts w:ascii="仿宋_GB2312" w:eastAsia="仿宋_GB2312" w:hAnsi="宋体" w:cs="宋体"/>
                <w:b/>
                <w:bCs/>
                <w:sz w:val="28"/>
                <w:szCs w:val="28"/>
              </w:rPr>
            </w:pPr>
            <w:ins w:id="1256" w:author="刘洁" w:date="2020-06-05T10:33:00Z">
              <w:r w:rsidRPr="00475627">
                <w:rPr>
                  <w:rFonts w:ascii="仿宋_GB2312" w:eastAsia="仿宋_GB2312" w:hint="eastAsia"/>
                  <w:b/>
                  <w:bCs/>
                  <w:sz w:val="28"/>
                  <w:szCs w:val="28"/>
                </w:rPr>
                <w:t>超出2个</w:t>
              </w:r>
            </w:ins>
          </w:p>
        </w:tc>
        <w:tc>
          <w:tcPr>
            <w:tcW w:w="3555" w:type="dxa"/>
            <w:shd w:val="clear" w:color="auto" w:fill="auto"/>
            <w:vAlign w:val="center"/>
          </w:tcPr>
          <w:p w:rsidR="00381FE5" w:rsidRPr="00475627" w:rsidRDefault="00381FE5" w:rsidP="003952B6">
            <w:pPr>
              <w:jc w:val="center"/>
              <w:rPr>
                <w:ins w:id="1257" w:author="刘洁" w:date="2020-06-05T10:33:00Z"/>
                <w:rFonts w:ascii="仿宋_GB2312" w:eastAsia="仿宋_GB2312" w:hAnsi="宋体" w:cs="宋体"/>
                <w:b/>
                <w:bCs/>
                <w:sz w:val="28"/>
                <w:szCs w:val="28"/>
              </w:rPr>
            </w:pPr>
            <w:ins w:id="1258" w:author="刘洁" w:date="2020-06-05T10:33:00Z">
              <w:r w:rsidRPr="00475627">
                <w:rPr>
                  <w:rFonts w:ascii="仿宋_GB2312" w:eastAsia="仿宋_GB2312" w:hint="eastAsia"/>
                  <w:b/>
                  <w:bCs/>
                  <w:sz w:val="28"/>
                  <w:szCs w:val="28"/>
                </w:rPr>
                <w:t>超出3个及以上</w:t>
              </w:r>
            </w:ins>
          </w:p>
        </w:tc>
      </w:tr>
      <w:tr w:rsidR="00381FE5" w:rsidRPr="00475627" w:rsidTr="003952B6">
        <w:trPr>
          <w:ins w:id="1259" w:author="刘洁" w:date="2020-06-05T10:33:00Z"/>
        </w:trPr>
        <w:tc>
          <w:tcPr>
            <w:tcW w:w="3554" w:type="dxa"/>
            <w:shd w:val="clear" w:color="auto" w:fill="auto"/>
            <w:vAlign w:val="center"/>
          </w:tcPr>
          <w:p w:rsidR="00381FE5" w:rsidRPr="00475627" w:rsidRDefault="00381FE5" w:rsidP="003952B6">
            <w:pPr>
              <w:jc w:val="center"/>
              <w:rPr>
                <w:ins w:id="1260" w:author="刘洁" w:date="2020-06-05T10:33:00Z"/>
                <w:rFonts w:ascii="仿宋_GB2312" w:eastAsia="仿宋_GB2312" w:hAnsi="宋体" w:cs="宋体"/>
                <w:b/>
                <w:bCs/>
                <w:sz w:val="28"/>
                <w:szCs w:val="28"/>
              </w:rPr>
            </w:pPr>
            <w:ins w:id="1261" w:author="刘洁" w:date="2020-06-05T10:33:00Z">
              <w:r w:rsidRPr="00475627">
                <w:rPr>
                  <w:rFonts w:ascii="仿宋_GB2312" w:eastAsia="仿宋_GB2312" w:hint="eastAsia"/>
                  <w:b/>
                  <w:bCs/>
                  <w:sz w:val="28"/>
                  <w:szCs w:val="28"/>
                </w:rPr>
                <w:t>罚款额（万元）</w:t>
              </w:r>
            </w:ins>
          </w:p>
        </w:tc>
        <w:tc>
          <w:tcPr>
            <w:tcW w:w="3554" w:type="dxa"/>
            <w:shd w:val="clear" w:color="auto" w:fill="auto"/>
            <w:vAlign w:val="center"/>
          </w:tcPr>
          <w:p w:rsidR="00381FE5" w:rsidRPr="00475627" w:rsidRDefault="00381FE5" w:rsidP="003952B6">
            <w:pPr>
              <w:jc w:val="center"/>
              <w:rPr>
                <w:ins w:id="1262" w:author="刘洁" w:date="2020-06-05T10:33:00Z"/>
                <w:rFonts w:ascii="仿宋_GB2312" w:eastAsia="仿宋_GB2312" w:hAnsi="宋体" w:cs="宋体"/>
                <w:sz w:val="28"/>
                <w:szCs w:val="28"/>
              </w:rPr>
            </w:pPr>
            <w:ins w:id="1263" w:author="刘洁" w:date="2020-06-05T10:33:00Z">
              <w:r w:rsidRPr="00475627">
                <w:rPr>
                  <w:rFonts w:ascii="仿宋_GB2312" w:eastAsia="仿宋_GB2312" w:hint="eastAsia"/>
                  <w:sz w:val="28"/>
                  <w:szCs w:val="28"/>
                </w:rPr>
                <w:t>1</w:t>
              </w:r>
            </w:ins>
          </w:p>
        </w:tc>
        <w:tc>
          <w:tcPr>
            <w:tcW w:w="3555" w:type="dxa"/>
            <w:shd w:val="clear" w:color="auto" w:fill="auto"/>
            <w:vAlign w:val="center"/>
          </w:tcPr>
          <w:p w:rsidR="00381FE5" w:rsidRPr="00475627" w:rsidRDefault="00381FE5" w:rsidP="003952B6">
            <w:pPr>
              <w:jc w:val="center"/>
              <w:rPr>
                <w:ins w:id="1264" w:author="刘洁" w:date="2020-06-05T10:33:00Z"/>
                <w:rFonts w:ascii="仿宋_GB2312" w:eastAsia="仿宋_GB2312" w:hAnsi="宋体" w:cs="宋体"/>
                <w:sz w:val="28"/>
                <w:szCs w:val="28"/>
              </w:rPr>
            </w:pPr>
            <w:ins w:id="1265" w:author="刘洁" w:date="2020-06-05T10:33:00Z">
              <w:r w:rsidRPr="00475627">
                <w:rPr>
                  <w:rFonts w:ascii="仿宋_GB2312" w:eastAsia="仿宋_GB2312" w:hint="eastAsia"/>
                  <w:sz w:val="28"/>
                  <w:szCs w:val="28"/>
                </w:rPr>
                <w:t>3</w:t>
              </w:r>
            </w:ins>
          </w:p>
        </w:tc>
        <w:tc>
          <w:tcPr>
            <w:tcW w:w="3555" w:type="dxa"/>
            <w:shd w:val="clear" w:color="auto" w:fill="auto"/>
            <w:vAlign w:val="center"/>
          </w:tcPr>
          <w:p w:rsidR="00381FE5" w:rsidRPr="00475627" w:rsidRDefault="00381FE5" w:rsidP="003952B6">
            <w:pPr>
              <w:jc w:val="center"/>
              <w:rPr>
                <w:ins w:id="1266" w:author="刘洁" w:date="2020-06-05T10:33:00Z"/>
                <w:rFonts w:ascii="仿宋_GB2312" w:eastAsia="仿宋_GB2312" w:hAnsi="宋体" w:cs="宋体"/>
                <w:sz w:val="28"/>
                <w:szCs w:val="28"/>
              </w:rPr>
            </w:pPr>
            <w:ins w:id="1267" w:author="刘洁" w:date="2020-06-05T10:33:00Z">
              <w:r w:rsidRPr="00475627">
                <w:rPr>
                  <w:rFonts w:ascii="仿宋_GB2312" w:eastAsia="仿宋_GB2312" w:hint="eastAsia"/>
                  <w:sz w:val="28"/>
                  <w:szCs w:val="28"/>
                </w:rPr>
                <w:t>5</w:t>
              </w:r>
            </w:ins>
          </w:p>
        </w:tc>
      </w:tr>
    </w:tbl>
    <w:p w:rsidR="00381FE5" w:rsidRPr="00475627" w:rsidRDefault="00381FE5" w:rsidP="00381FE5">
      <w:pPr>
        <w:jc w:val="left"/>
        <w:rPr>
          <w:ins w:id="1268" w:author="刘洁" w:date="2020-06-05T10:33:00Z"/>
          <w:rFonts w:ascii="仿宋_GB2312" w:eastAsia="仿宋_GB2312"/>
          <w:sz w:val="32"/>
        </w:rPr>
      </w:pPr>
      <w:ins w:id="1269" w:author="刘洁" w:date="2020-06-05T10:33:00Z">
        <w:r w:rsidRPr="00475627">
          <w:rPr>
            <w:rFonts w:ascii="仿宋_GB2312" w:eastAsia="仿宋_GB2312" w:hint="eastAsia"/>
            <w:sz w:val="32"/>
          </w:rPr>
          <w:t>三、排水户的排水量未按许可要求的</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4"/>
        <w:gridCol w:w="3554"/>
        <w:gridCol w:w="3555"/>
        <w:gridCol w:w="3555"/>
      </w:tblGrid>
      <w:tr w:rsidR="00381FE5" w:rsidRPr="00475627" w:rsidTr="003952B6">
        <w:trPr>
          <w:ins w:id="1270" w:author="刘洁" w:date="2020-06-05T10:33:00Z"/>
        </w:trPr>
        <w:tc>
          <w:tcPr>
            <w:tcW w:w="3554" w:type="dxa"/>
            <w:shd w:val="clear" w:color="auto" w:fill="auto"/>
            <w:vAlign w:val="center"/>
          </w:tcPr>
          <w:p w:rsidR="00381FE5" w:rsidRPr="00475627" w:rsidRDefault="00381FE5" w:rsidP="003952B6">
            <w:pPr>
              <w:jc w:val="center"/>
              <w:rPr>
                <w:ins w:id="1271" w:author="刘洁" w:date="2020-06-05T10:33:00Z"/>
                <w:rFonts w:ascii="仿宋_GB2312" w:eastAsia="仿宋_GB2312" w:hAnsi="宋体" w:cs="宋体"/>
                <w:b/>
                <w:bCs/>
                <w:sz w:val="28"/>
              </w:rPr>
            </w:pPr>
            <w:ins w:id="1272" w:author="刘洁" w:date="2020-06-05T10:33:00Z">
              <w:r w:rsidRPr="00475627">
                <w:rPr>
                  <w:rFonts w:ascii="仿宋_GB2312" w:eastAsia="仿宋_GB2312" w:hint="eastAsia"/>
                  <w:b/>
                  <w:bCs/>
                  <w:sz w:val="28"/>
                </w:rPr>
                <w:t>情  节</w:t>
              </w:r>
            </w:ins>
          </w:p>
        </w:tc>
        <w:tc>
          <w:tcPr>
            <w:tcW w:w="3554" w:type="dxa"/>
            <w:shd w:val="clear" w:color="auto" w:fill="auto"/>
            <w:vAlign w:val="center"/>
          </w:tcPr>
          <w:p w:rsidR="00381FE5" w:rsidRPr="00475627" w:rsidRDefault="00381FE5" w:rsidP="003952B6">
            <w:pPr>
              <w:jc w:val="center"/>
              <w:rPr>
                <w:ins w:id="1273" w:author="刘洁" w:date="2020-06-05T10:33:00Z"/>
                <w:rFonts w:ascii="仿宋_GB2312" w:eastAsia="仿宋_GB2312" w:hAnsi="宋体" w:cs="宋体"/>
                <w:b/>
                <w:bCs/>
                <w:sz w:val="28"/>
              </w:rPr>
            </w:pPr>
            <w:ins w:id="1274" w:author="刘洁" w:date="2020-06-05T10:33:00Z">
              <w:r w:rsidRPr="00475627">
                <w:rPr>
                  <w:rFonts w:ascii="仿宋_GB2312" w:eastAsia="仿宋_GB2312" w:hint="eastAsia"/>
                  <w:b/>
                  <w:bCs/>
                  <w:sz w:val="28"/>
                </w:rPr>
                <w:t>超出1倍以下（含1）</w:t>
              </w:r>
            </w:ins>
          </w:p>
        </w:tc>
        <w:tc>
          <w:tcPr>
            <w:tcW w:w="3555" w:type="dxa"/>
            <w:shd w:val="clear" w:color="auto" w:fill="auto"/>
            <w:vAlign w:val="center"/>
          </w:tcPr>
          <w:p w:rsidR="00381FE5" w:rsidRPr="00475627" w:rsidRDefault="00381FE5" w:rsidP="003952B6">
            <w:pPr>
              <w:jc w:val="center"/>
              <w:rPr>
                <w:ins w:id="1275" w:author="刘洁" w:date="2020-06-05T10:33:00Z"/>
                <w:rFonts w:ascii="仿宋_GB2312" w:eastAsia="仿宋_GB2312" w:hAnsi="宋体" w:cs="宋体"/>
                <w:b/>
                <w:bCs/>
                <w:sz w:val="28"/>
              </w:rPr>
            </w:pPr>
            <w:ins w:id="1276" w:author="刘洁" w:date="2020-06-05T10:33:00Z">
              <w:r w:rsidRPr="00475627">
                <w:rPr>
                  <w:rFonts w:ascii="仿宋_GB2312" w:eastAsia="仿宋_GB2312" w:hint="eastAsia"/>
                  <w:b/>
                  <w:bCs/>
                  <w:sz w:val="28"/>
                </w:rPr>
                <w:t>超出1-2倍（含2）</w:t>
              </w:r>
            </w:ins>
          </w:p>
        </w:tc>
        <w:tc>
          <w:tcPr>
            <w:tcW w:w="3555" w:type="dxa"/>
            <w:shd w:val="clear" w:color="auto" w:fill="auto"/>
            <w:vAlign w:val="center"/>
          </w:tcPr>
          <w:p w:rsidR="00381FE5" w:rsidRPr="00475627" w:rsidRDefault="00381FE5" w:rsidP="003952B6">
            <w:pPr>
              <w:jc w:val="center"/>
              <w:rPr>
                <w:ins w:id="1277" w:author="刘洁" w:date="2020-06-05T10:33:00Z"/>
                <w:rFonts w:ascii="仿宋_GB2312" w:eastAsia="仿宋_GB2312" w:hAnsi="宋体" w:cs="宋体"/>
                <w:b/>
                <w:bCs/>
                <w:sz w:val="28"/>
              </w:rPr>
            </w:pPr>
            <w:ins w:id="1278" w:author="刘洁" w:date="2020-06-05T10:33:00Z">
              <w:r w:rsidRPr="00475627">
                <w:rPr>
                  <w:rFonts w:ascii="仿宋_GB2312" w:eastAsia="仿宋_GB2312" w:hint="eastAsia"/>
                  <w:b/>
                  <w:bCs/>
                  <w:sz w:val="28"/>
                </w:rPr>
                <w:t>超出2倍以上</w:t>
              </w:r>
            </w:ins>
          </w:p>
        </w:tc>
      </w:tr>
      <w:tr w:rsidR="00381FE5" w:rsidRPr="00475627" w:rsidTr="003952B6">
        <w:trPr>
          <w:ins w:id="1279" w:author="刘洁" w:date="2020-06-05T10:33:00Z"/>
        </w:trPr>
        <w:tc>
          <w:tcPr>
            <w:tcW w:w="3554" w:type="dxa"/>
            <w:shd w:val="clear" w:color="auto" w:fill="auto"/>
            <w:vAlign w:val="center"/>
          </w:tcPr>
          <w:p w:rsidR="00381FE5" w:rsidRPr="00475627" w:rsidRDefault="00381FE5" w:rsidP="003952B6">
            <w:pPr>
              <w:jc w:val="center"/>
              <w:rPr>
                <w:ins w:id="1280" w:author="刘洁" w:date="2020-06-05T10:33:00Z"/>
                <w:rFonts w:ascii="仿宋_GB2312" w:eastAsia="仿宋_GB2312" w:hAnsi="宋体" w:cs="宋体"/>
                <w:b/>
                <w:bCs/>
                <w:sz w:val="28"/>
              </w:rPr>
            </w:pPr>
            <w:ins w:id="1281" w:author="刘洁" w:date="2020-06-05T10:33:00Z">
              <w:r w:rsidRPr="00475627">
                <w:rPr>
                  <w:rFonts w:ascii="仿宋_GB2312" w:eastAsia="仿宋_GB2312" w:hint="eastAsia"/>
                  <w:b/>
                  <w:bCs/>
                  <w:sz w:val="28"/>
                </w:rPr>
                <w:t>罚款额（万元）</w:t>
              </w:r>
            </w:ins>
          </w:p>
        </w:tc>
        <w:tc>
          <w:tcPr>
            <w:tcW w:w="3554" w:type="dxa"/>
            <w:shd w:val="clear" w:color="auto" w:fill="auto"/>
            <w:vAlign w:val="center"/>
          </w:tcPr>
          <w:p w:rsidR="00381FE5" w:rsidRPr="00475627" w:rsidRDefault="00381FE5" w:rsidP="003952B6">
            <w:pPr>
              <w:jc w:val="center"/>
              <w:rPr>
                <w:ins w:id="1282" w:author="刘洁" w:date="2020-06-05T10:33:00Z"/>
                <w:rFonts w:ascii="仿宋_GB2312" w:eastAsia="仿宋_GB2312" w:hAnsi="宋体" w:cs="宋体"/>
                <w:sz w:val="28"/>
              </w:rPr>
            </w:pPr>
            <w:ins w:id="1283" w:author="刘洁" w:date="2020-06-05T10:33:00Z">
              <w:r w:rsidRPr="00475627">
                <w:rPr>
                  <w:rFonts w:ascii="仿宋_GB2312" w:eastAsia="仿宋_GB2312" w:hint="eastAsia"/>
                  <w:sz w:val="28"/>
                </w:rPr>
                <w:t>1</w:t>
              </w:r>
            </w:ins>
          </w:p>
        </w:tc>
        <w:tc>
          <w:tcPr>
            <w:tcW w:w="3555" w:type="dxa"/>
            <w:shd w:val="clear" w:color="auto" w:fill="auto"/>
            <w:vAlign w:val="center"/>
          </w:tcPr>
          <w:p w:rsidR="00381FE5" w:rsidRPr="00475627" w:rsidRDefault="00381FE5" w:rsidP="003952B6">
            <w:pPr>
              <w:jc w:val="center"/>
              <w:rPr>
                <w:ins w:id="1284" w:author="刘洁" w:date="2020-06-05T10:33:00Z"/>
                <w:rFonts w:ascii="仿宋_GB2312" w:eastAsia="仿宋_GB2312" w:hAnsi="宋体" w:cs="宋体"/>
                <w:sz w:val="28"/>
              </w:rPr>
            </w:pPr>
            <w:ins w:id="1285" w:author="刘洁" w:date="2020-06-05T10:33:00Z">
              <w:r w:rsidRPr="00475627">
                <w:rPr>
                  <w:rFonts w:ascii="仿宋_GB2312" w:eastAsia="仿宋_GB2312" w:hint="eastAsia"/>
                  <w:sz w:val="28"/>
                </w:rPr>
                <w:t>3</w:t>
              </w:r>
            </w:ins>
          </w:p>
        </w:tc>
        <w:tc>
          <w:tcPr>
            <w:tcW w:w="3555" w:type="dxa"/>
            <w:shd w:val="clear" w:color="auto" w:fill="auto"/>
            <w:vAlign w:val="center"/>
          </w:tcPr>
          <w:p w:rsidR="00381FE5" w:rsidRPr="00475627" w:rsidRDefault="00381FE5" w:rsidP="003952B6">
            <w:pPr>
              <w:jc w:val="center"/>
              <w:rPr>
                <w:ins w:id="1286" w:author="刘洁" w:date="2020-06-05T10:33:00Z"/>
                <w:rFonts w:ascii="仿宋_GB2312" w:eastAsia="仿宋_GB2312" w:hAnsi="宋体" w:cs="宋体"/>
                <w:sz w:val="28"/>
              </w:rPr>
            </w:pPr>
            <w:ins w:id="1287" w:author="刘洁" w:date="2020-06-05T10:33:00Z">
              <w:r w:rsidRPr="00475627">
                <w:rPr>
                  <w:rFonts w:ascii="仿宋_GB2312" w:eastAsia="仿宋_GB2312" w:hint="eastAsia"/>
                  <w:sz w:val="28"/>
                </w:rPr>
                <w:t>5</w:t>
              </w:r>
            </w:ins>
          </w:p>
        </w:tc>
      </w:tr>
    </w:tbl>
    <w:p w:rsidR="00381FE5" w:rsidRPr="00475627" w:rsidRDefault="00381FE5" w:rsidP="00381FE5">
      <w:pPr>
        <w:jc w:val="left"/>
        <w:rPr>
          <w:ins w:id="1288" w:author="刘洁" w:date="2020-06-05T10:33:00Z"/>
          <w:rFonts w:ascii="仿宋_GB2312" w:eastAsia="仿宋_GB2312"/>
          <w:b/>
          <w:sz w:val="32"/>
        </w:rPr>
      </w:pPr>
    </w:p>
    <w:p w:rsidR="00381FE5" w:rsidRPr="00475627" w:rsidRDefault="00381FE5" w:rsidP="00381FE5">
      <w:pPr>
        <w:jc w:val="left"/>
        <w:rPr>
          <w:ins w:id="1289" w:author="刘洁" w:date="2020-06-05T10:33:00Z"/>
          <w:rFonts w:ascii="仿宋_GB2312" w:eastAsia="仿宋_GB2312"/>
          <w:b/>
          <w:sz w:val="32"/>
        </w:rPr>
      </w:pPr>
      <w:ins w:id="1290" w:author="刘洁" w:date="2020-06-05T10:33:00Z">
        <w:r w:rsidRPr="00475627">
          <w:rPr>
            <w:rFonts w:ascii="仿宋_GB2312" w:eastAsia="仿宋_GB2312" w:hint="eastAsia"/>
            <w:b/>
            <w:sz w:val="32"/>
          </w:rPr>
          <w:t>C 同时存在A、B类行为的，罚款金额=A+B，但不得高于罚款的最高限额50万元。</w:t>
        </w:r>
      </w:ins>
    </w:p>
    <w:p w:rsidR="00381FE5" w:rsidRPr="00475627" w:rsidRDefault="00381FE5" w:rsidP="00381FE5">
      <w:pPr>
        <w:jc w:val="left"/>
        <w:rPr>
          <w:ins w:id="1291" w:author="刘洁" w:date="2020-06-05T10:33:00Z"/>
          <w:rFonts w:ascii="仿宋_GB2312" w:eastAsia="仿宋_GB2312"/>
          <w:sz w:val="32"/>
        </w:rPr>
      </w:pPr>
    </w:p>
    <w:p w:rsidR="00381FE5" w:rsidRPr="00475627" w:rsidRDefault="00381FE5" w:rsidP="00381FE5">
      <w:pPr>
        <w:jc w:val="left"/>
        <w:rPr>
          <w:ins w:id="1292" w:author="刘洁" w:date="2020-06-05T10:33:00Z"/>
          <w:rFonts w:ascii="仿宋_GB2312" w:eastAsia="仿宋_GB2312"/>
          <w:sz w:val="32"/>
        </w:rPr>
      </w:pPr>
      <w:ins w:id="1293" w:author="刘洁" w:date="2020-06-05T10:33:00Z">
        <w:r w:rsidRPr="00475627">
          <w:rPr>
            <w:rFonts w:ascii="仿宋_GB2312" w:eastAsia="仿宋_GB2312" w:hint="eastAsia"/>
            <w:sz w:val="32"/>
          </w:rPr>
          <w:t>备注：1.重点排污单位名录以北京市生态环境局公布的名录为准；</w:t>
        </w:r>
      </w:ins>
    </w:p>
    <w:p w:rsidR="00381FE5" w:rsidRPr="00475627" w:rsidRDefault="00381FE5" w:rsidP="00381FE5">
      <w:pPr>
        <w:ind w:leftChars="456" w:left="958"/>
        <w:jc w:val="left"/>
        <w:rPr>
          <w:ins w:id="1294" w:author="刘洁" w:date="2020-06-05T10:33:00Z"/>
          <w:rFonts w:ascii="仿宋_GB2312" w:eastAsia="仿宋_GB2312"/>
          <w:sz w:val="32"/>
        </w:rPr>
      </w:pPr>
      <w:ins w:id="1295" w:author="刘洁" w:date="2020-06-05T10:33:00Z">
        <w:r w:rsidRPr="00475627">
          <w:rPr>
            <w:rFonts w:ascii="仿宋_GB2312" w:eastAsia="仿宋_GB2312" w:hint="eastAsia"/>
            <w:sz w:val="32"/>
          </w:rPr>
          <w:t>2.水质标准参照《污水排入城镇下水道水质标准》《水污染物综合排放标准》《医疗机构水污染排放标准》等相关标准执行；</w:t>
        </w:r>
      </w:ins>
    </w:p>
    <w:p w:rsidR="00381FE5" w:rsidRPr="00475627" w:rsidRDefault="00381FE5" w:rsidP="00381FE5">
      <w:pPr>
        <w:ind w:leftChars="456" w:left="958"/>
        <w:jc w:val="left"/>
        <w:rPr>
          <w:ins w:id="1296" w:author="刘洁" w:date="2020-06-05T10:33:00Z"/>
          <w:rFonts w:ascii="仿宋_GB2312" w:eastAsia="仿宋_GB2312"/>
          <w:sz w:val="32"/>
        </w:rPr>
      </w:pPr>
      <w:ins w:id="1297" w:author="刘洁" w:date="2020-06-05T10:33:00Z">
        <w:r w:rsidRPr="00475627">
          <w:rPr>
            <w:rFonts w:ascii="仿宋_GB2312" w:eastAsia="仿宋_GB2312" w:hint="eastAsia"/>
            <w:sz w:val="32"/>
          </w:rPr>
          <w:t>3.“其他项超标倍数”以水质检测报告中超标程度最高项为准。</w:t>
        </w:r>
      </w:ins>
    </w:p>
    <w:p w:rsidR="00381FE5" w:rsidRPr="00475627" w:rsidRDefault="00381FE5" w:rsidP="00381FE5">
      <w:pPr>
        <w:jc w:val="left"/>
        <w:rPr>
          <w:ins w:id="1298" w:author="刘洁" w:date="2020-06-05T10:33:00Z"/>
          <w:rFonts w:ascii="仿宋_GB2312" w:eastAsia="仿宋_GB2312"/>
          <w:sz w:val="32"/>
        </w:rPr>
      </w:pPr>
    </w:p>
    <w:p w:rsidR="00381FE5" w:rsidRPr="00475627" w:rsidRDefault="00381FE5" w:rsidP="00381FE5">
      <w:pPr>
        <w:jc w:val="center"/>
        <w:rPr>
          <w:ins w:id="1299" w:author="刘洁" w:date="2020-06-05T10:33:00Z"/>
          <w:rFonts w:ascii="仿宋_GB2312" w:eastAsia="仿宋_GB2312"/>
          <w:sz w:val="32"/>
        </w:rPr>
      </w:pPr>
      <w:ins w:id="1300" w:author="刘洁" w:date="2020-06-05T10:33:00Z">
        <w:r w:rsidRPr="00475627">
          <w:rPr>
            <w:rFonts w:ascii="仿宋_GB2312" w:eastAsia="仿宋_GB2312" w:hint="eastAsia"/>
            <w:sz w:val="32"/>
          </w:rPr>
          <w:lastRenderedPageBreak/>
          <w:t>8、向雨水收集口、雨水管道排放或者倾倒污水、污物和垃圾等废弃物</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402"/>
        <w:gridCol w:w="3828"/>
        <w:gridCol w:w="4045"/>
      </w:tblGrid>
      <w:tr w:rsidR="00381FE5" w:rsidRPr="00475627" w:rsidTr="003952B6">
        <w:trPr>
          <w:ins w:id="1301" w:author="刘洁" w:date="2020-06-05T10:33:00Z"/>
        </w:trPr>
        <w:tc>
          <w:tcPr>
            <w:tcW w:w="2943" w:type="dxa"/>
            <w:shd w:val="clear" w:color="auto" w:fill="auto"/>
            <w:vAlign w:val="center"/>
          </w:tcPr>
          <w:p w:rsidR="00381FE5" w:rsidRPr="00475627" w:rsidRDefault="00381FE5" w:rsidP="003952B6">
            <w:pPr>
              <w:jc w:val="center"/>
              <w:rPr>
                <w:ins w:id="1302" w:author="刘洁" w:date="2020-06-05T10:33:00Z"/>
                <w:rFonts w:ascii="仿宋_GB2312" w:eastAsia="仿宋_GB2312" w:hAnsi="宋体" w:cs="宋体"/>
                <w:b/>
                <w:bCs/>
                <w:sz w:val="28"/>
              </w:rPr>
            </w:pPr>
            <w:ins w:id="1303" w:author="刘洁" w:date="2020-06-05T10:33:00Z">
              <w:r w:rsidRPr="00475627">
                <w:rPr>
                  <w:rFonts w:ascii="仿宋_GB2312" w:eastAsia="仿宋_GB2312" w:hint="eastAsia"/>
                  <w:b/>
                  <w:bCs/>
                  <w:sz w:val="28"/>
                </w:rPr>
                <w:t>违法行为</w:t>
              </w:r>
            </w:ins>
          </w:p>
        </w:tc>
        <w:tc>
          <w:tcPr>
            <w:tcW w:w="3402" w:type="dxa"/>
            <w:shd w:val="clear" w:color="auto" w:fill="auto"/>
            <w:vAlign w:val="center"/>
          </w:tcPr>
          <w:p w:rsidR="00381FE5" w:rsidRPr="00475627" w:rsidRDefault="00381FE5" w:rsidP="003952B6">
            <w:pPr>
              <w:jc w:val="center"/>
              <w:rPr>
                <w:ins w:id="1304" w:author="刘洁" w:date="2020-06-05T10:33:00Z"/>
                <w:rFonts w:ascii="仿宋_GB2312" w:eastAsia="仿宋_GB2312" w:hAnsi="宋体" w:cs="宋体"/>
                <w:b/>
                <w:bCs/>
                <w:sz w:val="28"/>
              </w:rPr>
            </w:pPr>
            <w:ins w:id="1305" w:author="刘洁" w:date="2020-06-05T10:33:00Z">
              <w:r w:rsidRPr="00475627">
                <w:rPr>
                  <w:rFonts w:ascii="仿宋_GB2312" w:eastAsia="仿宋_GB2312" w:hint="eastAsia"/>
                  <w:b/>
                  <w:bCs/>
                  <w:sz w:val="28"/>
                </w:rPr>
                <w:t>违反条款</w:t>
              </w:r>
            </w:ins>
          </w:p>
        </w:tc>
        <w:tc>
          <w:tcPr>
            <w:tcW w:w="7873" w:type="dxa"/>
            <w:gridSpan w:val="2"/>
            <w:shd w:val="clear" w:color="auto" w:fill="auto"/>
            <w:vAlign w:val="center"/>
          </w:tcPr>
          <w:p w:rsidR="00381FE5" w:rsidRPr="00475627" w:rsidRDefault="00381FE5" w:rsidP="003952B6">
            <w:pPr>
              <w:jc w:val="center"/>
              <w:rPr>
                <w:ins w:id="1306" w:author="刘洁" w:date="2020-06-05T10:33:00Z"/>
                <w:rFonts w:ascii="仿宋_GB2312" w:eastAsia="仿宋_GB2312"/>
                <w:sz w:val="28"/>
              </w:rPr>
            </w:pPr>
            <w:ins w:id="1307" w:author="刘洁" w:date="2020-06-05T10:33:00Z">
              <w:r w:rsidRPr="00475627">
                <w:rPr>
                  <w:rFonts w:ascii="仿宋_GB2312" w:eastAsia="仿宋_GB2312" w:hint="eastAsia"/>
                  <w:b/>
                  <w:bCs/>
                  <w:sz w:val="28"/>
                </w:rPr>
                <w:t>处罚条款</w:t>
              </w:r>
            </w:ins>
          </w:p>
        </w:tc>
      </w:tr>
      <w:tr w:rsidR="00381FE5" w:rsidRPr="00475627" w:rsidTr="003952B6">
        <w:trPr>
          <w:trHeight w:val="2011"/>
          <w:ins w:id="1308" w:author="刘洁" w:date="2020-06-05T10:33:00Z"/>
        </w:trPr>
        <w:tc>
          <w:tcPr>
            <w:tcW w:w="2943" w:type="dxa"/>
            <w:shd w:val="clear" w:color="auto" w:fill="auto"/>
            <w:vAlign w:val="center"/>
          </w:tcPr>
          <w:p w:rsidR="00381FE5" w:rsidRPr="00475627" w:rsidRDefault="00381FE5" w:rsidP="003952B6">
            <w:pPr>
              <w:rPr>
                <w:ins w:id="1309" w:author="刘洁" w:date="2020-06-05T10:33:00Z"/>
                <w:rFonts w:ascii="仿宋_GB2312" w:eastAsia="仿宋_GB2312" w:hAnsi="宋体" w:cs="宋体"/>
                <w:sz w:val="24"/>
              </w:rPr>
            </w:pPr>
            <w:ins w:id="1310" w:author="刘洁" w:date="2020-06-05T10:33:00Z">
              <w:r w:rsidRPr="00475627">
                <w:rPr>
                  <w:rFonts w:ascii="仿宋_GB2312" w:eastAsia="仿宋_GB2312" w:hint="eastAsia"/>
                  <w:sz w:val="24"/>
                </w:rPr>
                <w:t>单位和个人向雨水收集口、雨水管道排放或者倾倒污水、污物和垃圾等废弃物</w:t>
              </w:r>
            </w:ins>
          </w:p>
        </w:tc>
        <w:tc>
          <w:tcPr>
            <w:tcW w:w="3402" w:type="dxa"/>
            <w:shd w:val="clear" w:color="auto" w:fill="auto"/>
            <w:vAlign w:val="center"/>
          </w:tcPr>
          <w:p w:rsidR="00381FE5" w:rsidRPr="00475627" w:rsidRDefault="00381FE5" w:rsidP="003952B6">
            <w:pPr>
              <w:rPr>
                <w:ins w:id="1311" w:author="刘洁" w:date="2020-06-05T10:33:00Z"/>
                <w:rFonts w:ascii="仿宋_GB2312" w:eastAsia="仿宋_GB2312" w:hAnsi="宋体" w:cs="宋体"/>
                <w:sz w:val="24"/>
              </w:rPr>
            </w:pPr>
            <w:ins w:id="1312" w:author="刘洁" w:date="2020-06-05T10:33:00Z">
              <w:r w:rsidRPr="00475627">
                <w:rPr>
                  <w:rFonts w:ascii="仿宋_GB2312" w:eastAsia="仿宋_GB2312" w:hint="eastAsia"/>
                  <w:sz w:val="24"/>
                </w:rPr>
                <w:t>《北京市水污染防治条例》</w:t>
              </w:r>
              <w:r w:rsidRPr="00475627">
                <w:rPr>
                  <w:rFonts w:ascii="仿宋_GB2312" w:eastAsia="仿宋_GB2312" w:hint="eastAsia"/>
                  <w:sz w:val="24"/>
                </w:rPr>
                <w:br/>
                <w:t xml:space="preserve">    第三十九条第二款 任何单位和个人不得向雨水收集口、雨水管道排放或者倾倒污水、污物和垃圾等废弃物。</w:t>
              </w:r>
            </w:ins>
          </w:p>
        </w:tc>
        <w:tc>
          <w:tcPr>
            <w:tcW w:w="7873" w:type="dxa"/>
            <w:gridSpan w:val="2"/>
            <w:shd w:val="clear" w:color="auto" w:fill="auto"/>
            <w:vAlign w:val="center"/>
          </w:tcPr>
          <w:p w:rsidR="00381FE5" w:rsidRPr="00475627" w:rsidRDefault="00381FE5" w:rsidP="003952B6">
            <w:pPr>
              <w:jc w:val="left"/>
              <w:rPr>
                <w:ins w:id="1313" w:author="刘洁" w:date="2020-06-05T10:33:00Z"/>
                <w:rFonts w:ascii="仿宋_GB2312" w:eastAsia="仿宋_GB2312"/>
                <w:sz w:val="24"/>
              </w:rPr>
            </w:pPr>
            <w:ins w:id="1314" w:author="刘洁" w:date="2020-06-05T10:33:00Z">
              <w:r w:rsidRPr="00475627">
                <w:rPr>
                  <w:rFonts w:ascii="仿宋_GB2312" w:eastAsia="仿宋_GB2312" w:hint="eastAsia"/>
                  <w:sz w:val="24"/>
                </w:rPr>
                <w:t>《北京市水污染防治条例》</w:t>
              </w:r>
              <w:r w:rsidRPr="00475627">
                <w:rPr>
                  <w:rFonts w:ascii="仿宋_GB2312" w:eastAsia="仿宋_GB2312" w:hint="eastAsia"/>
                  <w:sz w:val="24"/>
                </w:rPr>
                <w:br/>
                <w:t xml:space="preserve">    第八十六条 违反本条例规定，向雨水收集口、雨水管道排放或者倾倒污水、污物和垃圾等废弃物的，由水务部门责令停止违法行为，对个人处一千元以上一万元以下的罚款；对单位处一万元以上十万元以下的罚款。</w:t>
              </w:r>
            </w:ins>
          </w:p>
        </w:tc>
      </w:tr>
      <w:tr w:rsidR="00381FE5" w:rsidRPr="00475627" w:rsidTr="003952B6">
        <w:trPr>
          <w:trHeight w:val="1329"/>
          <w:ins w:id="1315" w:author="刘洁" w:date="2020-06-05T10:33:00Z"/>
        </w:trPr>
        <w:tc>
          <w:tcPr>
            <w:tcW w:w="2943" w:type="dxa"/>
            <w:shd w:val="clear" w:color="auto" w:fill="auto"/>
          </w:tcPr>
          <w:p w:rsidR="00381FE5" w:rsidRPr="00475627" w:rsidRDefault="00381FE5" w:rsidP="003952B6">
            <w:pPr>
              <w:jc w:val="center"/>
              <w:rPr>
                <w:ins w:id="1316" w:author="刘洁" w:date="2020-06-05T10:33:00Z"/>
                <w:rFonts w:ascii="仿宋_GB2312" w:eastAsia="仿宋_GB2312"/>
                <w:b/>
                <w:sz w:val="24"/>
                <w:szCs w:val="28"/>
              </w:rPr>
            </w:pPr>
            <w:ins w:id="1317" w:author="刘洁" w:date="2020-06-05T10:33:00Z">
              <w:r>
                <w:rPr>
                  <w:noProof/>
                </w:rPr>
                <mc:AlternateContent>
                  <mc:Choice Requires="wps">
                    <w:drawing>
                      <wp:anchor distT="0" distB="0" distL="114300" distR="114300" simplePos="0" relativeHeight="251672576" behindDoc="0" locked="0" layoutInCell="1" allowOverlap="1" wp14:anchorId="4A571762" wp14:editId="0A28E079">
                        <wp:simplePos x="0" y="0"/>
                        <wp:positionH relativeFrom="column">
                          <wp:posOffset>-62230</wp:posOffset>
                        </wp:positionH>
                        <wp:positionV relativeFrom="paragraph">
                          <wp:posOffset>15240</wp:posOffset>
                        </wp:positionV>
                        <wp:extent cx="819150" cy="828675"/>
                        <wp:effectExtent l="0" t="0" r="19050" b="28575"/>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9150" cy="82867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直接连接符 1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9pt,1.2pt" to="59.6pt,6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" strokecolor="windowText">
                        <o:lock v:ext="edit" shapetype="f"/>
                      </v:line>
                    </w:pict>
                  </mc:Fallback>
                </mc:AlternateContent>
              </w:r>
              <w:r>
                <w:rPr>
                  <w:noProof/>
                </w:rPr>
                <mc:AlternateContent>
                  <mc:Choice Requires="wps">
                    <w:drawing>
                      <wp:anchor distT="0" distB="0" distL="114300" distR="114300" simplePos="0" relativeHeight="251671552" behindDoc="0" locked="0" layoutInCell="1" allowOverlap="1" wp14:anchorId="5D383B93" wp14:editId="51526A64">
                        <wp:simplePos x="0" y="0"/>
                        <wp:positionH relativeFrom="column">
                          <wp:posOffset>-62230</wp:posOffset>
                        </wp:positionH>
                        <wp:positionV relativeFrom="paragraph">
                          <wp:posOffset>15240</wp:posOffset>
                        </wp:positionV>
                        <wp:extent cx="1857375" cy="323850"/>
                        <wp:effectExtent l="0" t="0" r="28575" b="19050"/>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57375" cy="3238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直接连接符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9pt,1.2pt" to="141.3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" strokecolor="windowText">
                        <o:lock v:ext="edit" shapetype="f"/>
                      </v:line>
                    </w:pict>
                  </mc:Fallback>
                </mc:AlternateContent>
              </w:r>
              <w:r w:rsidRPr="00475627">
                <w:rPr>
                  <w:rFonts w:ascii="仿宋_GB2312" w:eastAsia="仿宋_GB2312" w:hint="eastAsia"/>
                  <w:sz w:val="28"/>
                  <w:szCs w:val="28"/>
                </w:rPr>
                <w:t xml:space="preserve">            </w:t>
              </w:r>
              <w:r w:rsidRPr="00475627">
                <w:rPr>
                  <w:rFonts w:ascii="仿宋_GB2312" w:eastAsia="仿宋_GB2312" w:hint="eastAsia"/>
                  <w:sz w:val="24"/>
                  <w:szCs w:val="28"/>
                </w:rPr>
                <w:t xml:space="preserve"> </w:t>
              </w:r>
              <w:r w:rsidRPr="00475627">
                <w:rPr>
                  <w:rFonts w:ascii="仿宋_GB2312" w:eastAsia="仿宋_GB2312" w:hint="eastAsia"/>
                  <w:b/>
                  <w:sz w:val="24"/>
                  <w:szCs w:val="28"/>
                </w:rPr>
                <w:t xml:space="preserve"> 情 节</w:t>
              </w:r>
            </w:ins>
          </w:p>
          <w:p w:rsidR="00381FE5" w:rsidRPr="00475627" w:rsidRDefault="00381FE5">
            <w:pPr>
              <w:ind w:firstLineChars="294" w:firstLine="708"/>
              <w:rPr>
                <w:ins w:id="1318" w:author="刘洁" w:date="2020-06-05T10:33:00Z"/>
                <w:rFonts w:ascii="仿宋_GB2312" w:eastAsia="仿宋_GB2312"/>
                <w:b/>
                <w:sz w:val="24"/>
                <w:szCs w:val="28"/>
              </w:rPr>
              <w:pPrChange w:id="1319" w:author="刘洁" w:date="2020-06-05T15:35:00Z">
                <w:pPr>
                  <w:ind w:firstLineChars="245" w:firstLine="590"/>
                </w:pPr>
              </w:pPrChange>
            </w:pPr>
            <w:ins w:id="1320" w:author="刘洁" w:date="2020-06-05T10:33:00Z">
              <w:r w:rsidRPr="00475627">
                <w:rPr>
                  <w:rFonts w:ascii="仿宋_GB2312" w:eastAsia="仿宋_GB2312" w:hint="eastAsia"/>
                  <w:b/>
                  <w:sz w:val="24"/>
                  <w:szCs w:val="28"/>
                </w:rPr>
                <w:t>罚款额</w:t>
              </w:r>
            </w:ins>
          </w:p>
          <w:p w:rsidR="00381FE5" w:rsidRPr="00475627" w:rsidRDefault="00381FE5">
            <w:pPr>
              <w:ind w:firstLineChars="392" w:firstLine="944"/>
              <w:rPr>
                <w:ins w:id="1321" w:author="刘洁" w:date="2020-06-05T10:33:00Z"/>
                <w:rFonts w:ascii="仿宋_GB2312" w:eastAsia="仿宋_GB2312"/>
                <w:b/>
                <w:sz w:val="24"/>
                <w:szCs w:val="28"/>
              </w:rPr>
              <w:pPrChange w:id="1322" w:author="刘洁" w:date="2020-06-05T15:35:00Z">
                <w:pPr>
                  <w:ind w:firstLineChars="294" w:firstLine="708"/>
                </w:pPr>
              </w:pPrChange>
            </w:pPr>
            <w:ins w:id="1323" w:author="刘洁" w:date="2020-06-05T10:33:00Z">
              <w:r w:rsidRPr="00475627">
                <w:rPr>
                  <w:rFonts w:ascii="仿宋_GB2312" w:eastAsia="仿宋_GB2312" w:hint="eastAsia"/>
                  <w:b/>
                  <w:sz w:val="24"/>
                  <w:szCs w:val="28"/>
                </w:rPr>
                <w:t>（万元）</w:t>
              </w:r>
            </w:ins>
          </w:p>
          <w:p w:rsidR="00381FE5" w:rsidRPr="00475627" w:rsidRDefault="00381FE5" w:rsidP="003952B6">
            <w:pPr>
              <w:rPr>
                <w:ins w:id="1324" w:author="刘洁" w:date="2020-06-05T10:33:00Z"/>
                <w:rFonts w:ascii="仿宋_GB2312" w:eastAsia="仿宋_GB2312"/>
                <w:sz w:val="28"/>
                <w:szCs w:val="28"/>
              </w:rPr>
            </w:pPr>
            <w:ins w:id="1325" w:author="刘洁" w:date="2020-06-05T10:33:00Z">
              <w:r w:rsidRPr="00475627">
                <w:rPr>
                  <w:rFonts w:ascii="仿宋_GB2312" w:eastAsia="仿宋_GB2312" w:hint="eastAsia"/>
                  <w:b/>
                  <w:sz w:val="24"/>
                  <w:szCs w:val="28"/>
                </w:rPr>
                <w:t>类 型</w:t>
              </w:r>
            </w:ins>
          </w:p>
        </w:tc>
        <w:tc>
          <w:tcPr>
            <w:tcW w:w="3402" w:type="dxa"/>
            <w:shd w:val="clear" w:color="auto" w:fill="auto"/>
            <w:vAlign w:val="center"/>
          </w:tcPr>
          <w:p w:rsidR="00381FE5" w:rsidRPr="00475627" w:rsidRDefault="00381FE5" w:rsidP="003952B6">
            <w:pPr>
              <w:jc w:val="center"/>
              <w:rPr>
                <w:ins w:id="1326" w:author="刘洁" w:date="2020-06-05T10:33:00Z"/>
                <w:rFonts w:ascii="仿宋_GB2312" w:eastAsia="仿宋_GB2312" w:hAnsi="宋体" w:cs="宋体"/>
                <w:b/>
                <w:bCs/>
                <w:sz w:val="28"/>
                <w:szCs w:val="28"/>
              </w:rPr>
            </w:pPr>
            <w:ins w:id="1327" w:author="刘洁" w:date="2020-06-05T10:33:00Z">
              <w:r w:rsidRPr="00475627">
                <w:rPr>
                  <w:rFonts w:ascii="仿宋_GB2312" w:eastAsia="仿宋_GB2312" w:hint="eastAsia"/>
                  <w:b/>
                  <w:bCs/>
                  <w:sz w:val="28"/>
                  <w:szCs w:val="28"/>
                </w:rPr>
                <w:t>倾倒少量生活污水的</w:t>
              </w:r>
            </w:ins>
          </w:p>
        </w:tc>
        <w:tc>
          <w:tcPr>
            <w:tcW w:w="3828" w:type="dxa"/>
            <w:shd w:val="clear" w:color="auto" w:fill="auto"/>
            <w:vAlign w:val="center"/>
          </w:tcPr>
          <w:p w:rsidR="00381FE5" w:rsidRPr="00475627" w:rsidRDefault="00381FE5" w:rsidP="003952B6">
            <w:pPr>
              <w:jc w:val="center"/>
              <w:rPr>
                <w:ins w:id="1328" w:author="刘洁" w:date="2020-06-05T10:33:00Z"/>
                <w:rFonts w:ascii="仿宋_GB2312" w:eastAsia="仿宋_GB2312"/>
                <w:b/>
                <w:bCs/>
                <w:sz w:val="28"/>
                <w:szCs w:val="28"/>
              </w:rPr>
            </w:pPr>
            <w:ins w:id="1329" w:author="刘洁" w:date="2020-06-05T10:33:00Z">
              <w:r w:rsidRPr="00475627">
                <w:rPr>
                  <w:rFonts w:ascii="仿宋_GB2312" w:eastAsia="仿宋_GB2312" w:hint="eastAsia"/>
                  <w:b/>
                  <w:bCs/>
                  <w:sz w:val="28"/>
                  <w:szCs w:val="28"/>
                </w:rPr>
                <w:t>排放或者倾倒污水污物</w:t>
              </w:r>
            </w:ins>
          </w:p>
          <w:p w:rsidR="00381FE5" w:rsidRPr="00475627" w:rsidRDefault="00381FE5" w:rsidP="003952B6">
            <w:pPr>
              <w:jc w:val="center"/>
              <w:rPr>
                <w:ins w:id="1330" w:author="刘洁" w:date="2020-06-05T10:33:00Z"/>
                <w:rFonts w:ascii="仿宋_GB2312" w:eastAsia="仿宋_GB2312" w:hAnsi="宋体" w:cs="宋体"/>
                <w:b/>
                <w:bCs/>
                <w:sz w:val="28"/>
                <w:szCs w:val="28"/>
              </w:rPr>
            </w:pPr>
            <w:ins w:id="1331" w:author="刘洁" w:date="2020-06-05T10:33:00Z">
              <w:r w:rsidRPr="00475627">
                <w:rPr>
                  <w:rFonts w:ascii="仿宋_GB2312" w:eastAsia="仿宋_GB2312" w:hint="eastAsia"/>
                  <w:b/>
                  <w:bCs/>
                  <w:sz w:val="28"/>
                  <w:szCs w:val="28"/>
                </w:rPr>
                <w:t>和垃圾等废弃物</w:t>
              </w:r>
            </w:ins>
          </w:p>
        </w:tc>
        <w:tc>
          <w:tcPr>
            <w:tcW w:w="4045" w:type="dxa"/>
            <w:shd w:val="clear" w:color="auto" w:fill="auto"/>
            <w:vAlign w:val="center"/>
          </w:tcPr>
          <w:p w:rsidR="00381FE5" w:rsidRPr="00475627" w:rsidRDefault="00381FE5" w:rsidP="003952B6">
            <w:pPr>
              <w:jc w:val="center"/>
              <w:rPr>
                <w:ins w:id="1332" w:author="刘洁" w:date="2020-06-05T10:33:00Z"/>
                <w:rFonts w:ascii="仿宋_GB2312" w:eastAsia="仿宋_GB2312" w:hAnsi="宋体" w:cs="宋体"/>
                <w:b/>
                <w:bCs/>
                <w:sz w:val="28"/>
                <w:szCs w:val="28"/>
              </w:rPr>
            </w:pPr>
            <w:ins w:id="1333" w:author="刘洁" w:date="2020-06-05T10:33:00Z">
              <w:r w:rsidRPr="00475627">
                <w:rPr>
                  <w:rFonts w:ascii="仿宋_GB2312" w:eastAsia="仿宋_GB2312" w:hint="eastAsia"/>
                  <w:b/>
                  <w:bCs/>
                  <w:sz w:val="28"/>
                  <w:szCs w:val="28"/>
                </w:rPr>
                <w:t>排放或者倾倒污水污物和垃圾等废弃物，情节严重的</w:t>
              </w:r>
            </w:ins>
          </w:p>
        </w:tc>
      </w:tr>
      <w:tr w:rsidR="00381FE5" w:rsidRPr="00475627" w:rsidTr="003952B6">
        <w:trPr>
          <w:trHeight w:val="1134"/>
          <w:ins w:id="1334" w:author="刘洁" w:date="2020-06-05T10:33:00Z"/>
        </w:trPr>
        <w:tc>
          <w:tcPr>
            <w:tcW w:w="2943" w:type="dxa"/>
            <w:shd w:val="clear" w:color="auto" w:fill="auto"/>
            <w:vAlign w:val="center"/>
          </w:tcPr>
          <w:p w:rsidR="00381FE5" w:rsidRPr="001B0F89" w:rsidRDefault="00381FE5" w:rsidP="003952B6">
            <w:pPr>
              <w:jc w:val="center"/>
              <w:rPr>
                <w:ins w:id="1335" w:author="刘洁" w:date="2020-06-05T10:33:00Z"/>
                <w:rFonts w:ascii="仿宋_GB2312" w:eastAsia="仿宋_GB2312"/>
                <w:b/>
                <w:sz w:val="28"/>
                <w:szCs w:val="28"/>
                <w:rPrChange w:id="1336" w:author="刘洁" w:date="2020-06-05T15:31:00Z">
                  <w:rPr>
                    <w:ins w:id="1337" w:author="刘洁" w:date="2020-06-05T10:33:00Z"/>
                    <w:rFonts w:ascii="仿宋_GB2312" w:eastAsia="仿宋_GB2312"/>
                    <w:sz w:val="28"/>
                    <w:szCs w:val="28"/>
                  </w:rPr>
                </w:rPrChange>
              </w:rPr>
            </w:pPr>
            <w:ins w:id="1338" w:author="刘洁" w:date="2020-06-05T10:33:00Z">
              <w:r w:rsidRPr="001B0F89">
                <w:rPr>
                  <w:rFonts w:ascii="仿宋_GB2312" w:eastAsia="仿宋_GB2312" w:hint="eastAsia"/>
                  <w:b/>
                  <w:sz w:val="28"/>
                  <w:szCs w:val="28"/>
                  <w:rPrChange w:id="1339" w:author="刘洁" w:date="2020-06-05T15:31:00Z">
                    <w:rPr>
                      <w:rFonts w:ascii="仿宋_GB2312" w:eastAsia="仿宋_GB2312" w:hint="eastAsia"/>
                      <w:sz w:val="28"/>
                      <w:szCs w:val="28"/>
                    </w:rPr>
                  </w:rPrChange>
                </w:rPr>
                <w:t>对单位</w:t>
              </w:r>
            </w:ins>
          </w:p>
        </w:tc>
        <w:tc>
          <w:tcPr>
            <w:tcW w:w="3402" w:type="dxa"/>
            <w:shd w:val="clear" w:color="auto" w:fill="auto"/>
            <w:vAlign w:val="center"/>
          </w:tcPr>
          <w:p w:rsidR="00381FE5" w:rsidRPr="00475627" w:rsidRDefault="00381FE5" w:rsidP="003952B6">
            <w:pPr>
              <w:jc w:val="center"/>
              <w:rPr>
                <w:ins w:id="1340" w:author="刘洁" w:date="2020-06-05T10:33:00Z"/>
                <w:rFonts w:ascii="仿宋_GB2312" w:eastAsia="仿宋_GB2312" w:hAnsi="宋体" w:cs="宋体"/>
                <w:b/>
                <w:bCs/>
                <w:sz w:val="28"/>
                <w:szCs w:val="28"/>
              </w:rPr>
            </w:pPr>
            <w:ins w:id="1341" w:author="刘洁" w:date="2020-06-05T10:33:00Z">
              <w:r w:rsidRPr="00475627">
                <w:rPr>
                  <w:rFonts w:ascii="仿宋_GB2312" w:eastAsia="仿宋_GB2312" w:hint="eastAsia"/>
                  <w:sz w:val="28"/>
                </w:rPr>
                <w:t>1≤罚款额≤3</w:t>
              </w:r>
            </w:ins>
          </w:p>
        </w:tc>
        <w:tc>
          <w:tcPr>
            <w:tcW w:w="3828" w:type="dxa"/>
            <w:shd w:val="clear" w:color="auto" w:fill="auto"/>
            <w:vAlign w:val="center"/>
          </w:tcPr>
          <w:p w:rsidR="00381FE5" w:rsidRPr="00475627" w:rsidRDefault="00381FE5" w:rsidP="003952B6">
            <w:pPr>
              <w:jc w:val="center"/>
              <w:rPr>
                <w:ins w:id="1342" w:author="刘洁" w:date="2020-06-05T10:33:00Z"/>
                <w:rFonts w:ascii="仿宋_GB2312" w:eastAsia="仿宋_GB2312" w:hAnsi="宋体" w:cs="宋体"/>
                <w:sz w:val="28"/>
                <w:szCs w:val="28"/>
              </w:rPr>
            </w:pPr>
            <w:ins w:id="1343" w:author="刘洁" w:date="2020-06-05T10:33:00Z">
              <w:r w:rsidRPr="00475627">
                <w:rPr>
                  <w:rFonts w:ascii="仿宋_GB2312" w:eastAsia="仿宋_GB2312" w:hint="eastAsia"/>
                  <w:sz w:val="28"/>
                </w:rPr>
                <w:t>3＜罚款额≤6</w:t>
              </w:r>
            </w:ins>
          </w:p>
        </w:tc>
        <w:tc>
          <w:tcPr>
            <w:tcW w:w="4045" w:type="dxa"/>
            <w:shd w:val="clear" w:color="auto" w:fill="auto"/>
            <w:vAlign w:val="center"/>
          </w:tcPr>
          <w:p w:rsidR="00381FE5" w:rsidRPr="00475627" w:rsidRDefault="00381FE5" w:rsidP="003952B6">
            <w:pPr>
              <w:jc w:val="center"/>
              <w:rPr>
                <w:ins w:id="1344" w:author="刘洁" w:date="2020-06-05T10:33:00Z"/>
                <w:rFonts w:ascii="仿宋_GB2312" w:eastAsia="仿宋_GB2312" w:hAnsi="宋体" w:cs="宋体"/>
                <w:sz w:val="28"/>
                <w:szCs w:val="28"/>
              </w:rPr>
            </w:pPr>
            <w:ins w:id="1345" w:author="刘洁" w:date="2020-06-05T10:33:00Z">
              <w:r w:rsidRPr="00475627">
                <w:rPr>
                  <w:rFonts w:ascii="仿宋_GB2312" w:eastAsia="仿宋_GB2312" w:hint="eastAsia"/>
                  <w:sz w:val="28"/>
                </w:rPr>
                <w:t>6＜罚款额≤10</w:t>
              </w:r>
            </w:ins>
          </w:p>
        </w:tc>
      </w:tr>
      <w:tr w:rsidR="00381FE5" w:rsidRPr="00475627" w:rsidTr="003952B6">
        <w:trPr>
          <w:trHeight w:val="1134"/>
          <w:ins w:id="1346" w:author="刘洁" w:date="2020-06-05T10:33:00Z"/>
        </w:trPr>
        <w:tc>
          <w:tcPr>
            <w:tcW w:w="2943" w:type="dxa"/>
            <w:shd w:val="clear" w:color="auto" w:fill="auto"/>
            <w:vAlign w:val="center"/>
          </w:tcPr>
          <w:p w:rsidR="00381FE5" w:rsidRPr="001B0F89" w:rsidRDefault="00381FE5" w:rsidP="003952B6">
            <w:pPr>
              <w:jc w:val="center"/>
              <w:rPr>
                <w:ins w:id="1347" w:author="刘洁" w:date="2020-06-05T10:33:00Z"/>
                <w:rFonts w:ascii="仿宋_GB2312" w:eastAsia="仿宋_GB2312"/>
                <w:b/>
                <w:sz w:val="28"/>
                <w:szCs w:val="28"/>
                <w:rPrChange w:id="1348" w:author="刘洁" w:date="2020-06-05T15:31:00Z">
                  <w:rPr>
                    <w:ins w:id="1349" w:author="刘洁" w:date="2020-06-05T10:33:00Z"/>
                    <w:rFonts w:ascii="仿宋_GB2312" w:eastAsia="仿宋_GB2312"/>
                    <w:sz w:val="28"/>
                    <w:szCs w:val="28"/>
                  </w:rPr>
                </w:rPrChange>
              </w:rPr>
            </w:pPr>
            <w:ins w:id="1350" w:author="刘洁" w:date="2020-06-05T10:33:00Z">
              <w:r w:rsidRPr="001B0F89">
                <w:rPr>
                  <w:rFonts w:ascii="仿宋_GB2312" w:eastAsia="仿宋_GB2312" w:hint="eastAsia"/>
                  <w:b/>
                  <w:sz w:val="28"/>
                  <w:szCs w:val="28"/>
                  <w:rPrChange w:id="1351" w:author="刘洁" w:date="2020-06-05T15:31:00Z">
                    <w:rPr>
                      <w:rFonts w:ascii="仿宋_GB2312" w:eastAsia="仿宋_GB2312" w:hint="eastAsia"/>
                      <w:sz w:val="28"/>
                      <w:szCs w:val="28"/>
                    </w:rPr>
                  </w:rPrChange>
                </w:rPr>
                <w:t>对个人</w:t>
              </w:r>
            </w:ins>
          </w:p>
        </w:tc>
        <w:tc>
          <w:tcPr>
            <w:tcW w:w="3402" w:type="dxa"/>
            <w:shd w:val="clear" w:color="auto" w:fill="auto"/>
            <w:vAlign w:val="center"/>
          </w:tcPr>
          <w:p w:rsidR="00381FE5" w:rsidRPr="00475627" w:rsidRDefault="00381FE5" w:rsidP="003952B6">
            <w:pPr>
              <w:jc w:val="center"/>
              <w:rPr>
                <w:ins w:id="1352" w:author="刘洁" w:date="2020-06-05T10:33:00Z"/>
                <w:rFonts w:ascii="仿宋_GB2312" w:eastAsia="仿宋_GB2312" w:hAnsi="宋体" w:cs="宋体"/>
                <w:sz w:val="28"/>
                <w:szCs w:val="28"/>
              </w:rPr>
            </w:pPr>
            <w:ins w:id="1353" w:author="刘洁" w:date="2020-06-05T10:33:00Z">
              <w:r w:rsidRPr="00475627">
                <w:rPr>
                  <w:rFonts w:ascii="仿宋_GB2312" w:eastAsia="仿宋_GB2312" w:hint="eastAsia"/>
                  <w:sz w:val="28"/>
                </w:rPr>
                <w:t>0.1≤罚款额≤0.3</w:t>
              </w:r>
            </w:ins>
          </w:p>
        </w:tc>
        <w:tc>
          <w:tcPr>
            <w:tcW w:w="3828" w:type="dxa"/>
            <w:shd w:val="clear" w:color="auto" w:fill="auto"/>
            <w:vAlign w:val="center"/>
          </w:tcPr>
          <w:p w:rsidR="00381FE5" w:rsidRPr="00475627" w:rsidRDefault="00381FE5" w:rsidP="003952B6">
            <w:pPr>
              <w:jc w:val="center"/>
              <w:rPr>
                <w:ins w:id="1354" w:author="刘洁" w:date="2020-06-05T10:33:00Z"/>
                <w:rFonts w:ascii="仿宋_GB2312" w:eastAsia="仿宋_GB2312" w:hAnsi="宋体" w:cs="宋体"/>
                <w:sz w:val="28"/>
                <w:szCs w:val="28"/>
              </w:rPr>
            </w:pPr>
            <w:ins w:id="1355" w:author="刘洁" w:date="2020-06-05T10:33:00Z">
              <w:r w:rsidRPr="00475627">
                <w:rPr>
                  <w:rFonts w:ascii="仿宋_GB2312" w:eastAsia="仿宋_GB2312" w:hint="eastAsia"/>
                  <w:sz w:val="28"/>
                </w:rPr>
                <w:t>0.3＜罚款额≤0.6</w:t>
              </w:r>
            </w:ins>
          </w:p>
        </w:tc>
        <w:tc>
          <w:tcPr>
            <w:tcW w:w="4045" w:type="dxa"/>
            <w:shd w:val="clear" w:color="auto" w:fill="auto"/>
            <w:vAlign w:val="center"/>
          </w:tcPr>
          <w:p w:rsidR="00381FE5" w:rsidRPr="00475627" w:rsidRDefault="00381FE5" w:rsidP="003952B6">
            <w:pPr>
              <w:jc w:val="center"/>
              <w:rPr>
                <w:ins w:id="1356" w:author="刘洁" w:date="2020-06-05T10:33:00Z"/>
                <w:rFonts w:ascii="仿宋_GB2312" w:eastAsia="仿宋_GB2312" w:hAnsi="宋体" w:cs="宋体"/>
                <w:sz w:val="28"/>
                <w:szCs w:val="28"/>
              </w:rPr>
            </w:pPr>
            <w:ins w:id="1357" w:author="刘洁" w:date="2020-06-05T10:33:00Z">
              <w:r w:rsidRPr="00475627">
                <w:rPr>
                  <w:rFonts w:ascii="仿宋_GB2312" w:eastAsia="仿宋_GB2312" w:hint="eastAsia"/>
                  <w:sz w:val="28"/>
                </w:rPr>
                <w:t>0.6＜罚款额≤1</w:t>
              </w:r>
            </w:ins>
          </w:p>
        </w:tc>
      </w:tr>
    </w:tbl>
    <w:p w:rsidR="00381FE5" w:rsidRPr="00475627" w:rsidRDefault="00381FE5" w:rsidP="00381FE5">
      <w:pPr>
        <w:jc w:val="center"/>
        <w:rPr>
          <w:ins w:id="1358" w:author="刘洁" w:date="2020-06-05T10:33:00Z"/>
          <w:rFonts w:ascii="仿宋_GB2312" w:eastAsia="仿宋_GB2312"/>
          <w:sz w:val="32"/>
        </w:rPr>
      </w:pPr>
    </w:p>
    <w:p w:rsidR="00381FE5" w:rsidRPr="00475627" w:rsidRDefault="00381FE5" w:rsidP="00381FE5">
      <w:pPr>
        <w:jc w:val="center"/>
        <w:rPr>
          <w:ins w:id="1359" w:author="刘洁" w:date="2020-06-05T10:33:00Z"/>
          <w:rFonts w:ascii="仿宋_GB2312" w:eastAsia="仿宋_GB2312"/>
          <w:sz w:val="32"/>
        </w:rPr>
      </w:pPr>
    </w:p>
    <w:p w:rsidR="00381FE5" w:rsidRPr="00475627" w:rsidRDefault="00381FE5" w:rsidP="00381FE5">
      <w:pPr>
        <w:jc w:val="center"/>
        <w:rPr>
          <w:ins w:id="1360" w:author="刘洁" w:date="2020-06-05T10:33:00Z"/>
          <w:rFonts w:ascii="仿宋_GB2312" w:eastAsia="仿宋_GB2312"/>
          <w:sz w:val="32"/>
        </w:rPr>
      </w:pPr>
    </w:p>
    <w:p w:rsidR="00381FE5" w:rsidRPr="00475627" w:rsidRDefault="00381FE5" w:rsidP="00381FE5">
      <w:pPr>
        <w:jc w:val="center"/>
        <w:rPr>
          <w:ins w:id="1361" w:author="刘洁" w:date="2020-06-05T10:33:00Z"/>
          <w:rFonts w:ascii="仿宋_GB2312" w:eastAsia="仿宋_GB2312"/>
          <w:sz w:val="32"/>
        </w:rPr>
      </w:pPr>
      <w:ins w:id="1362" w:author="刘洁" w:date="2020-06-05T10:33:00Z">
        <w:r w:rsidRPr="00475627">
          <w:rPr>
            <w:rFonts w:ascii="仿宋_GB2312" w:eastAsia="仿宋_GB2312" w:hint="eastAsia"/>
            <w:sz w:val="32"/>
          </w:rPr>
          <w:lastRenderedPageBreak/>
          <w:t>9、在雨水、污水分流地区将污水排入雨水管网</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820"/>
        <w:gridCol w:w="6379"/>
      </w:tblGrid>
      <w:tr w:rsidR="00381FE5" w:rsidRPr="00475627" w:rsidTr="003952B6">
        <w:trPr>
          <w:ins w:id="1363" w:author="刘洁" w:date="2020-06-05T10:33:00Z"/>
        </w:trPr>
        <w:tc>
          <w:tcPr>
            <w:tcW w:w="2943" w:type="dxa"/>
            <w:shd w:val="clear" w:color="auto" w:fill="auto"/>
            <w:vAlign w:val="center"/>
          </w:tcPr>
          <w:p w:rsidR="00381FE5" w:rsidRPr="00475627" w:rsidRDefault="00381FE5" w:rsidP="003952B6">
            <w:pPr>
              <w:jc w:val="center"/>
              <w:rPr>
                <w:ins w:id="1364" w:author="刘洁" w:date="2020-06-05T10:33:00Z"/>
                <w:rFonts w:ascii="仿宋_GB2312" w:eastAsia="仿宋_GB2312" w:hAnsi="宋体" w:cs="宋体"/>
                <w:b/>
                <w:bCs/>
                <w:sz w:val="28"/>
              </w:rPr>
            </w:pPr>
            <w:ins w:id="1365" w:author="刘洁" w:date="2020-06-05T10:33:00Z">
              <w:r w:rsidRPr="00475627">
                <w:rPr>
                  <w:rFonts w:ascii="仿宋_GB2312" w:eastAsia="仿宋_GB2312" w:hint="eastAsia"/>
                  <w:b/>
                  <w:bCs/>
                  <w:sz w:val="28"/>
                </w:rPr>
                <w:t>违法行为</w:t>
              </w:r>
            </w:ins>
          </w:p>
        </w:tc>
        <w:tc>
          <w:tcPr>
            <w:tcW w:w="4820" w:type="dxa"/>
            <w:shd w:val="clear" w:color="auto" w:fill="auto"/>
            <w:vAlign w:val="center"/>
          </w:tcPr>
          <w:p w:rsidR="00381FE5" w:rsidRPr="00475627" w:rsidRDefault="00381FE5" w:rsidP="003952B6">
            <w:pPr>
              <w:jc w:val="center"/>
              <w:rPr>
                <w:ins w:id="1366" w:author="刘洁" w:date="2020-06-05T10:33:00Z"/>
                <w:rFonts w:ascii="仿宋_GB2312" w:eastAsia="仿宋_GB2312" w:hAnsi="宋体" w:cs="宋体"/>
                <w:b/>
                <w:bCs/>
                <w:sz w:val="28"/>
              </w:rPr>
            </w:pPr>
            <w:ins w:id="1367" w:author="刘洁" w:date="2020-06-05T10:33:00Z">
              <w:r w:rsidRPr="00475627">
                <w:rPr>
                  <w:rFonts w:ascii="仿宋_GB2312" w:eastAsia="仿宋_GB2312" w:hint="eastAsia"/>
                  <w:b/>
                  <w:bCs/>
                  <w:sz w:val="28"/>
                </w:rPr>
                <w:t>违反条款</w:t>
              </w:r>
            </w:ins>
          </w:p>
        </w:tc>
        <w:tc>
          <w:tcPr>
            <w:tcW w:w="6379" w:type="dxa"/>
            <w:shd w:val="clear" w:color="auto" w:fill="auto"/>
            <w:vAlign w:val="center"/>
          </w:tcPr>
          <w:p w:rsidR="00381FE5" w:rsidRPr="00475627" w:rsidRDefault="00381FE5" w:rsidP="003952B6">
            <w:pPr>
              <w:jc w:val="center"/>
              <w:rPr>
                <w:ins w:id="1368" w:author="刘洁" w:date="2020-06-05T10:33:00Z"/>
                <w:rFonts w:ascii="仿宋_GB2312" w:eastAsia="仿宋_GB2312"/>
                <w:sz w:val="28"/>
              </w:rPr>
            </w:pPr>
            <w:ins w:id="1369" w:author="刘洁" w:date="2020-06-05T10:33:00Z">
              <w:r w:rsidRPr="00475627">
                <w:rPr>
                  <w:rFonts w:ascii="仿宋_GB2312" w:eastAsia="仿宋_GB2312" w:hint="eastAsia"/>
                  <w:b/>
                  <w:bCs/>
                  <w:sz w:val="28"/>
                </w:rPr>
                <w:t>处罚条款</w:t>
              </w:r>
            </w:ins>
          </w:p>
        </w:tc>
      </w:tr>
      <w:tr w:rsidR="00381FE5" w:rsidRPr="00475627" w:rsidTr="003952B6">
        <w:trPr>
          <w:trHeight w:val="2993"/>
          <w:ins w:id="1370" w:author="刘洁" w:date="2020-06-05T10:33:00Z"/>
        </w:trPr>
        <w:tc>
          <w:tcPr>
            <w:tcW w:w="2943" w:type="dxa"/>
            <w:shd w:val="clear" w:color="auto" w:fill="auto"/>
            <w:vAlign w:val="center"/>
          </w:tcPr>
          <w:p w:rsidR="00381FE5" w:rsidRPr="00475627" w:rsidRDefault="00381FE5" w:rsidP="003952B6">
            <w:pPr>
              <w:rPr>
                <w:ins w:id="1371" w:author="刘洁" w:date="2020-06-05T10:33:00Z"/>
                <w:rFonts w:ascii="仿宋_GB2312" w:eastAsia="仿宋_GB2312" w:hAnsi="宋体" w:cs="宋体"/>
                <w:sz w:val="24"/>
              </w:rPr>
            </w:pPr>
            <w:ins w:id="1372" w:author="刘洁" w:date="2020-06-05T10:33:00Z">
              <w:r w:rsidRPr="00475627">
                <w:rPr>
                  <w:rFonts w:ascii="仿宋_GB2312" w:eastAsia="仿宋_GB2312" w:hint="eastAsia"/>
                  <w:sz w:val="24"/>
                </w:rPr>
                <w:t>在雨水、污水分流地区将污水排入雨水管网</w:t>
              </w:r>
            </w:ins>
          </w:p>
        </w:tc>
        <w:tc>
          <w:tcPr>
            <w:tcW w:w="4820" w:type="dxa"/>
            <w:shd w:val="clear" w:color="auto" w:fill="auto"/>
            <w:vAlign w:val="center"/>
          </w:tcPr>
          <w:p w:rsidR="00381FE5" w:rsidRPr="00475627" w:rsidRDefault="00381FE5" w:rsidP="003952B6">
            <w:pPr>
              <w:rPr>
                <w:ins w:id="1373" w:author="刘洁" w:date="2020-06-05T10:33:00Z"/>
                <w:rFonts w:ascii="仿宋_GB2312" w:eastAsia="仿宋_GB2312" w:hAnsi="宋体" w:cs="宋体"/>
                <w:sz w:val="24"/>
              </w:rPr>
            </w:pPr>
            <w:ins w:id="1374"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第二十条第二款 雨水、污水分流地区，不得将污水排入雨水管网。</w:t>
              </w:r>
            </w:ins>
          </w:p>
        </w:tc>
        <w:tc>
          <w:tcPr>
            <w:tcW w:w="6379" w:type="dxa"/>
            <w:shd w:val="clear" w:color="auto" w:fill="auto"/>
            <w:vAlign w:val="center"/>
          </w:tcPr>
          <w:p w:rsidR="00381FE5" w:rsidRPr="00475627" w:rsidRDefault="00381FE5" w:rsidP="003952B6">
            <w:pPr>
              <w:jc w:val="left"/>
              <w:rPr>
                <w:ins w:id="1375" w:author="刘洁" w:date="2020-06-05T10:33:00Z"/>
                <w:rFonts w:ascii="仿宋_GB2312" w:eastAsia="仿宋_GB2312"/>
                <w:sz w:val="32"/>
              </w:rPr>
            </w:pPr>
            <w:ins w:id="1376" w:author="刘洁" w:date="2020-06-05T10:33:00Z">
              <w:r w:rsidRPr="00475627">
                <w:rPr>
                  <w:rFonts w:ascii="仿宋_GB2312" w:eastAsia="仿宋_GB2312" w:hint="eastAsia"/>
                  <w:sz w:val="24"/>
                </w:rPr>
                <w:t>《城镇排水与污水处理条例》</w:t>
              </w:r>
              <w:r w:rsidRPr="00475627">
                <w:rPr>
                  <w:rFonts w:ascii="仿宋_GB2312" w:eastAsia="仿宋_GB2312" w:hint="eastAsia"/>
                  <w:sz w:val="24"/>
                </w:rPr>
                <w:br/>
                <w:t xml:space="preserve">    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ins>
          </w:p>
        </w:tc>
      </w:tr>
      <w:tr w:rsidR="00381FE5" w:rsidRPr="00475627" w:rsidTr="003952B6">
        <w:trPr>
          <w:trHeight w:val="1108"/>
          <w:ins w:id="1377" w:author="刘洁" w:date="2020-06-05T10:33:00Z"/>
        </w:trPr>
        <w:tc>
          <w:tcPr>
            <w:tcW w:w="2943" w:type="dxa"/>
            <w:shd w:val="clear" w:color="auto" w:fill="auto"/>
          </w:tcPr>
          <w:p w:rsidR="00381FE5" w:rsidRPr="00475627" w:rsidRDefault="00381FE5" w:rsidP="003952B6">
            <w:pPr>
              <w:jc w:val="center"/>
              <w:rPr>
                <w:ins w:id="1378" w:author="刘洁" w:date="2020-06-05T10:33:00Z"/>
                <w:rFonts w:ascii="仿宋_GB2312" w:eastAsia="仿宋_GB2312"/>
                <w:b/>
                <w:sz w:val="24"/>
              </w:rPr>
            </w:pPr>
            <w:ins w:id="1379" w:author="刘洁" w:date="2020-06-05T10:33:00Z">
              <w:r>
                <w:rPr>
                  <w:noProof/>
                </w:rPr>
                <mc:AlternateContent>
                  <mc:Choice Requires="wps">
                    <w:drawing>
                      <wp:anchor distT="0" distB="0" distL="114300" distR="114300" simplePos="0" relativeHeight="251674624" behindDoc="0" locked="0" layoutInCell="1" allowOverlap="1" wp14:anchorId="61C85F0F" wp14:editId="5EF3AF65">
                        <wp:simplePos x="0" y="0"/>
                        <wp:positionH relativeFrom="column">
                          <wp:posOffset>-62230</wp:posOffset>
                        </wp:positionH>
                        <wp:positionV relativeFrom="paragraph">
                          <wp:posOffset>16510</wp:posOffset>
                        </wp:positionV>
                        <wp:extent cx="790575" cy="685800"/>
                        <wp:effectExtent l="0" t="0" r="28575" b="1905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0575" cy="6858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19"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3pt" to="57.3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" strokecolor="windowText">
                        <o:lock v:ext="edit" shapetype="f"/>
                      </v:line>
                    </w:pict>
                  </mc:Fallback>
                </mc:AlternateContent>
              </w:r>
              <w:r>
                <w:rPr>
                  <w:noProof/>
                </w:rPr>
                <mc:AlternateContent>
                  <mc:Choice Requires="wps">
                    <w:drawing>
                      <wp:anchor distT="0" distB="0" distL="114300" distR="114300" simplePos="0" relativeHeight="251673600" behindDoc="0" locked="0" layoutInCell="1" allowOverlap="1" wp14:anchorId="459C9394" wp14:editId="22D65F19">
                        <wp:simplePos x="0" y="0"/>
                        <wp:positionH relativeFrom="column">
                          <wp:posOffset>-62230</wp:posOffset>
                        </wp:positionH>
                        <wp:positionV relativeFrom="paragraph">
                          <wp:posOffset>17780</wp:posOffset>
                        </wp:positionV>
                        <wp:extent cx="1857375" cy="247650"/>
                        <wp:effectExtent l="0" t="0" r="28575" b="1905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57375" cy="2476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直接连接符 18"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pt,1.4pt" to="141.3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" strokecolor="windowText">
                        <o:lock v:ext="edit" shapetype="f"/>
                      </v:line>
                    </w:pict>
                  </mc:Fallback>
                </mc:AlternateContent>
              </w:r>
              <w:r w:rsidRPr="00475627">
                <w:rPr>
                  <w:rFonts w:ascii="仿宋_GB2312" w:eastAsia="仿宋_GB2312" w:hint="eastAsia"/>
                  <w:sz w:val="32"/>
                </w:rPr>
                <w:t xml:space="preserve">         </w:t>
              </w:r>
              <w:r w:rsidRPr="00475627">
                <w:rPr>
                  <w:rFonts w:ascii="仿宋_GB2312" w:eastAsia="仿宋_GB2312" w:hint="eastAsia"/>
                  <w:sz w:val="24"/>
                </w:rPr>
                <w:t xml:space="preserve">  </w:t>
              </w:r>
              <w:r w:rsidRPr="00475627">
                <w:rPr>
                  <w:rFonts w:ascii="仿宋_GB2312" w:eastAsia="仿宋_GB2312" w:hint="eastAsia"/>
                  <w:b/>
                  <w:sz w:val="24"/>
                </w:rPr>
                <w:t xml:space="preserve">   情 节</w:t>
              </w:r>
            </w:ins>
          </w:p>
          <w:p w:rsidR="00381FE5" w:rsidRPr="00475627" w:rsidRDefault="00381FE5" w:rsidP="003952B6">
            <w:pPr>
              <w:ind w:firstLineChars="294" w:firstLine="708"/>
              <w:rPr>
                <w:ins w:id="1380" w:author="刘洁" w:date="2020-06-05T10:33:00Z"/>
                <w:rFonts w:ascii="仿宋_GB2312" w:eastAsia="仿宋_GB2312"/>
                <w:b/>
                <w:sz w:val="24"/>
              </w:rPr>
            </w:pPr>
            <w:ins w:id="1381" w:author="刘洁" w:date="2020-06-05T10:33:00Z">
              <w:r w:rsidRPr="00475627">
                <w:rPr>
                  <w:rFonts w:ascii="仿宋_GB2312" w:eastAsia="仿宋_GB2312" w:hint="eastAsia"/>
                  <w:b/>
                  <w:sz w:val="24"/>
                </w:rPr>
                <w:t>罚款额（万元）</w:t>
              </w:r>
            </w:ins>
          </w:p>
          <w:p w:rsidR="00381FE5" w:rsidRPr="00475627" w:rsidRDefault="00381FE5" w:rsidP="003952B6">
            <w:pPr>
              <w:rPr>
                <w:ins w:id="1382" w:author="刘洁" w:date="2020-06-05T10:33:00Z"/>
                <w:rFonts w:ascii="仿宋_GB2312" w:eastAsia="仿宋_GB2312"/>
                <w:sz w:val="24"/>
              </w:rPr>
            </w:pPr>
            <w:ins w:id="1383" w:author="刘洁" w:date="2020-06-05T10:33:00Z">
              <w:r w:rsidRPr="00475627">
                <w:rPr>
                  <w:rFonts w:ascii="仿宋_GB2312" w:eastAsia="仿宋_GB2312" w:hint="eastAsia"/>
                  <w:b/>
                  <w:sz w:val="24"/>
                </w:rPr>
                <w:t>类 型</w:t>
              </w:r>
            </w:ins>
          </w:p>
        </w:tc>
        <w:tc>
          <w:tcPr>
            <w:tcW w:w="4820" w:type="dxa"/>
            <w:shd w:val="clear" w:color="auto" w:fill="auto"/>
            <w:vAlign w:val="center"/>
          </w:tcPr>
          <w:p w:rsidR="00381FE5" w:rsidRPr="00475627" w:rsidRDefault="00381FE5" w:rsidP="003952B6">
            <w:pPr>
              <w:jc w:val="center"/>
              <w:rPr>
                <w:ins w:id="1384" w:author="刘洁" w:date="2020-06-05T10:33:00Z"/>
                <w:rFonts w:ascii="仿宋_GB2312" w:eastAsia="仿宋_GB2312"/>
                <w:b/>
                <w:sz w:val="28"/>
              </w:rPr>
            </w:pPr>
            <w:ins w:id="1385" w:author="刘洁" w:date="2020-06-05T10:33:00Z">
              <w:r w:rsidRPr="00475627">
                <w:rPr>
                  <w:rFonts w:ascii="仿宋_GB2312" w:eastAsia="仿宋_GB2312" w:hint="eastAsia"/>
                  <w:b/>
                  <w:sz w:val="28"/>
                </w:rPr>
                <w:t>逾期不改正，但未造成其他危害后果</w:t>
              </w:r>
            </w:ins>
          </w:p>
        </w:tc>
        <w:tc>
          <w:tcPr>
            <w:tcW w:w="6379" w:type="dxa"/>
            <w:shd w:val="clear" w:color="auto" w:fill="auto"/>
            <w:vAlign w:val="center"/>
          </w:tcPr>
          <w:p w:rsidR="00381FE5" w:rsidRPr="00475627" w:rsidRDefault="00381FE5" w:rsidP="003952B6">
            <w:pPr>
              <w:jc w:val="center"/>
              <w:rPr>
                <w:ins w:id="1386" w:author="刘洁" w:date="2020-06-05T10:33:00Z"/>
                <w:rFonts w:ascii="仿宋_GB2312" w:eastAsia="仿宋_GB2312"/>
                <w:b/>
                <w:sz w:val="28"/>
              </w:rPr>
            </w:pPr>
            <w:ins w:id="1387" w:author="刘洁" w:date="2020-06-05T10:33:00Z">
              <w:r w:rsidRPr="00475627">
                <w:rPr>
                  <w:rFonts w:ascii="仿宋_GB2312" w:eastAsia="仿宋_GB2312" w:hint="eastAsia"/>
                  <w:b/>
                  <w:sz w:val="28"/>
                </w:rPr>
                <w:t>影响设施正常运行或者造成水环境污染的</w:t>
              </w:r>
            </w:ins>
          </w:p>
        </w:tc>
      </w:tr>
      <w:tr w:rsidR="00381FE5" w:rsidRPr="00475627" w:rsidTr="003952B6">
        <w:trPr>
          <w:trHeight w:val="1134"/>
          <w:ins w:id="1388" w:author="刘洁" w:date="2020-06-05T10:33:00Z"/>
        </w:trPr>
        <w:tc>
          <w:tcPr>
            <w:tcW w:w="2943" w:type="dxa"/>
            <w:shd w:val="clear" w:color="auto" w:fill="auto"/>
            <w:vAlign w:val="center"/>
          </w:tcPr>
          <w:p w:rsidR="00381FE5" w:rsidRPr="001B0F89" w:rsidRDefault="00381FE5" w:rsidP="003952B6">
            <w:pPr>
              <w:jc w:val="center"/>
              <w:rPr>
                <w:ins w:id="1389" w:author="刘洁" w:date="2020-06-05T10:33:00Z"/>
                <w:rFonts w:ascii="仿宋_GB2312" w:eastAsia="仿宋_GB2312"/>
                <w:b/>
                <w:sz w:val="32"/>
                <w:rPrChange w:id="1390" w:author="刘洁" w:date="2020-06-05T15:31:00Z">
                  <w:rPr>
                    <w:ins w:id="1391" w:author="刘洁" w:date="2020-06-05T10:33:00Z"/>
                    <w:rFonts w:ascii="仿宋_GB2312" w:eastAsia="仿宋_GB2312"/>
                    <w:sz w:val="32"/>
                  </w:rPr>
                </w:rPrChange>
              </w:rPr>
            </w:pPr>
            <w:ins w:id="1392" w:author="刘洁" w:date="2020-06-05T10:33:00Z">
              <w:r w:rsidRPr="001B0F89">
                <w:rPr>
                  <w:rFonts w:ascii="仿宋_GB2312" w:eastAsia="仿宋_GB2312" w:hint="eastAsia"/>
                  <w:b/>
                  <w:sz w:val="32"/>
                  <w:rPrChange w:id="1393" w:author="刘洁" w:date="2020-06-05T15:31:00Z">
                    <w:rPr>
                      <w:rFonts w:ascii="仿宋_GB2312" w:eastAsia="仿宋_GB2312" w:hint="eastAsia"/>
                      <w:sz w:val="32"/>
                    </w:rPr>
                  </w:rPrChange>
                </w:rPr>
                <w:t>对单位</w:t>
              </w:r>
            </w:ins>
          </w:p>
        </w:tc>
        <w:tc>
          <w:tcPr>
            <w:tcW w:w="4820" w:type="dxa"/>
            <w:shd w:val="clear" w:color="auto" w:fill="auto"/>
            <w:vAlign w:val="center"/>
          </w:tcPr>
          <w:p w:rsidR="00381FE5" w:rsidRPr="00475627" w:rsidRDefault="00381FE5" w:rsidP="003952B6">
            <w:pPr>
              <w:jc w:val="center"/>
              <w:rPr>
                <w:ins w:id="1394" w:author="刘洁" w:date="2020-06-05T10:33:00Z"/>
                <w:rFonts w:ascii="仿宋_GB2312" w:eastAsia="仿宋_GB2312"/>
                <w:sz w:val="32"/>
              </w:rPr>
            </w:pPr>
            <w:ins w:id="1395" w:author="刘洁" w:date="2020-06-05T10:33:00Z">
              <w:r w:rsidRPr="00475627">
                <w:rPr>
                  <w:rFonts w:ascii="仿宋_GB2312" w:eastAsia="仿宋_GB2312" w:hint="eastAsia"/>
                  <w:sz w:val="28"/>
                </w:rPr>
                <w:t>10≤罚款额≤15</w:t>
              </w:r>
            </w:ins>
          </w:p>
        </w:tc>
        <w:tc>
          <w:tcPr>
            <w:tcW w:w="6379" w:type="dxa"/>
            <w:shd w:val="clear" w:color="auto" w:fill="auto"/>
            <w:vAlign w:val="center"/>
          </w:tcPr>
          <w:p w:rsidR="00381FE5" w:rsidRPr="00475627" w:rsidRDefault="00381FE5" w:rsidP="003952B6">
            <w:pPr>
              <w:jc w:val="center"/>
              <w:rPr>
                <w:ins w:id="1396" w:author="刘洁" w:date="2020-06-05T10:33:00Z"/>
                <w:rFonts w:ascii="仿宋_GB2312" w:eastAsia="仿宋_GB2312"/>
                <w:sz w:val="32"/>
              </w:rPr>
            </w:pPr>
            <w:ins w:id="1397" w:author="刘洁" w:date="2020-06-05T10:33:00Z">
              <w:r w:rsidRPr="00475627">
                <w:rPr>
                  <w:rFonts w:ascii="仿宋_GB2312" w:eastAsia="仿宋_GB2312" w:hint="eastAsia"/>
                  <w:sz w:val="28"/>
                </w:rPr>
                <w:t>15＜罚款额≤20</w:t>
              </w:r>
            </w:ins>
          </w:p>
        </w:tc>
      </w:tr>
      <w:tr w:rsidR="00381FE5" w:rsidRPr="00475627" w:rsidTr="003952B6">
        <w:trPr>
          <w:trHeight w:val="1134"/>
          <w:ins w:id="1398" w:author="刘洁" w:date="2020-06-05T10:33:00Z"/>
        </w:trPr>
        <w:tc>
          <w:tcPr>
            <w:tcW w:w="2943" w:type="dxa"/>
            <w:shd w:val="clear" w:color="auto" w:fill="auto"/>
            <w:vAlign w:val="center"/>
          </w:tcPr>
          <w:p w:rsidR="00381FE5" w:rsidRPr="001B0F89" w:rsidRDefault="00381FE5" w:rsidP="003952B6">
            <w:pPr>
              <w:jc w:val="center"/>
              <w:rPr>
                <w:ins w:id="1399" w:author="刘洁" w:date="2020-06-05T10:33:00Z"/>
                <w:rFonts w:ascii="仿宋_GB2312" w:eastAsia="仿宋_GB2312"/>
                <w:b/>
                <w:sz w:val="32"/>
                <w:rPrChange w:id="1400" w:author="刘洁" w:date="2020-06-05T15:31:00Z">
                  <w:rPr>
                    <w:ins w:id="1401" w:author="刘洁" w:date="2020-06-05T10:33:00Z"/>
                    <w:rFonts w:ascii="仿宋_GB2312" w:eastAsia="仿宋_GB2312"/>
                    <w:sz w:val="32"/>
                  </w:rPr>
                </w:rPrChange>
              </w:rPr>
            </w:pPr>
            <w:ins w:id="1402" w:author="刘洁" w:date="2020-06-05T10:33:00Z">
              <w:r w:rsidRPr="001B0F89">
                <w:rPr>
                  <w:rFonts w:ascii="仿宋_GB2312" w:eastAsia="仿宋_GB2312" w:hint="eastAsia"/>
                  <w:b/>
                  <w:sz w:val="32"/>
                  <w:rPrChange w:id="1403" w:author="刘洁" w:date="2020-06-05T15:31:00Z">
                    <w:rPr>
                      <w:rFonts w:ascii="仿宋_GB2312" w:eastAsia="仿宋_GB2312" w:hint="eastAsia"/>
                      <w:sz w:val="32"/>
                    </w:rPr>
                  </w:rPrChange>
                </w:rPr>
                <w:t>对个人</w:t>
              </w:r>
            </w:ins>
          </w:p>
        </w:tc>
        <w:tc>
          <w:tcPr>
            <w:tcW w:w="4820" w:type="dxa"/>
            <w:shd w:val="clear" w:color="auto" w:fill="auto"/>
            <w:vAlign w:val="center"/>
          </w:tcPr>
          <w:p w:rsidR="00381FE5" w:rsidRPr="00475627" w:rsidRDefault="00381FE5" w:rsidP="003952B6">
            <w:pPr>
              <w:jc w:val="center"/>
              <w:rPr>
                <w:ins w:id="1404" w:author="刘洁" w:date="2020-06-05T10:33:00Z"/>
                <w:rFonts w:ascii="仿宋_GB2312" w:eastAsia="仿宋_GB2312"/>
                <w:sz w:val="32"/>
              </w:rPr>
            </w:pPr>
            <w:ins w:id="1405" w:author="刘洁" w:date="2020-06-05T10:33:00Z">
              <w:r w:rsidRPr="00475627">
                <w:rPr>
                  <w:rFonts w:ascii="仿宋_GB2312" w:eastAsia="仿宋_GB2312" w:hint="eastAsia"/>
                  <w:sz w:val="28"/>
                </w:rPr>
                <w:t>2≤罚款额≤5</w:t>
              </w:r>
            </w:ins>
          </w:p>
        </w:tc>
        <w:tc>
          <w:tcPr>
            <w:tcW w:w="6379" w:type="dxa"/>
            <w:shd w:val="clear" w:color="auto" w:fill="auto"/>
            <w:vAlign w:val="center"/>
          </w:tcPr>
          <w:p w:rsidR="00381FE5" w:rsidRPr="00475627" w:rsidRDefault="00381FE5" w:rsidP="003952B6">
            <w:pPr>
              <w:jc w:val="center"/>
              <w:rPr>
                <w:ins w:id="1406" w:author="刘洁" w:date="2020-06-05T10:33:00Z"/>
                <w:rFonts w:ascii="仿宋_GB2312" w:eastAsia="仿宋_GB2312"/>
                <w:sz w:val="32"/>
              </w:rPr>
            </w:pPr>
            <w:ins w:id="1407" w:author="刘洁" w:date="2020-06-05T10:33:00Z">
              <w:r w:rsidRPr="00475627">
                <w:rPr>
                  <w:rFonts w:ascii="仿宋_GB2312" w:eastAsia="仿宋_GB2312" w:hint="eastAsia"/>
                  <w:sz w:val="28"/>
                </w:rPr>
                <w:t>5＜罚款额≤10</w:t>
              </w:r>
            </w:ins>
          </w:p>
        </w:tc>
      </w:tr>
    </w:tbl>
    <w:p w:rsidR="00381FE5" w:rsidRPr="00475627" w:rsidRDefault="00381FE5" w:rsidP="00381FE5">
      <w:pPr>
        <w:jc w:val="center"/>
        <w:rPr>
          <w:ins w:id="1408" w:author="刘洁" w:date="2020-06-05T10:33:00Z"/>
          <w:rFonts w:ascii="仿宋_GB2312" w:eastAsia="仿宋_GB2312"/>
          <w:sz w:val="32"/>
        </w:rPr>
      </w:pPr>
    </w:p>
    <w:p w:rsidR="00381FE5" w:rsidRPr="00475627" w:rsidRDefault="00381FE5" w:rsidP="00381FE5">
      <w:pPr>
        <w:jc w:val="center"/>
        <w:rPr>
          <w:ins w:id="1409" w:author="刘洁" w:date="2020-06-05T10:33:00Z"/>
          <w:rFonts w:ascii="方正小标宋简体" w:eastAsia="方正小标宋简体"/>
          <w:sz w:val="32"/>
        </w:rPr>
      </w:pPr>
    </w:p>
    <w:p w:rsidR="00381FE5" w:rsidRPr="00475627" w:rsidRDefault="00381FE5" w:rsidP="00381FE5">
      <w:pPr>
        <w:jc w:val="center"/>
        <w:rPr>
          <w:ins w:id="1410" w:author="刘洁" w:date="2020-06-05T10:33:00Z"/>
          <w:rFonts w:ascii="方正小标宋简体" w:eastAsia="方正小标宋简体"/>
          <w:sz w:val="32"/>
        </w:rPr>
      </w:pPr>
      <w:ins w:id="1411" w:author="刘洁" w:date="2020-06-05T10:33:00Z">
        <w:r w:rsidRPr="00475627">
          <w:rPr>
            <w:rFonts w:ascii="方正小标宋简体" w:eastAsia="方正小标宋简体" w:hint="eastAsia"/>
            <w:sz w:val="32"/>
          </w:rPr>
          <w:lastRenderedPageBreak/>
          <w:t>第三部分  水环境、水工程常用违法行为行政处罚裁量基准表</w:t>
        </w:r>
      </w:ins>
    </w:p>
    <w:p w:rsidR="00381FE5" w:rsidRPr="00475627" w:rsidRDefault="00381FE5" w:rsidP="00381FE5">
      <w:pPr>
        <w:jc w:val="center"/>
        <w:rPr>
          <w:ins w:id="1412" w:author="刘洁" w:date="2020-06-05T10:33:00Z"/>
          <w:rFonts w:ascii="仿宋_GB2312" w:eastAsia="仿宋_GB2312"/>
          <w:sz w:val="32"/>
        </w:rPr>
      </w:pPr>
      <w:ins w:id="1413" w:author="刘洁" w:date="2020-06-05T10:33:00Z">
        <w:r w:rsidRPr="00475627">
          <w:rPr>
            <w:rFonts w:ascii="仿宋_GB2312" w:eastAsia="仿宋_GB2312" w:hint="eastAsia"/>
            <w:sz w:val="32"/>
          </w:rPr>
          <w:t>1、进行爆破、打井、采石、取土等危害防洪工程设施安全的活动</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4111"/>
        <w:gridCol w:w="5670"/>
      </w:tblGrid>
      <w:tr w:rsidR="00381FE5" w:rsidRPr="00475627" w:rsidTr="003952B6">
        <w:trPr>
          <w:ins w:id="1414" w:author="刘洁" w:date="2020-06-05T10:33:00Z"/>
        </w:trPr>
        <w:tc>
          <w:tcPr>
            <w:tcW w:w="4361" w:type="dxa"/>
            <w:gridSpan w:val="2"/>
            <w:shd w:val="clear" w:color="auto" w:fill="auto"/>
            <w:vAlign w:val="center"/>
          </w:tcPr>
          <w:p w:rsidR="00381FE5" w:rsidRPr="00475627" w:rsidRDefault="00381FE5" w:rsidP="003952B6">
            <w:pPr>
              <w:jc w:val="center"/>
              <w:rPr>
                <w:ins w:id="1415" w:author="刘洁" w:date="2020-06-05T10:33:00Z"/>
                <w:rFonts w:ascii="仿宋_GB2312" w:eastAsia="仿宋_GB2312" w:hAnsi="宋体" w:cs="宋体"/>
                <w:b/>
                <w:bCs/>
                <w:sz w:val="28"/>
              </w:rPr>
            </w:pPr>
            <w:ins w:id="1416" w:author="刘洁" w:date="2020-06-05T10:33:00Z">
              <w:r w:rsidRPr="00475627">
                <w:rPr>
                  <w:rFonts w:ascii="仿宋_GB2312" w:eastAsia="仿宋_GB2312" w:hint="eastAsia"/>
                  <w:b/>
                  <w:bCs/>
                  <w:sz w:val="28"/>
                </w:rPr>
                <w:t>违法行为</w:t>
              </w:r>
            </w:ins>
          </w:p>
        </w:tc>
        <w:tc>
          <w:tcPr>
            <w:tcW w:w="4111" w:type="dxa"/>
            <w:shd w:val="clear" w:color="auto" w:fill="auto"/>
            <w:vAlign w:val="center"/>
          </w:tcPr>
          <w:p w:rsidR="00381FE5" w:rsidRPr="00475627" w:rsidRDefault="00381FE5" w:rsidP="003952B6">
            <w:pPr>
              <w:jc w:val="center"/>
              <w:rPr>
                <w:ins w:id="1417" w:author="刘洁" w:date="2020-06-05T10:33:00Z"/>
                <w:rFonts w:ascii="仿宋_GB2312" w:eastAsia="仿宋_GB2312" w:hAnsi="宋体" w:cs="宋体"/>
                <w:b/>
                <w:bCs/>
                <w:sz w:val="28"/>
              </w:rPr>
            </w:pPr>
            <w:ins w:id="1418" w:author="刘洁" w:date="2020-06-05T10:33:00Z">
              <w:r w:rsidRPr="00475627">
                <w:rPr>
                  <w:rFonts w:ascii="仿宋_GB2312" w:eastAsia="仿宋_GB2312" w:hint="eastAsia"/>
                  <w:b/>
                  <w:bCs/>
                  <w:sz w:val="28"/>
                </w:rPr>
                <w:t>违反条款</w:t>
              </w:r>
            </w:ins>
          </w:p>
        </w:tc>
        <w:tc>
          <w:tcPr>
            <w:tcW w:w="5670" w:type="dxa"/>
            <w:shd w:val="clear" w:color="auto" w:fill="auto"/>
            <w:vAlign w:val="center"/>
          </w:tcPr>
          <w:p w:rsidR="00381FE5" w:rsidRPr="00475627" w:rsidRDefault="00381FE5" w:rsidP="003952B6">
            <w:pPr>
              <w:jc w:val="center"/>
              <w:rPr>
                <w:ins w:id="1419" w:author="刘洁" w:date="2020-06-05T10:33:00Z"/>
                <w:rFonts w:ascii="仿宋_GB2312" w:eastAsia="仿宋_GB2312" w:hAnsi="宋体" w:cs="宋体"/>
                <w:b/>
                <w:bCs/>
                <w:sz w:val="28"/>
              </w:rPr>
            </w:pPr>
            <w:ins w:id="1420" w:author="刘洁" w:date="2020-06-05T10:33:00Z">
              <w:r w:rsidRPr="00475627">
                <w:rPr>
                  <w:rFonts w:ascii="仿宋_GB2312" w:eastAsia="仿宋_GB2312" w:hint="eastAsia"/>
                  <w:b/>
                  <w:bCs/>
                  <w:sz w:val="28"/>
                </w:rPr>
                <w:t>处罚条款</w:t>
              </w:r>
            </w:ins>
          </w:p>
        </w:tc>
      </w:tr>
      <w:tr w:rsidR="00381FE5" w:rsidRPr="00475627" w:rsidTr="003952B6">
        <w:trPr>
          <w:trHeight w:val="2646"/>
          <w:ins w:id="1421" w:author="刘洁" w:date="2020-06-05T10:33:00Z"/>
        </w:trPr>
        <w:tc>
          <w:tcPr>
            <w:tcW w:w="4361" w:type="dxa"/>
            <w:gridSpan w:val="2"/>
            <w:shd w:val="clear" w:color="auto" w:fill="auto"/>
            <w:vAlign w:val="center"/>
          </w:tcPr>
          <w:p w:rsidR="00381FE5" w:rsidRPr="00475627" w:rsidRDefault="00381FE5">
            <w:pPr>
              <w:jc w:val="left"/>
              <w:rPr>
                <w:ins w:id="1422" w:author="刘洁" w:date="2020-06-05T10:33:00Z"/>
                <w:rFonts w:ascii="仿宋_GB2312" w:eastAsia="仿宋_GB2312" w:hAnsi="宋体" w:cs="宋体"/>
                <w:sz w:val="24"/>
              </w:rPr>
              <w:pPrChange w:id="1423" w:author="刘洁" w:date="2020-06-05T10:38:00Z">
                <w:pPr>
                  <w:jc w:val="center"/>
                </w:pPr>
              </w:pPrChange>
            </w:pPr>
            <w:ins w:id="1424" w:author="刘洁" w:date="2020-06-05T10:33:00Z">
              <w:r w:rsidRPr="00475627">
                <w:rPr>
                  <w:rFonts w:ascii="仿宋_GB2312" w:eastAsia="仿宋_GB2312" w:hint="eastAsia"/>
                  <w:sz w:val="24"/>
                </w:rPr>
                <w:t>在水库、闸坝管理和保护范围内以及河道、湖泊保护范围内，进行爆破、打井、采石、取土等危害防洪工程设施安全的活动</w:t>
              </w:r>
            </w:ins>
          </w:p>
        </w:tc>
        <w:tc>
          <w:tcPr>
            <w:tcW w:w="4111" w:type="dxa"/>
            <w:shd w:val="clear" w:color="auto" w:fill="auto"/>
            <w:vAlign w:val="center"/>
          </w:tcPr>
          <w:p w:rsidR="00381FE5" w:rsidRPr="00475627" w:rsidRDefault="00381FE5" w:rsidP="003952B6">
            <w:pPr>
              <w:rPr>
                <w:ins w:id="1425" w:author="刘洁" w:date="2020-06-05T10:33:00Z"/>
                <w:rFonts w:ascii="仿宋_GB2312" w:eastAsia="仿宋_GB2312" w:hAnsi="宋体" w:cs="宋体"/>
                <w:sz w:val="24"/>
              </w:rPr>
            </w:pPr>
            <w:ins w:id="1426" w:author="刘洁" w:date="2020-06-05T10:33:00Z">
              <w:r w:rsidRPr="00475627">
                <w:rPr>
                  <w:rFonts w:ascii="仿宋_GB2312" w:eastAsia="仿宋_GB2312" w:hint="eastAsia"/>
                  <w:sz w:val="24"/>
                </w:rPr>
                <w:t>《北京市实施&lt;中华人民共和国防洪法&gt;办法》</w:t>
              </w:r>
              <w:r w:rsidRPr="00475627">
                <w:rPr>
                  <w:rFonts w:ascii="仿宋_GB2312" w:eastAsia="仿宋_GB2312" w:hint="eastAsia"/>
                  <w:sz w:val="24"/>
                </w:rPr>
                <w:br/>
                <w:t xml:space="preserve">    第十九条 在水库、闸坝管理和保护范围内以及河道、湖泊保护范围内，禁止进行爆破、打井、采石、取土等危害防洪工程设施安全的活动。</w:t>
              </w:r>
            </w:ins>
          </w:p>
        </w:tc>
        <w:tc>
          <w:tcPr>
            <w:tcW w:w="5670" w:type="dxa"/>
            <w:shd w:val="clear" w:color="auto" w:fill="auto"/>
            <w:vAlign w:val="center"/>
          </w:tcPr>
          <w:p w:rsidR="00381FE5" w:rsidRDefault="00381FE5" w:rsidP="003952B6">
            <w:pPr>
              <w:rPr>
                <w:ins w:id="1427" w:author="刘洁" w:date="2020-06-05T15:38:00Z"/>
                <w:rFonts w:ascii="仿宋_GB2312" w:eastAsia="仿宋_GB2312"/>
                <w:sz w:val="24"/>
              </w:rPr>
            </w:pPr>
            <w:ins w:id="1428" w:author="刘洁" w:date="2020-06-05T10:33:00Z">
              <w:r w:rsidRPr="00475627">
                <w:rPr>
                  <w:rFonts w:ascii="仿宋_GB2312" w:eastAsia="仿宋_GB2312" w:hint="eastAsia"/>
                  <w:sz w:val="24"/>
                </w:rPr>
                <w:t xml:space="preserve">《北京市实施&lt;中华人民共和国防洪法&gt;办法》    </w:t>
              </w:r>
            </w:ins>
          </w:p>
          <w:p w:rsidR="00381FE5" w:rsidRPr="00475627" w:rsidRDefault="00381FE5">
            <w:pPr>
              <w:ind w:firstLineChars="200" w:firstLine="480"/>
              <w:rPr>
                <w:ins w:id="1429" w:author="刘洁" w:date="2020-06-05T10:33:00Z"/>
                <w:rFonts w:ascii="仿宋_GB2312" w:eastAsia="仿宋_GB2312" w:hAnsi="宋体" w:cs="宋体"/>
                <w:sz w:val="24"/>
              </w:rPr>
              <w:pPrChange w:id="1430" w:author="刘洁" w:date="2020-06-05T15:38:00Z">
                <w:pPr/>
              </w:pPrChange>
            </w:pPr>
            <w:ins w:id="1431" w:author="刘洁" w:date="2020-06-05T10:33:00Z">
              <w:r w:rsidRPr="00475627">
                <w:rPr>
                  <w:rFonts w:ascii="仿宋_GB2312" w:eastAsia="仿宋_GB2312" w:hint="eastAsia"/>
                  <w:sz w:val="24"/>
                </w:rPr>
                <w:t>第四十五条 违反本办法第十九条规定，在水库、闸坝管理和保护范围内以及河道、湖泊保护范围内，进行爆破、打井、采石、取土等危害防洪工程设施安全的活动的，由水行政主管部门责令停止违法行为，恢复原状或者采取其他补救措施，可以处1万元以上5万元以下罚款。</w:t>
              </w:r>
            </w:ins>
          </w:p>
        </w:tc>
      </w:tr>
      <w:tr w:rsidR="00381FE5" w:rsidRPr="00475627" w:rsidTr="003952B6">
        <w:trPr>
          <w:trHeight w:val="1126"/>
          <w:ins w:id="1432" w:author="刘洁" w:date="2020-06-05T10:33:00Z"/>
        </w:trPr>
        <w:tc>
          <w:tcPr>
            <w:tcW w:w="4361" w:type="dxa"/>
            <w:gridSpan w:val="2"/>
            <w:shd w:val="clear" w:color="auto" w:fill="auto"/>
          </w:tcPr>
          <w:p w:rsidR="00381FE5" w:rsidRPr="00475627" w:rsidRDefault="00381FE5" w:rsidP="003952B6">
            <w:pPr>
              <w:jc w:val="center"/>
              <w:rPr>
                <w:ins w:id="1433" w:author="刘洁" w:date="2020-06-05T10:33:00Z"/>
                <w:rFonts w:ascii="仿宋_GB2312" w:eastAsia="仿宋_GB2312"/>
                <w:b/>
                <w:sz w:val="24"/>
              </w:rPr>
            </w:pPr>
            <w:ins w:id="1434" w:author="刘洁" w:date="2020-06-05T10:33:00Z">
              <w:r>
                <w:rPr>
                  <w:noProof/>
                </w:rPr>
                <mc:AlternateContent>
                  <mc:Choice Requires="wps">
                    <w:drawing>
                      <wp:anchor distT="0" distB="0" distL="114300" distR="114300" simplePos="0" relativeHeight="251675648" behindDoc="0" locked="0" layoutInCell="1" allowOverlap="1" wp14:anchorId="150AFCC1" wp14:editId="618F3434">
                        <wp:simplePos x="0" y="0"/>
                        <wp:positionH relativeFrom="column">
                          <wp:posOffset>-52705</wp:posOffset>
                        </wp:positionH>
                        <wp:positionV relativeFrom="paragraph">
                          <wp:posOffset>-6985</wp:posOffset>
                        </wp:positionV>
                        <wp:extent cx="2762250" cy="333375"/>
                        <wp:effectExtent l="0" t="0" r="19050" b="28575"/>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62250" cy="3333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0"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55pt" to="213.3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" strokecolor="windowText">
                        <o:lock v:ext="edit" shapetype="f"/>
                      </v:line>
                    </w:pict>
                  </mc:Fallback>
                </mc:AlternateContent>
              </w:r>
              <w:r>
                <w:rPr>
                  <w:noProof/>
                </w:rPr>
                <mc:AlternateContent>
                  <mc:Choice Requires="wps">
                    <w:drawing>
                      <wp:anchor distT="0" distB="0" distL="114300" distR="114300" simplePos="0" relativeHeight="251676672" behindDoc="0" locked="0" layoutInCell="1" allowOverlap="1" wp14:anchorId="4DD2A2A8" wp14:editId="24B6D2DC">
                        <wp:simplePos x="0" y="0"/>
                        <wp:positionH relativeFrom="column">
                          <wp:posOffset>-52705</wp:posOffset>
                        </wp:positionH>
                        <wp:positionV relativeFrom="paragraph">
                          <wp:posOffset>-6985</wp:posOffset>
                        </wp:positionV>
                        <wp:extent cx="942975" cy="723900"/>
                        <wp:effectExtent l="0" t="0" r="28575" b="19050"/>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42975" cy="72390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2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55pt" to="70.1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" strokecolor="windowText">
                        <o:lock v:ext="edit" shapetype="f"/>
                      </v:line>
                    </w:pict>
                  </mc:Fallback>
                </mc:AlternateContent>
              </w:r>
              <w:r w:rsidRPr="00475627">
                <w:rPr>
                  <w:rFonts w:ascii="仿宋_GB2312" w:eastAsia="仿宋_GB2312" w:hint="eastAsia"/>
                  <w:b/>
                  <w:sz w:val="24"/>
                </w:rPr>
                <w:t xml:space="preserve">                     情 节</w:t>
              </w:r>
            </w:ins>
          </w:p>
          <w:p w:rsidR="00381FE5" w:rsidRPr="00475627" w:rsidRDefault="00381FE5" w:rsidP="003952B6">
            <w:pPr>
              <w:ind w:firstLineChars="392" w:firstLine="944"/>
              <w:rPr>
                <w:ins w:id="1435" w:author="刘洁" w:date="2020-06-05T10:33:00Z"/>
                <w:rFonts w:ascii="仿宋_GB2312" w:eastAsia="仿宋_GB2312"/>
                <w:b/>
                <w:sz w:val="24"/>
              </w:rPr>
            </w:pPr>
            <w:ins w:id="1436" w:author="刘洁" w:date="2020-06-05T10:33:00Z">
              <w:r w:rsidRPr="00475627">
                <w:rPr>
                  <w:rFonts w:ascii="仿宋_GB2312" w:eastAsia="仿宋_GB2312" w:hint="eastAsia"/>
                  <w:b/>
                  <w:sz w:val="24"/>
                </w:rPr>
                <w:t>罚款额（万元）</w:t>
              </w:r>
            </w:ins>
          </w:p>
          <w:p w:rsidR="00381FE5" w:rsidRPr="00475627" w:rsidRDefault="00381FE5" w:rsidP="003952B6">
            <w:pPr>
              <w:rPr>
                <w:ins w:id="1437" w:author="刘洁" w:date="2020-06-05T10:33:00Z"/>
                <w:rFonts w:ascii="仿宋_GB2312" w:eastAsia="仿宋_GB2312"/>
                <w:sz w:val="32"/>
              </w:rPr>
            </w:pPr>
            <w:ins w:id="1438" w:author="刘洁" w:date="2020-06-05T10:33:00Z">
              <w:r w:rsidRPr="00475627">
                <w:rPr>
                  <w:rFonts w:ascii="仿宋_GB2312" w:eastAsia="仿宋_GB2312" w:hint="eastAsia"/>
                  <w:b/>
                  <w:sz w:val="24"/>
                </w:rPr>
                <w:t>类 型</w:t>
              </w:r>
            </w:ins>
          </w:p>
        </w:tc>
        <w:tc>
          <w:tcPr>
            <w:tcW w:w="4111" w:type="dxa"/>
            <w:shd w:val="clear" w:color="auto" w:fill="auto"/>
            <w:vAlign w:val="center"/>
          </w:tcPr>
          <w:p w:rsidR="00381FE5" w:rsidRPr="00475627" w:rsidRDefault="00381FE5" w:rsidP="003952B6">
            <w:pPr>
              <w:jc w:val="center"/>
              <w:rPr>
                <w:ins w:id="1439" w:author="刘洁" w:date="2020-06-05T10:33:00Z"/>
                <w:rFonts w:ascii="仿宋_GB2312" w:eastAsia="仿宋_GB2312"/>
                <w:b/>
                <w:sz w:val="32"/>
              </w:rPr>
            </w:pPr>
            <w:ins w:id="1440" w:author="刘洁" w:date="2020-06-05T10:33:00Z">
              <w:r w:rsidRPr="00475627">
                <w:rPr>
                  <w:rFonts w:ascii="仿宋_GB2312" w:eastAsia="仿宋_GB2312" w:hint="eastAsia"/>
                  <w:b/>
                  <w:sz w:val="32"/>
                </w:rPr>
                <w:t>在保护范围内</w:t>
              </w:r>
            </w:ins>
          </w:p>
        </w:tc>
        <w:tc>
          <w:tcPr>
            <w:tcW w:w="5670" w:type="dxa"/>
            <w:shd w:val="clear" w:color="auto" w:fill="auto"/>
            <w:vAlign w:val="center"/>
          </w:tcPr>
          <w:p w:rsidR="00381FE5" w:rsidRPr="00475627" w:rsidRDefault="00381FE5" w:rsidP="003952B6">
            <w:pPr>
              <w:jc w:val="center"/>
              <w:rPr>
                <w:ins w:id="1441" w:author="刘洁" w:date="2020-06-05T10:33:00Z"/>
                <w:rFonts w:ascii="仿宋_GB2312" w:eastAsia="仿宋_GB2312"/>
                <w:b/>
                <w:sz w:val="32"/>
              </w:rPr>
            </w:pPr>
            <w:ins w:id="1442" w:author="刘洁" w:date="2020-06-05T10:33:00Z">
              <w:r w:rsidRPr="00475627">
                <w:rPr>
                  <w:rFonts w:ascii="仿宋_GB2312" w:eastAsia="仿宋_GB2312" w:hint="eastAsia"/>
                  <w:b/>
                  <w:sz w:val="32"/>
                </w:rPr>
                <w:t>在管理范围内</w:t>
              </w:r>
            </w:ins>
          </w:p>
        </w:tc>
      </w:tr>
      <w:tr w:rsidR="00381FE5" w:rsidRPr="00475627" w:rsidTr="003952B6">
        <w:trPr>
          <w:trHeight w:val="680"/>
          <w:ins w:id="1443" w:author="刘洁" w:date="2020-06-05T10:33:00Z"/>
        </w:trPr>
        <w:tc>
          <w:tcPr>
            <w:tcW w:w="1526" w:type="dxa"/>
            <w:vMerge w:val="restart"/>
            <w:shd w:val="clear" w:color="auto" w:fill="auto"/>
            <w:vAlign w:val="center"/>
          </w:tcPr>
          <w:p w:rsidR="00381FE5" w:rsidRPr="001B0F89" w:rsidRDefault="00381FE5" w:rsidP="003952B6">
            <w:pPr>
              <w:jc w:val="center"/>
              <w:rPr>
                <w:ins w:id="1444" w:author="刘洁" w:date="2020-06-05T10:33:00Z"/>
                <w:rFonts w:ascii="仿宋_GB2312" w:eastAsia="仿宋_GB2312"/>
                <w:b/>
                <w:sz w:val="28"/>
                <w:szCs w:val="28"/>
                <w:rPrChange w:id="1445" w:author="刘洁" w:date="2020-06-05T15:32:00Z">
                  <w:rPr>
                    <w:ins w:id="1446" w:author="刘洁" w:date="2020-06-05T10:33:00Z"/>
                    <w:rFonts w:ascii="仿宋_GB2312" w:eastAsia="仿宋_GB2312"/>
                    <w:sz w:val="28"/>
                    <w:szCs w:val="28"/>
                  </w:rPr>
                </w:rPrChange>
              </w:rPr>
            </w:pPr>
            <w:ins w:id="1447" w:author="刘洁" w:date="2020-06-05T10:33:00Z">
              <w:r w:rsidRPr="001B0F89">
                <w:rPr>
                  <w:rFonts w:ascii="仿宋_GB2312" w:eastAsia="仿宋_GB2312" w:hint="eastAsia"/>
                  <w:b/>
                  <w:sz w:val="28"/>
                  <w:szCs w:val="28"/>
                  <w:rPrChange w:id="1448" w:author="刘洁" w:date="2020-06-05T15:32:00Z">
                    <w:rPr>
                      <w:rFonts w:ascii="仿宋_GB2312" w:eastAsia="仿宋_GB2312" w:hint="eastAsia"/>
                      <w:sz w:val="28"/>
                      <w:szCs w:val="28"/>
                    </w:rPr>
                  </w:rPrChange>
                </w:rPr>
                <w:t>采石、取土</w:t>
              </w:r>
            </w:ins>
          </w:p>
        </w:tc>
        <w:tc>
          <w:tcPr>
            <w:tcW w:w="2835" w:type="dxa"/>
            <w:shd w:val="clear" w:color="auto" w:fill="auto"/>
            <w:vAlign w:val="center"/>
          </w:tcPr>
          <w:p w:rsidR="00381FE5" w:rsidRPr="001B0F89" w:rsidRDefault="00381FE5" w:rsidP="003952B6">
            <w:pPr>
              <w:jc w:val="center"/>
              <w:rPr>
                <w:ins w:id="1449" w:author="刘洁" w:date="2020-06-05T10:33:00Z"/>
                <w:rFonts w:ascii="仿宋_GB2312" w:eastAsia="仿宋_GB2312"/>
                <w:b/>
                <w:sz w:val="28"/>
                <w:szCs w:val="28"/>
                <w:rPrChange w:id="1450" w:author="刘洁" w:date="2020-06-05T15:32:00Z">
                  <w:rPr>
                    <w:ins w:id="1451" w:author="刘洁" w:date="2020-06-05T10:33:00Z"/>
                    <w:rFonts w:ascii="仿宋_GB2312" w:eastAsia="仿宋_GB2312"/>
                    <w:sz w:val="28"/>
                    <w:szCs w:val="28"/>
                  </w:rPr>
                </w:rPrChange>
              </w:rPr>
            </w:pPr>
            <w:ins w:id="1452" w:author="刘洁" w:date="2020-06-05T10:33:00Z">
              <w:r w:rsidRPr="001B0F89">
                <w:rPr>
                  <w:rFonts w:ascii="仿宋_GB2312" w:eastAsia="仿宋_GB2312" w:hint="eastAsia"/>
                  <w:b/>
                  <w:sz w:val="28"/>
                  <w:szCs w:val="28"/>
                  <w:rPrChange w:id="1453" w:author="刘洁" w:date="2020-06-05T15:32:00Z">
                    <w:rPr>
                      <w:rFonts w:ascii="仿宋_GB2312" w:eastAsia="仿宋_GB2312" w:hint="eastAsia"/>
                      <w:sz w:val="28"/>
                      <w:szCs w:val="28"/>
                    </w:rPr>
                  </w:rPrChange>
                </w:rPr>
                <w:t>采石、取土量≤5m</w:t>
              </w:r>
              <w:r w:rsidRPr="001B0F89">
                <w:rPr>
                  <w:rFonts w:ascii="宋体" w:hAnsi="宋体" w:cs="宋体" w:hint="eastAsia"/>
                  <w:b/>
                  <w:sz w:val="28"/>
                  <w:szCs w:val="28"/>
                  <w:rPrChange w:id="1454" w:author="刘洁" w:date="2020-06-05T15:32:00Z">
                    <w:rPr>
                      <w:rFonts w:ascii="宋体" w:hAnsi="宋体" w:cs="宋体" w:hint="eastAsia"/>
                      <w:sz w:val="28"/>
                      <w:szCs w:val="28"/>
                    </w:rPr>
                  </w:rPrChange>
                </w:rPr>
                <w:t>³</w:t>
              </w:r>
            </w:ins>
          </w:p>
        </w:tc>
        <w:tc>
          <w:tcPr>
            <w:tcW w:w="4111" w:type="dxa"/>
            <w:shd w:val="clear" w:color="auto" w:fill="auto"/>
            <w:vAlign w:val="center"/>
          </w:tcPr>
          <w:p w:rsidR="00381FE5" w:rsidRPr="00475627" w:rsidRDefault="00381FE5" w:rsidP="003952B6">
            <w:pPr>
              <w:jc w:val="center"/>
              <w:rPr>
                <w:ins w:id="1455" w:author="刘洁" w:date="2020-06-05T10:33:00Z"/>
                <w:rFonts w:ascii="仿宋_GB2312" w:eastAsia="仿宋_GB2312"/>
                <w:sz w:val="32"/>
              </w:rPr>
            </w:pPr>
            <w:ins w:id="1456" w:author="刘洁" w:date="2020-06-05T10:33:00Z">
              <w:r w:rsidRPr="00475627">
                <w:rPr>
                  <w:rFonts w:ascii="仿宋_GB2312" w:eastAsia="仿宋_GB2312" w:hint="eastAsia"/>
                  <w:sz w:val="28"/>
                </w:rPr>
                <w:t>1≤罚款额≤2</w:t>
              </w:r>
            </w:ins>
          </w:p>
        </w:tc>
        <w:tc>
          <w:tcPr>
            <w:tcW w:w="5670" w:type="dxa"/>
            <w:shd w:val="clear" w:color="auto" w:fill="auto"/>
            <w:vAlign w:val="center"/>
          </w:tcPr>
          <w:p w:rsidR="00381FE5" w:rsidRPr="00475627" w:rsidRDefault="00381FE5" w:rsidP="003952B6">
            <w:pPr>
              <w:jc w:val="center"/>
              <w:rPr>
                <w:ins w:id="1457" w:author="刘洁" w:date="2020-06-05T10:33:00Z"/>
                <w:rFonts w:ascii="仿宋_GB2312" w:eastAsia="仿宋_GB2312"/>
                <w:sz w:val="32"/>
              </w:rPr>
            </w:pPr>
            <w:ins w:id="1458" w:author="刘洁" w:date="2020-06-05T10:33:00Z">
              <w:r w:rsidRPr="00475627">
                <w:rPr>
                  <w:rFonts w:ascii="仿宋_GB2312" w:eastAsia="仿宋_GB2312" w:hint="eastAsia"/>
                  <w:sz w:val="28"/>
                </w:rPr>
                <w:t>2＜罚款额≤3</w:t>
              </w:r>
            </w:ins>
          </w:p>
        </w:tc>
      </w:tr>
      <w:tr w:rsidR="00381FE5" w:rsidRPr="00475627" w:rsidTr="003952B6">
        <w:trPr>
          <w:trHeight w:val="680"/>
          <w:ins w:id="1459" w:author="刘洁" w:date="2020-06-05T10:33:00Z"/>
        </w:trPr>
        <w:tc>
          <w:tcPr>
            <w:tcW w:w="1526" w:type="dxa"/>
            <w:vMerge/>
            <w:shd w:val="clear" w:color="auto" w:fill="auto"/>
            <w:vAlign w:val="center"/>
          </w:tcPr>
          <w:p w:rsidR="00381FE5" w:rsidRPr="001B0F89" w:rsidRDefault="00381FE5" w:rsidP="003952B6">
            <w:pPr>
              <w:jc w:val="center"/>
              <w:rPr>
                <w:ins w:id="1460" w:author="刘洁" w:date="2020-06-05T10:33:00Z"/>
                <w:rFonts w:ascii="仿宋_GB2312" w:eastAsia="仿宋_GB2312"/>
                <w:b/>
                <w:sz w:val="28"/>
                <w:szCs w:val="28"/>
                <w:rPrChange w:id="1461" w:author="刘洁" w:date="2020-06-05T15:32:00Z">
                  <w:rPr>
                    <w:ins w:id="1462" w:author="刘洁" w:date="2020-06-05T10:33:00Z"/>
                    <w:rFonts w:ascii="仿宋_GB2312" w:eastAsia="仿宋_GB2312"/>
                    <w:sz w:val="28"/>
                    <w:szCs w:val="28"/>
                  </w:rPr>
                </w:rPrChange>
              </w:rPr>
            </w:pPr>
          </w:p>
        </w:tc>
        <w:tc>
          <w:tcPr>
            <w:tcW w:w="2835" w:type="dxa"/>
            <w:shd w:val="clear" w:color="auto" w:fill="auto"/>
            <w:vAlign w:val="center"/>
          </w:tcPr>
          <w:p w:rsidR="00381FE5" w:rsidRPr="001B0F89" w:rsidRDefault="00381FE5" w:rsidP="003952B6">
            <w:pPr>
              <w:jc w:val="center"/>
              <w:rPr>
                <w:ins w:id="1463" w:author="刘洁" w:date="2020-06-05T10:33:00Z"/>
                <w:rFonts w:ascii="仿宋_GB2312" w:eastAsia="仿宋_GB2312"/>
                <w:b/>
                <w:sz w:val="28"/>
                <w:szCs w:val="28"/>
                <w:rPrChange w:id="1464" w:author="刘洁" w:date="2020-06-05T15:32:00Z">
                  <w:rPr>
                    <w:ins w:id="1465" w:author="刘洁" w:date="2020-06-05T10:33:00Z"/>
                    <w:rFonts w:ascii="仿宋_GB2312" w:eastAsia="仿宋_GB2312"/>
                    <w:sz w:val="28"/>
                    <w:szCs w:val="28"/>
                  </w:rPr>
                </w:rPrChange>
              </w:rPr>
            </w:pPr>
            <w:ins w:id="1466" w:author="刘洁" w:date="2020-06-05T10:33:00Z">
              <w:r w:rsidRPr="001B0F89">
                <w:rPr>
                  <w:rFonts w:ascii="仿宋_GB2312" w:eastAsia="仿宋_GB2312"/>
                  <w:b/>
                  <w:sz w:val="28"/>
                  <w:szCs w:val="28"/>
                  <w:rPrChange w:id="1467" w:author="刘洁" w:date="2020-06-05T15:32:00Z">
                    <w:rPr>
                      <w:rFonts w:ascii="仿宋_GB2312" w:eastAsia="仿宋_GB2312"/>
                      <w:sz w:val="28"/>
                      <w:szCs w:val="28"/>
                    </w:rPr>
                  </w:rPrChange>
                </w:rPr>
                <w:t>5m</w:t>
              </w:r>
              <w:r w:rsidRPr="001B0F89">
                <w:rPr>
                  <w:rFonts w:ascii="宋体" w:hAnsi="宋体" w:cs="宋体" w:hint="eastAsia"/>
                  <w:b/>
                  <w:sz w:val="28"/>
                  <w:szCs w:val="28"/>
                  <w:rPrChange w:id="1468" w:author="刘洁" w:date="2020-06-05T15:32:00Z">
                    <w:rPr>
                      <w:rFonts w:ascii="宋体" w:hAnsi="宋体" w:cs="宋体" w:hint="eastAsia"/>
                      <w:sz w:val="28"/>
                      <w:szCs w:val="28"/>
                    </w:rPr>
                  </w:rPrChange>
                </w:rPr>
                <w:t>³</w:t>
              </w:r>
              <w:r w:rsidRPr="001B0F89">
                <w:rPr>
                  <w:rFonts w:ascii="仿宋_GB2312" w:eastAsia="仿宋_GB2312" w:hint="eastAsia"/>
                  <w:b/>
                  <w:sz w:val="28"/>
                  <w:szCs w:val="28"/>
                  <w:rPrChange w:id="1469" w:author="刘洁" w:date="2020-06-05T15:32:00Z">
                    <w:rPr>
                      <w:rFonts w:ascii="仿宋_GB2312" w:eastAsia="仿宋_GB2312" w:hint="eastAsia"/>
                      <w:sz w:val="28"/>
                      <w:szCs w:val="28"/>
                    </w:rPr>
                  </w:rPrChange>
                </w:rPr>
                <w:t>＜采石、取土量</w:t>
              </w:r>
            </w:ins>
          </w:p>
        </w:tc>
        <w:tc>
          <w:tcPr>
            <w:tcW w:w="4111" w:type="dxa"/>
            <w:shd w:val="clear" w:color="auto" w:fill="auto"/>
            <w:vAlign w:val="center"/>
          </w:tcPr>
          <w:p w:rsidR="00381FE5" w:rsidRPr="00475627" w:rsidRDefault="00381FE5" w:rsidP="003952B6">
            <w:pPr>
              <w:jc w:val="center"/>
              <w:rPr>
                <w:ins w:id="1470" w:author="刘洁" w:date="2020-06-05T10:33:00Z"/>
                <w:rFonts w:ascii="仿宋_GB2312" w:eastAsia="仿宋_GB2312"/>
                <w:sz w:val="32"/>
              </w:rPr>
            </w:pPr>
            <w:ins w:id="1471" w:author="刘洁" w:date="2020-06-05T10:33:00Z">
              <w:r w:rsidRPr="00475627">
                <w:rPr>
                  <w:rFonts w:ascii="仿宋_GB2312" w:eastAsia="仿宋_GB2312" w:hint="eastAsia"/>
                  <w:sz w:val="28"/>
                </w:rPr>
                <w:t>3＜罚款额≤4</w:t>
              </w:r>
            </w:ins>
          </w:p>
        </w:tc>
        <w:tc>
          <w:tcPr>
            <w:tcW w:w="5670" w:type="dxa"/>
            <w:shd w:val="clear" w:color="auto" w:fill="auto"/>
            <w:vAlign w:val="center"/>
          </w:tcPr>
          <w:p w:rsidR="00381FE5" w:rsidRPr="00475627" w:rsidRDefault="00381FE5" w:rsidP="003952B6">
            <w:pPr>
              <w:jc w:val="center"/>
              <w:rPr>
                <w:ins w:id="1472" w:author="刘洁" w:date="2020-06-05T10:33:00Z"/>
                <w:rFonts w:ascii="仿宋_GB2312" w:eastAsia="仿宋_GB2312"/>
                <w:sz w:val="32"/>
              </w:rPr>
            </w:pPr>
            <w:ins w:id="1473" w:author="刘洁" w:date="2020-06-05T10:33:00Z">
              <w:r w:rsidRPr="00475627">
                <w:rPr>
                  <w:rFonts w:ascii="仿宋_GB2312" w:eastAsia="仿宋_GB2312" w:hint="eastAsia"/>
                  <w:sz w:val="28"/>
                </w:rPr>
                <w:t>4＜罚款额≤5</w:t>
              </w:r>
            </w:ins>
          </w:p>
        </w:tc>
      </w:tr>
      <w:tr w:rsidR="00381FE5" w:rsidRPr="00475627" w:rsidTr="003952B6">
        <w:trPr>
          <w:trHeight w:val="680"/>
          <w:ins w:id="1474" w:author="刘洁" w:date="2020-06-05T10:33:00Z"/>
        </w:trPr>
        <w:tc>
          <w:tcPr>
            <w:tcW w:w="4361" w:type="dxa"/>
            <w:gridSpan w:val="2"/>
            <w:shd w:val="clear" w:color="auto" w:fill="auto"/>
            <w:vAlign w:val="center"/>
          </w:tcPr>
          <w:p w:rsidR="00381FE5" w:rsidRPr="001B0F89" w:rsidRDefault="00381FE5" w:rsidP="003952B6">
            <w:pPr>
              <w:jc w:val="center"/>
              <w:rPr>
                <w:ins w:id="1475" w:author="刘洁" w:date="2020-06-05T10:33:00Z"/>
                <w:rFonts w:ascii="仿宋_GB2312" w:eastAsia="仿宋_GB2312"/>
                <w:b/>
                <w:sz w:val="28"/>
                <w:szCs w:val="28"/>
                <w:rPrChange w:id="1476" w:author="刘洁" w:date="2020-06-05T15:32:00Z">
                  <w:rPr>
                    <w:ins w:id="1477" w:author="刘洁" w:date="2020-06-05T10:33:00Z"/>
                    <w:rFonts w:ascii="仿宋_GB2312" w:eastAsia="仿宋_GB2312"/>
                    <w:sz w:val="28"/>
                    <w:szCs w:val="28"/>
                  </w:rPr>
                </w:rPrChange>
              </w:rPr>
            </w:pPr>
            <w:ins w:id="1478" w:author="刘洁" w:date="2020-06-05T10:33:00Z">
              <w:r w:rsidRPr="001B0F89">
                <w:rPr>
                  <w:rFonts w:ascii="仿宋_GB2312" w:eastAsia="仿宋_GB2312" w:hint="eastAsia"/>
                  <w:b/>
                  <w:sz w:val="28"/>
                  <w:szCs w:val="28"/>
                  <w:rPrChange w:id="1479" w:author="刘洁" w:date="2020-06-05T15:32:00Z">
                    <w:rPr>
                      <w:rFonts w:ascii="仿宋_GB2312" w:eastAsia="仿宋_GB2312" w:hint="eastAsia"/>
                      <w:sz w:val="28"/>
                      <w:szCs w:val="28"/>
                    </w:rPr>
                  </w:rPrChange>
                </w:rPr>
                <w:t>爆破、打井等危害活动</w:t>
              </w:r>
            </w:ins>
          </w:p>
        </w:tc>
        <w:tc>
          <w:tcPr>
            <w:tcW w:w="4111" w:type="dxa"/>
            <w:shd w:val="clear" w:color="auto" w:fill="auto"/>
            <w:vAlign w:val="center"/>
          </w:tcPr>
          <w:p w:rsidR="00381FE5" w:rsidRPr="00475627" w:rsidRDefault="00381FE5" w:rsidP="003952B6">
            <w:pPr>
              <w:jc w:val="center"/>
              <w:rPr>
                <w:ins w:id="1480" w:author="刘洁" w:date="2020-06-05T10:33:00Z"/>
                <w:rFonts w:ascii="仿宋_GB2312" w:eastAsia="仿宋_GB2312"/>
                <w:sz w:val="32"/>
              </w:rPr>
            </w:pPr>
            <w:ins w:id="1481" w:author="刘洁" w:date="2020-06-05T10:33:00Z">
              <w:r w:rsidRPr="00475627">
                <w:rPr>
                  <w:rFonts w:ascii="仿宋_GB2312" w:eastAsia="仿宋_GB2312" w:hint="eastAsia"/>
                  <w:sz w:val="28"/>
                </w:rPr>
                <w:t>1≤罚款额≤3</w:t>
              </w:r>
            </w:ins>
          </w:p>
        </w:tc>
        <w:tc>
          <w:tcPr>
            <w:tcW w:w="5670" w:type="dxa"/>
            <w:shd w:val="clear" w:color="auto" w:fill="auto"/>
            <w:vAlign w:val="center"/>
          </w:tcPr>
          <w:p w:rsidR="00381FE5" w:rsidRPr="00475627" w:rsidRDefault="00381FE5" w:rsidP="003952B6">
            <w:pPr>
              <w:jc w:val="center"/>
              <w:rPr>
                <w:ins w:id="1482" w:author="刘洁" w:date="2020-06-05T10:33:00Z"/>
                <w:rFonts w:ascii="仿宋_GB2312" w:eastAsia="仿宋_GB2312"/>
                <w:sz w:val="32"/>
              </w:rPr>
            </w:pPr>
            <w:ins w:id="1483" w:author="刘洁" w:date="2020-06-05T10:33:00Z">
              <w:r w:rsidRPr="00475627">
                <w:rPr>
                  <w:rFonts w:ascii="仿宋_GB2312" w:eastAsia="仿宋_GB2312" w:hint="eastAsia"/>
                  <w:sz w:val="28"/>
                </w:rPr>
                <w:t>3＜罚款额≤5</w:t>
              </w:r>
            </w:ins>
          </w:p>
        </w:tc>
      </w:tr>
    </w:tbl>
    <w:p w:rsidR="00381FE5" w:rsidRPr="00475627" w:rsidRDefault="00381FE5" w:rsidP="00381FE5">
      <w:pPr>
        <w:rPr>
          <w:ins w:id="1484" w:author="刘洁" w:date="2020-06-05T10:33:00Z"/>
          <w:rFonts w:ascii="仿宋_GB2312" w:eastAsia="仿宋_GB2312"/>
          <w:sz w:val="28"/>
        </w:rPr>
      </w:pPr>
      <w:ins w:id="1485" w:author="刘洁" w:date="2020-06-05T10:33:00Z">
        <w:r w:rsidRPr="00475627">
          <w:rPr>
            <w:rFonts w:ascii="仿宋_GB2312" w:eastAsia="仿宋_GB2312" w:hint="eastAsia"/>
            <w:sz w:val="28"/>
          </w:rPr>
          <w:t>备注：危害活动同时涉及管理范围和保护范围的，按在管理范围内确定罚款额。</w:t>
        </w:r>
      </w:ins>
    </w:p>
    <w:p w:rsidR="00381FE5" w:rsidRPr="00475627" w:rsidRDefault="00381FE5" w:rsidP="00381FE5">
      <w:pPr>
        <w:rPr>
          <w:ins w:id="1486" w:author="刘洁" w:date="2020-06-05T10:33:00Z"/>
          <w:rFonts w:ascii="仿宋_GB2312" w:eastAsia="仿宋_GB2312"/>
          <w:sz w:val="32"/>
        </w:rPr>
      </w:pPr>
    </w:p>
    <w:p w:rsidR="00381FE5" w:rsidRPr="00475627" w:rsidRDefault="00381FE5" w:rsidP="00381FE5">
      <w:pPr>
        <w:jc w:val="center"/>
        <w:rPr>
          <w:ins w:id="1487" w:author="刘洁" w:date="2020-06-05T10:33:00Z"/>
          <w:rFonts w:ascii="仿宋_GB2312" w:eastAsia="仿宋_GB2312"/>
          <w:sz w:val="32"/>
        </w:rPr>
      </w:pPr>
      <w:ins w:id="1488" w:author="刘洁" w:date="2020-06-05T10:33:00Z">
        <w:r w:rsidRPr="00475627">
          <w:rPr>
            <w:rFonts w:ascii="仿宋_GB2312" w:eastAsia="仿宋_GB2312" w:hint="eastAsia"/>
            <w:sz w:val="32"/>
          </w:rPr>
          <w:lastRenderedPageBreak/>
          <w:t>2、侵占、毁坏水工程及堤防、护岸等有关设施</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0"/>
        <w:gridCol w:w="3402"/>
        <w:gridCol w:w="1701"/>
        <w:gridCol w:w="6030"/>
      </w:tblGrid>
      <w:tr w:rsidR="00381FE5" w:rsidRPr="00475627" w:rsidTr="003952B6">
        <w:trPr>
          <w:trHeight w:val="503"/>
          <w:ins w:id="1489" w:author="刘洁" w:date="2020-06-05T10:33:00Z"/>
        </w:trPr>
        <w:tc>
          <w:tcPr>
            <w:tcW w:w="2235" w:type="dxa"/>
            <w:shd w:val="clear" w:color="auto" w:fill="auto"/>
            <w:vAlign w:val="center"/>
          </w:tcPr>
          <w:p w:rsidR="00381FE5" w:rsidRPr="00475627" w:rsidRDefault="00381FE5" w:rsidP="003952B6">
            <w:pPr>
              <w:jc w:val="center"/>
              <w:rPr>
                <w:ins w:id="1490" w:author="刘洁" w:date="2020-06-05T10:33:00Z"/>
                <w:rFonts w:ascii="仿宋_GB2312" w:eastAsia="仿宋_GB2312" w:hAnsi="宋体" w:cs="宋体"/>
                <w:b/>
                <w:bCs/>
                <w:sz w:val="28"/>
              </w:rPr>
            </w:pPr>
            <w:ins w:id="1491" w:author="刘洁" w:date="2020-06-05T10:33:00Z">
              <w:r w:rsidRPr="00475627">
                <w:rPr>
                  <w:rFonts w:ascii="仿宋_GB2312" w:eastAsia="仿宋_GB2312" w:hint="eastAsia"/>
                  <w:b/>
                  <w:bCs/>
                  <w:sz w:val="28"/>
                </w:rPr>
                <w:t>违法行为</w:t>
              </w:r>
            </w:ins>
          </w:p>
        </w:tc>
        <w:tc>
          <w:tcPr>
            <w:tcW w:w="4252" w:type="dxa"/>
            <w:gridSpan w:val="2"/>
            <w:shd w:val="clear" w:color="auto" w:fill="auto"/>
            <w:vAlign w:val="center"/>
          </w:tcPr>
          <w:p w:rsidR="00381FE5" w:rsidRPr="00475627" w:rsidRDefault="00381FE5" w:rsidP="003952B6">
            <w:pPr>
              <w:jc w:val="center"/>
              <w:rPr>
                <w:ins w:id="1492" w:author="刘洁" w:date="2020-06-05T10:33:00Z"/>
                <w:rFonts w:ascii="仿宋_GB2312" w:eastAsia="仿宋_GB2312" w:hAnsi="宋体" w:cs="宋体"/>
                <w:b/>
                <w:bCs/>
                <w:sz w:val="28"/>
              </w:rPr>
            </w:pPr>
            <w:ins w:id="1493" w:author="刘洁" w:date="2020-06-05T10:33:00Z">
              <w:r w:rsidRPr="00475627">
                <w:rPr>
                  <w:rFonts w:ascii="仿宋_GB2312" w:eastAsia="仿宋_GB2312" w:hint="eastAsia"/>
                  <w:b/>
                  <w:bCs/>
                  <w:sz w:val="28"/>
                </w:rPr>
                <w:t>违反条款</w:t>
              </w:r>
            </w:ins>
          </w:p>
        </w:tc>
        <w:tc>
          <w:tcPr>
            <w:tcW w:w="7731" w:type="dxa"/>
            <w:gridSpan w:val="2"/>
            <w:shd w:val="clear" w:color="auto" w:fill="auto"/>
            <w:vAlign w:val="center"/>
          </w:tcPr>
          <w:p w:rsidR="00381FE5" w:rsidRPr="00475627" w:rsidRDefault="00381FE5" w:rsidP="003952B6">
            <w:pPr>
              <w:jc w:val="center"/>
              <w:rPr>
                <w:ins w:id="1494" w:author="刘洁" w:date="2020-06-05T10:33:00Z"/>
                <w:rFonts w:ascii="仿宋_GB2312" w:eastAsia="仿宋_GB2312" w:hAnsi="宋体" w:cs="宋体"/>
                <w:b/>
                <w:bCs/>
                <w:sz w:val="28"/>
              </w:rPr>
            </w:pPr>
            <w:ins w:id="1495" w:author="刘洁" w:date="2020-06-05T10:33:00Z">
              <w:r w:rsidRPr="00475627">
                <w:rPr>
                  <w:rFonts w:ascii="仿宋_GB2312" w:eastAsia="仿宋_GB2312" w:hint="eastAsia"/>
                  <w:b/>
                  <w:bCs/>
                  <w:sz w:val="28"/>
                </w:rPr>
                <w:t>处罚条款</w:t>
              </w:r>
            </w:ins>
          </w:p>
        </w:tc>
      </w:tr>
      <w:tr w:rsidR="00381FE5" w:rsidRPr="00475627" w:rsidTr="003952B6">
        <w:trPr>
          <w:ins w:id="1496" w:author="刘洁" w:date="2020-06-05T10:33:00Z"/>
        </w:trPr>
        <w:tc>
          <w:tcPr>
            <w:tcW w:w="2235" w:type="dxa"/>
            <w:shd w:val="clear" w:color="auto" w:fill="auto"/>
            <w:vAlign w:val="center"/>
          </w:tcPr>
          <w:p w:rsidR="00381FE5" w:rsidRPr="00475627" w:rsidRDefault="00381FE5">
            <w:pPr>
              <w:jc w:val="left"/>
              <w:rPr>
                <w:ins w:id="1497" w:author="刘洁" w:date="2020-06-05T10:33:00Z"/>
                <w:rFonts w:ascii="仿宋_GB2312" w:eastAsia="仿宋_GB2312" w:hAnsi="宋体" w:cs="宋体"/>
                <w:sz w:val="24"/>
              </w:rPr>
              <w:pPrChange w:id="1498" w:author="刘洁" w:date="2020-06-05T10:38:00Z">
                <w:pPr>
                  <w:jc w:val="center"/>
                </w:pPr>
              </w:pPrChange>
            </w:pPr>
            <w:ins w:id="1499" w:author="刘洁" w:date="2020-06-05T10:33:00Z">
              <w:r w:rsidRPr="00475627">
                <w:rPr>
                  <w:rFonts w:ascii="仿宋_GB2312" w:eastAsia="仿宋_GB2312" w:hint="eastAsia"/>
                  <w:sz w:val="24"/>
                </w:rPr>
                <w:t>侵占、毁坏水工程及堤防、护岸等有关设施，毁坏防汛、水文监测、水文地质监测设施和测量设施、河岸地质监测设施以及通信照明等设施尚不够刑事处罚，且防洪法未作规定的</w:t>
              </w:r>
            </w:ins>
          </w:p>
        </w:tc>
        <w:tc>
          <w:tcPr>
            <w:tcW w:w="4252" w:type="dxa"/>
            <w:gridSpan w:val="2"/>
            <w:shd w:val="clear" w:color="auto" w:fill="auto"/>
            <w:vAlign w:val="center"/>
          </w:tcPr>
          <w:p w:rsidR="00381FE5" w:rsidRPr="00475627" w:rsidRDefault="00381FE5" w:rsidP="003952B6">
            <w:pPr>
              <w:rPr>
                <w:ins w:id="1500" w:author="刘洁" w:date="2020-06-05T10:33:00Z"/>
                <w:rFonts w:ascii="仿宋_GB2312" w:eastAsia="仿宋_GB2312" w:hAnsi="宋体" w:cs="宋体"/>
                <w:sz w:val="24"/>
                <w:szCs w:val="20"/>
              </w:rPr>
            </w:pPr>
            <w:ins w:id="1501" w:author="刘洁" w:date="2020-06-05T10:33:00Z">
              <w:r w:rsidRPr="00475627">
                <w:rPr>
                  <w:rFonts w:ascii="仿宋_GB2312" w:eastAsia="仿宋_GB2312" w:hint="eastAsia"/>
                  <w:sz w:val="24"/>
                  <w:szCs w:val="20"/>
                </w:rPr>
                <w:t>《中华人民共和国水法》</w:t>
              </w:r>
              <w:r w:rsidRPr="00475627">
                <w:rPr>
                  <w:rFonts w:ascii="仿宋_GB2312" w:eastAsia="仿宋_GB2312" w:hint="eastAsia"/>
                  <w:sz w:val="24"/>
                  <w:szCs w:val="20"/>
                </w:rPr>
                <w:br/>
                <w:t xml:space="preserve">    第四十一条 单位和个人有保护水工程的义务，不得侵占、毁坏堤防、护岸、防汛、水文监测、水文地质监测等工程设施。</w:t>
              </w:r>
              <w:r w:rsidRPr="00475627">
                <w:rPr>
                  <w:rFonts w:ascii="仿宋_GB2312" w:eastAsia="仿宋_GB2312" w:hint="eastAsia"/>
                  <w:sz w:val="24"/>
                  <w:szCs w:val="20"/>
                </w:rPr>
                <w:br/>
                <w:t>《中华人民共和国河道管理条例》</w:t>
              </w:r>
              <w:r w:rsidRPr="00475627">
                <w:rPr>
                  <w:rFonts w:ascii="仿宋_GB2312" w:eastAsia="仿宋_GB2312" w:hint="eastAsia"/>
                  <w:sz w:val="24"/>
                  <w:szCs w:val="20"/>
                </w:rPr>
                <w:br/>
                <w:t xml:space="preserve">    第二十二条第一款 禁止损毁堤防、护岸、闸坝等水工程建筑物和防汛设施、水文监测和测量设施、河岸地质监测设施以及通信照明等设施。</w:t>
              </w:r>
              <w:r w:rsidRPr="00475627">
                <w:rPr>
                  <w:rFonts w:ascii="仿宋_GB2312" w:eastAsia="仿宋_GB2312" w:hint="eastAsia"/>
                  <w:sz w:val="24"/>
                  <w:szCs w:val="20"/>
                </w:rPr>
                <w:br/>
                <w:t>《北京市水利工程保护管理条例》</w:t>
              </w:r>
              <w:r w:rsidRPr="00475627">
                <w:rPr>
                  <w:rFonts w:ascii="仿宋_GB2312" w:eastAsia="仿宋_GB2312" w:hint="eastAsia"/>
                  <w:sz w:val="24"/>
                  <w:szCs w:val="20"/>
                </w:rPr>
                <w:br/>
                <w:t xml:space="preserve">    第九条第（一）项 在水利工程的管理范围内，禁止下列行为：（一）毁损水利工程、水工水文观测设施及通讯、照明、交通等附属设备；</w:t>
              </w:r>
            </w:ins>
          </w:p>
        </w:tc>
        <w:tc>
          <w:tcPr>
            <w:tcW w:w="7731" w:type="dxa"/>
            <w:gridSpan w:val="2"/>
            <w:shd w:val="clear" w:color="auto" w:fill="auto"/>
            <w:vAlign w:val="center"/>
          </w:tcPr>
          <w:p w:rsidR="00381FE5" w:rsidRPr="00475627" w:rsidRDefault="00381FE5" w:rsidP="003952B6">
            <w:pPr>
              <w:rPr>
                <w:ins w:id="1502" w:author="刘洁" w:date="2020-06-05T10:33:00Z"/>
                <w:rFonts w:ascii="仿宋_GB2312" w:eastAsia="仿宋_GB2312" w:hAnsi="宋体" w:cs="宋体"/>
                <w:sz w:val="24"/>
                <w:szCs w:val="20"/>
              </w:rPr>
            </w:pPr>
            <w:ins w:id="1503" w:author="刘洁" w:date="2020-06-05T10:33:00Z">
              <w:r w:rsidRPr="00475627">
                <w:rPr>
                  <w:rFonts w:ascii="仿宋_GB2312" w:eastAsia="仿宋_GB2312" w:hint="eastAsia"/>
                  <w:sz w:val="24"/>
                  <w:szCs w:val="20"/>
                </w:rPr>
                <w:t>《中华人民共和国水法》</w:t>
              </w:r>
              <w:r w:rsidRPr="00475627">
                <w:rPr>
                  <w:rFonts w:ascii="仿宋_GB2312" w:eastAsia="仿宋_GB2312" w:hint="eastAsia"/>
                  <w:sz w:val="24"/>
                  <w:szCs w:val="20"/>
                </w:rPr>
                <w:br/>
                <w:t xml:space="preserve">    第七十二条第（一）项 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条例的，由公安机关依法给予治安管理处罚；给他人造成损失的，依法承担赔偿责任：(一)侵占、毁坏水工程及堤防、护岸等有关设施，毁坏防汛、水文监测、水文地质监测设施的；</w:t>
              </w:r>
              <w:r w:rsidRPr="00475627">
                <w:rPr>
                  <w:rFonts w:ascii="仿宋_GB2312" w:eastAsia="仿宋_GB2312" w:hint="eastAsia"/>
                  <w:sz w:val="24"/>
                  <w:szCs w:val="20"/>
                </w:rPr>
                <w:br/>
                <w:t>《中华人民共和国河道管理条例》</w:t>
              </w:r>
              <w:r w:rsidRPr="00475627">
                <w:rPr>
                  <w:rFonts w:ascii="仿宋_GB2312" w:eastAsia="仿宋_GB2312" w:hint="eastAsia"/>
                  <w:sz w:val="24"/>
                  <w:szCs w:val="20"/>
                </w:rPr>
                <w:br/>
                <w:t xml:space="preserve">    第四十五条第（一）项 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一）损毁堤防、护岸、闸坝、水工程建筑物，损毁防汛设施、水文监测和测量设施、河岸地质监测设施以及通信照明等设施；</w:t>
              </w:r>
              <w:r w:rsidRPr="00475627">
                <w:rPr>
                  <w:rFonts w:ascii="仿宋_GB2312" w:eastAsia="仿宋_GB2312" w:hint="eastAsia"/>
                  <w:sz w:val="24"/>
                  <w:szCs w:val="20"/>
                </w:rPr>
                <w:br/>
                <w:t>《北京市水利工程保护管理条例》</w:t>
              </w:r>
              <w:r w:rsidRPr="00475627">
                <w:rPr>
                  <w:rFonts w:ascii="仿宋_GB2312" w:eastAsia="仿宋_GB2312" w:hint="eastAsia"/>
                  <w:sz w:val="24"/>
                  <w:szCs w:val="20"/>
                </w:rPr>
                <w:br/>
                <w:t xml:space="preserve">    第二十一条第（一）项 有下列行为之一的单位或个人，给予处罚：（一）违反本条例第九条第一项规定的，责令停止违法行为，采取补救措施，可以处5万元以下的罚款；造成损坏的，依法承担民事责任。</w:t>
              </w:r>
            </w:ins>
          </w:p>
        </w:tc>
      </w:tr>
      <w:tr w:rsidR="00381FE5" w:rsidRPr="00475627" w:rsidTr="003952B6">
        <w:trPr>
          <w:ins w:id="1504" w:author="刘洁" w:date="2020-06-05T10:33:00Z"/>
        </w:trPr>
        <w:tc>
          <w:tcPr>
            <w:tcW w:w="3085" w:type="dxa"/>
            <w:gridSpan w:val="2"/>
            <w:shd w:val="clear" w:color="auto" w:fill="auto"/>
            <w:vAlign w:val="center"/>
          </w:tcPr>
          <w:p w:rsidR="00381FE5" w:rsidRPr="00475627" w:rsidRDefault="00381FE5" w:rsidP="003952B6">
            <w:pPr>
              <w:jc w:val="center"/>
              <w:rPr>
                <w:ins w:id="1505" w:author="刘洁" w:date="2020-06-05T10:33:00Z"/>
                <w:rFonts w:ascii="仿宋_GB2312" w:eastAsia="仿宋_GB2312" w:hAnsi="宋体" w:cs="宋体"/>
                <w:b/>
                <w:bCs/>
                <w:sz w:val="28"/>
                <w:szCs w:val="28"/>
              </w:rPr>
            </w:pPr>
            <w:ins w:id="1506" w:author="刘洁" w:date="2020-06-05T10:33:00Z">
              <w:r w:rsidRPr="00475627">
                <w:rPr>
                  <w:rFonts w:ascii="仿宋_GB2312" w:eastAsia="仿宋_GB2312" w:hint="eastAsia"/>
                  <w:b/>
                  <w:bCs/>
                  <w:sz w:val="28"/>
                  <w:szCs w:val="28"/>
                </w:rPr>
                <w:t>情节</w:t>
              </w:r>
            </w:ins>
          </w:p>
        </w:tc>
        <w:tc>
          <w:tcPr>
            <w:tcW w:w="5103" w:type="dxa"/>
            <w:gridSpan w:val="2"/>
            <w:shd w:val="clear" w:color="auto" w:fill="auto"/>
          </w:tcPr>
          <w:p w:rsidR="00381FE5" w:rsidRPr="00475627" w:rsidRDefault="00381FE5" w:rsidP="003952B6">
            <w:pPr>
              <w:jc w:val="center"/>
              <w:rPr>
                <w:ins w:id="1507" w:author="刘洁" w:date="2020-06-05T10:33:00Z"/>
                <w:rFonts w:ascii="仿宋_GB2312" w:eastAsia="仿宋_GB2312"/>
                <w:b/>
                <w:sz w:val="28"/>
              </w:rPr>
            </w:pPr>
            <w:ins w:id="1508" w:author="刘洁" w:date="2020-06-05T10:33:00Z">
              <w:r w:rsidRPr="00475627">
                <w:rPr>
                  <w:rFonts w:ascii="仿宋_GB2312" w:eastAsia="仿宋_GB2312" w:hint="eastAsia"/>
                  <w:b/>
                  <w:sz w:val="28"/>
                </w:rPr>
                <w:t>造成的损失≤3万元</w:t>
              </w:r>
            </w:ins>
          </w:p>
        </w:tc>
        <w:tc>
          <w:tcPr>
            <w:tcW w:w="6030" w:type="dxa"/>
            <w:shd w:val="clear" w:color="auto" w:fill="auto"/>
          </w:tcPr>
          <w:p w:rsidR="00381FE5" w:rsidRPr="00475627" w:rsidRDefault="00381FE5" w:rsidP="003952B6">
            <w:pPr>
              <w:jc w:val="center"/>
              <w:rPr>
                <w:ins w:id="1509" w:author="刘洁" w:date="2020-06-05T10:33:00Z"/>
                <w:rFonts w:ascii="仿宋_GB2312" w:eastAsia="仿宋_GB2312"/>
                <w:b/>
                <w:sz w:val="28"/>
              </w:rPr>
            </w:pPr>
            <w:ins w:id="1510" w:author="刘洁" w:date="2020-06-05T10:33:00Z">
              <w:r w:rsidRPr="00475627">
                <w:rPr>
                  <w:rFonts w:ascii="仿宋_GB2312" w:eastAsia="仿宋_GB2312" w:hint="eastAsia"/>
                  <w:b/>
                  <w:sz w:val="28"/>
                </w:rPr>
                <w:t>3万元＜造成的损失</w:t>
              </w:r>
            </w:ins>
          </w:p>
        </w:tc>
      </w:tr>
      <w:tr w:rsidR="00381FE5" w:rsidRPr="00475627" w:rsidTr="003952B6">
        <w:trPr>
          <w:ins w:id="1511" w:author="刘洁" w:date="2020-06-05T10:33:00Z"/>
        </w:trPr>
        <w:tc>
          <w:tcPr>
            <w:tcW w:w="3085" w:type="dxa"/>
            <w:gridSpan w:val="2"/>
            <w:shd w:val="clear" w:color="auto" w:fill="auto"/>
            <w:vAlign w:val="center"/>
          </w:tcPr>
          <w:p w:rsidR="00381FE5" w:rsidRPr="00475627" w:rsidRDefault="00381FE5" w:rsidP="003952B6">
            <w:pPr>
              <w:jc w:val="center"/>
              <w:rPr>
                <w:ins w:id="1512" w:author="刘洁" w:date="2020-06-05T10:33:00Z"/>
                <w:rFonts w:ascii="仿宋_GB2312" w:eastAsia="仿宋_GB2312" w:hAnsi="宋体" w:cs="宋体"/>
                <w:b/>
                <w:bCs/>
                <w:sz w:val="28"/>
                <w:szCs w:val="28"/>
              </w:rPr>
            </w:pPr>
            <w:ins w:id="1513" w:author="刘洁" w:date="2020-06-05T10:33:00Z">
              <w:r w:rsidRPr="00475627">
                <w:rPr>
                  <w:rFonts w:ascii="仿宋_GB2312" w:eastAsia="仿宋_GB2312" w:hint="eastAsia"/>
                  <w:b/>
                  <w:bCs/>
                  <w:sz w:val="28"/>
                  <w:szCs w:val="28"/>
                </w:rPr>
                <w:t>罚款额（万元）</w:t>
              </w:r>
            </w:ins>
          </w:p>
        </w:tc>
        <w:tc>
          <w:tcPr>
            <w:tcW w:w="5103" w:type="dxa"/>
            <w:gridSpan w:val="2"/>
            <w:shd w:val="clear" w:color="auto" w:fill="auto"/>
          </w:tcPr>
          <w:p w:rsidR="00381FE5" w:rsidRPr="00475627" w:rsidRDefault="00381FE5" w:rsidP="003952B6">
            <w:pPr>
              <w:jc w:val="center"/>
              <w:rPr>
                <w:ins w:id="1514" w:author="刘洁" w:date="2020-06-05T10:33:00Z"/>
                <w:rFonts w:ascii="仿宋_GB2312" w:eastAsia="仿宋_GB2312"/>
                <w:sz w:val="28"/>
                <w:szCs w:val="28"/>
              </w:rPr>
            </w:pPr>
            <w:ins w:id="1515" w:author="刘洁" w:date="2020-06-05T10:33:00Z">
              <w:r w:rsidRPr="00475627">
                <w:rPr>
                  <w:rFonts w:ascii="仿宋_GB2312" w:eastAsia="仿宋_GB2312" w:hint="eastAsia"/>
                  <w:sz w:val="28"/>
                  <w:szCs w:val="28"/>
                </w:rPr>
                <w:t>罚款额≤3</w:t>
              </w:r>
            </w:ins>
          </w:p>
        </w:tc>
        <w:tc>
          <w:tcPr>
            <w:tcW w:w="6030" w:type="dxa"/>
            <w:shd w:val="clear" w:color="auto" w:fill="auto"/>
          </w:tcPr>
          <w:p w:rsidR="00381FE5" w:rsidRPr="00475627" w:rsidRDefault="00381FE5" w:rsidP="003952B6">
            <w:pPr>
              <w:jc w:val="center"/>
              <w:rPr>
                <w:ins w:id="1516" w:author="刘洁" w:date="2020-06-05T10:33:00Z"/>
                <w:rFonts w:ascii="仿宋_GB2312" w:eastAsia="仿宋_GB2312"/>
                <w:sz w:val="28"/>
                <w:szCs w:val="28"/>
              </w:rPr>
            </w:pPr>
            <w:ins w:id="1517"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center"/>
        <w:rPr>
          <w:ins w:id="1518" w:author="刘洁" w:date="2020-06-05T10:33:00Z"/>
          <w:rFonts w:ascii="仿宋_GB2312" w:eastAsia="仿宋_GB2312"/>
          <w:sz w:val="32"/>
        </w:rPr>
      </w:pPr>
    </w:p>
    <w:p w:rsidR="00381FE5" w:rsidRPr="00475627" w:rsidRDefault="00381FE5" w:rsidP="00381FE5">
      <w:pPr>
        <w:jc w:val="center"/>
        <w:rPr>
          <w:ins w:id="1519" w:author="刘洁" w:date="2020-06-05T10:33:00Z"/>
          <w:rFonts w:ascii="仿宋_GB2312" w:eastAsia="仿宋_GB2312"/>
          <w:sz w:val="32"/>
        </w:rPr>
      </w:pPr>
      <w:ins w:id="1520" w:author="刘洁" w:date="2020-06-05T10:33:00Z">
        <w:r w:rsidRPr="00475627">
          <w:rPr>
            <w:rFonts w:ascii="仿宋_GB2312" w:eastAsia="仿宋_GB2312" w:hint="eastAsia"/>
            <w:sz w:val="32"/>
          </w:rPr>
          <w:lastRenderedPageBreak/>
          <w:t>3、围河、挖筑鱼塘、挖坑开槽、勘探或者设立线杆、线塔、无线通信塔、标识</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961"/>
        <w:gridCol w:w="6030"/>
        <w:tblGridChange w:id="1521">
          <w:tblGrid>
            <w:gridCol w:w="3227"/>
            <w:gridCol w:w="4961"/>
            <w:gridCol w:w="6030"/>
          </w:tblGrid>
        </w:tblGridChange>
      </w:tblGrid>
      <w:tr w:rsidR="00381FE5" w:rsidRPr="00475627" w:rsidTr="003952B6">
        <w:trPr>
          <w:ins w:id="1522" w:author="刘洁" w:date="2020-06-05T10:33:00Z"/>
        </w:trPr>
        <w:tc>
          <w:tcPr>
            <w:tcW w:w="3227" w:type="dxa"/>
            <w:shd w:val="clear" w:color="auto" w:fill="auto"/>
            <w:vAlign w:val="center"/>
          </w:tcPr>
          <w:p w:rsidR="00381FE5" w:rsidRPr="00475627" w:rsidRDefault="00381FE5" w:rsidP="003952B6">
            <w:pPr>
              <w:jc w:val="center"/>
              <w:rPr>
                <w:ins w:id="1523" w:author="刘洁" w:date="2020-06-05T10:33:00Z"/>
                <w:rFonts w:ascii="仿宋_GB2312" w:eastAsia="仿宋_GB2312" w:hAnsi="宋体" w:cs="宋体"/>
                <w:b/>
                <w:bCs/>
                <w:sz w:val="28"/>
              </w:rPr>
            </w:pPr>
            <w:ins w:id="1524" w:author="刘洁" w:date="2020-06-05T10:33:00Z">
              <w:r w:rsidRPr="00475627">
                <w:rPr>
                  <w:rFonts w:ascii="仿宋_GB2312" w:eastAsia="仿宋_GB2312" w:hint="eastAsia"/>
                  <w:b/>
                  <w:bCs/>
                  <w:sz w:val="28"/>
                </w:rPr>
                <w:t>违法行为</w:t>
              </w:r>
            </w:ins>
          </w:p>
        </w:tc>
        <w:tc>
          <w:tcPr>
            <w:tcW w:w="4961" w:type="dxa"/>
            <w:shd w:val="clear" w:color="auto" w:fill="auto"/>
            <w:vAlign w:val="center"/>
          </w:tcPr>
          <w:p w:rsidR="00381FE5" w:rsidRPr="00475627" w:rsidRDefault="00381FE5" w:rsidP="003952B6">
            <w:pPr>
              <w:jc w:val="center"/>
              <w:rPr>
                <w:ins w:id="1525" w:author="刘洁" w:date="2020-06-05T10:33:00Z"/>
                <w:rFonts w:ascii="仿宋_GB2312" w:eastAsia="仿宋_GB2312" w:hAnsi="宋体" w:cs="宋体"/>
                <w:b/>
                <w:bCs/>
                <w:sz w:val="28"/>
              </w:rPr>
            </w:pPr>
            <w:ins w:id="1526" w:author="刘洁" w:date="2020-06-05T10:33:00Z">
              <w:r w:rsidRPr="00475627">
                <w:rPr>
                  <w:rFonts w:ascii="仿宋_GB2312" w:eastAsia="仿宋_GB2312" w:hint="eastAsia"/>
                  <w:b/>
                  <w:bCs/>
                  <w:sz w:val="28"/>
                </w:rPr>
                <w:t>违反条款</w:t>
              </w:r>
            </w:ins>
          </w:p>
        </w:tc>
        <w:tc>
          <w:tcPr>
            <w:tcW w:w="6030" w:type="dxa"/>
            <w:shd w:val="clear" w:color="auto" w:fill="auto"/>
            <w:vAlign w:val="center"/>
          </w:tcPr>
          <w:p w:rsidR="00381FE5" w:rsidRPr="00475627" w:rsidRDefault="00381FE5" w:rsidP="003952B6">
            <w:pPr>
              <w:jc w:val="center"/>
              <w:rPr>
                <w:ins w:id="1527" w:author="刘洁" w:date="2020-06-05T10:33:00Z"/>
                <w:rFonts w:ascii="仿宋_GB2312" w:eastAsia="仿宋_GB2312" w:hAnsi="宋体" w:cs="宋体"/>
                <w:b/>
                <w:bCs/>
                <w:sz w:val="28"/>
              </w:rPr>
            </w:pPr>
            <w:ins w:id="1528" w:author="刘洁" w:date="2020-06-05T10:33:00Z">
              <w:r w:rsidRPr="00475627">
                <w:rPr>
                  <w:rFonts w:ascii="仿宋_GB2312" w:eastAsia="仿宋_GB2312" w:hint="eastAsia"/>
                  <w:b/>
                  <w:bCs/>
                  <w:sz w:val="28"/>
                </w:rPr>
                <w:t>处罚条款</w:t>
              </w:r>
            </w:ins>
          </w:p>
        </w:tc>
      </w:tr>
      <w:tr w:rsidR="00381FE5" w:rsidRPr="00475627" w:rsidTr="003952B6">
        <w:trPr>
          <w:trHeight w:val="4127"/>
          <w:ins w:id="1529" w:author="刘洁" w:date="2020-06-05T10:33:00Z"/>
        </w:trPr>
        <w:tc>
          <w:tcPr>
            <w:tcW w:w="3227" w:type="dxa"/>
            <w:shd w:val="clear" w:color="auto" w:fill="auto"/>
            <w:vAlign w:val="center"/>
          </w:tcPr>
          <w:p w:rsidR="00381FE5" w:rsidRPr="00475627" w:rsidRDefault="00381FE5">
            <w:pPr>
              <w:jc w:val="left"/>
              <w:rPr>
                <w:ins w:id="1530" w:author="刘洁" w:date="2020-06-05T10:33:00Z"/>
                <w:rFonts w:ascii="仿宋_GB2312" w:eastAsia="仿宋_GB2312" w:hAnsi="宋体" w:cs="宋体"/>
                <w:sz w:val="24"/>
              </w:rPr>
              <w:pPrChange w:id="1531" w:author="刘洁" w:date="2020-06-05T10:38:00Z">
                <w:pPr>
                  <w:jc w:val="center"/>
                </w:pPr>
              </w:pPrChange>
            </w:pPr>
            <w:ins w:id="1532" w:author="刘洁" w:date="2020-06-05T10:33:00Z">
              <w:r w:rsidRPr="00475627">
                <w:rPr>
                  <w:rFonts w:ascii="仿宋_GB2312" w:eastAsia="仿宋_GB2312" w:hint="eastAsia"/>
                  <w:sz w:val="24"/>
                </w:rPr>
                <w:t>在河湖管理范围、保护范围内围河、挖筑鱼塘、挖坑开槽、勘探或者设立线杆、线塔、无线通信塔、标识的</w:t>
              </w:r>
            </w:ins>
          </w:p>
        </w:tc>
        <w:tc>
          <w:tcPr>
            <w:tcW w:w="4961" w:type="dxa"/>
            <w:shd w:val="clear" w:color="auto" w:fill="auto"/>
            <w:vAlign w:val="center"/>
          </w:tcPr>
          <w:p w:rsidR="00381FE5" w:rsidRDefault="00381FE5">
            <w:pPr>
              <w:jc w:val="left"/>
              <w:rPr>
                <w:ins w:id="1533" w:author="刘洁" w:date="2020-06-05T10:42:00Z"/>
                <w:rFonts w:ascii="仿宋_GB2312" w:eastAsia="仿宋_GB2312"/>
                <w:sz w:val="24"/>
              </w:rPr>
              <w:pPrChange w:id="1534" w:author="刘洁" w:date="2020-06-05T10:41:00Z">
                <w:pPr/>
              </w:pPrChange>
            </w:pPr>
            <w:ins w:id="1535" w:author="刘洁" w:date="2020-06-05T10:33:00Z">
              <w:r w:rsidRPr="00475627">
                <w:rPr>
                  <w:rFonts w:ascii="仿宋_GB2312" w:eastAsia="仿宋_GB2312" w:hint="eastAsia"/>
                  <w:sz w:val="24"/>
                </w:rPr>
                <w:t>《北京市河湖保护管理条例》</w:t>
              </w:r>
            </w:ins>
          </w:p>
          <w:p w:rsidR="00381FE5" w:rsidRPr="00475627" w:rsidRDefault="00381FE5">
            <w:pPr>
              <w:ind w:firstLineChars="200" w:firstLine="480"/>
              <w:jc w:val="left"/>
              <w:rPr>
                <w:ins w:id="1536" w:author="刘洁" w:date="2020-06-05T10:33:00Z"/>
                <w:rFonts w:ascii="仿宋_GB2312" w:eastAsia="仿宋_GB2312" w:hAnsi="宋体" w:cs="宋体"/>
                <w:sz w:val="24"/>
              </w:rPr>
              <w:pPrChange w:id="1537" w:author="刘洁" w:date="2020-06-05T10:42:00Z">
                <w:pPr/>
              </w:pPrChange>
            </w:pPr>
            <w:ins w:id="1538" w:author="刘洁" w:date="2020-06-05T10:33:00Z">
              <w:r w:rsidRPr="00475627">
                <w:rPr>
                  <w:rFonts w:ascii="仿宋_GB2312" w:eastAsia="仿宋_GB2312" w:hint="eastAsia"/>
                  <w:sz w:val="24"/>
                </w:rPr>
                <w:t>第二十条第一款第（二）项 在河湖管理范围、保护范围内进行下列活动的，必须报经有管辖权的水行政主管部门批准；涉及其他部门的，按照有关规定执行：（二）围河、挖筑鱼塘、挖坑开槽、勘探，或者设立线杆、线塔、无线通信塔、标识；</w:t>
              </w:r>
            </w:ins>
          </w:p>
        </w:tc>
        <w:tc>
          <w:tcPr>
            <w:tcW w:w="6030" w:type="dxa"/>
            <w:shd w:val="clear" w:color="auto" w:fill="auto"/>
            <w:vAlign w:val="center"/>
          </w:tcPr>
          <w:p w:rsidR="00381FE5" w:rsidRDefault="00381FE5">
            <w:pPr>
              <w:ind w:left="120" w:hangingChars="50" w:hanging="120"/>
              <w:jc w:val="left"/>
              <w:rPr>
                <w:ins w:id="1539" w:author="刘洁" w:date="2020-06-05T15:42:00Z"/>
                <w:rFonts w:ascii="仿宋_GB2312" w:eastAsia="仿宋_GB2312"/>
                <w:sz w:val="24"/>
              </w:rPr>
              <w:pPrChange w:id="1540" w:author="刘洁" w:date="2020-06-05T15:41:00Z">
                <w:pPr/>
              </w:pPrChange>
            </w:pPr>
            <w:ins w:id="1541" w:author="刘洁" w:date="2020-06-05T10:33:00Z">
              <w:r w:rsidRPr="00475627">
                <w:rPr>
                  <w:rFonts w:ascii="仿宋_GB2312" w:eastAsia="仿宋_GB2312" w:hint="eastAsia"/>
                  <w:sz w:val="24"/>
                </w:rPr>
                <w:t>《北京市河湖保护管理条例》</w:t>
              </w:r>
            </w:ins>
          </w:p>
          <w:p w:rsidR="00381FE5" w:rsidRPr="00C13ABC" w:rsidRDefault="00381FE5">
            <w:pPr>
              <w:ind w:leftChars="57" w:left="120" w:firstLineChars="50" w:firstLine="120"/>
              <w:jc w:val="left"/>
              <w:rPr>
                <w:ins w:id="1542" w:author="刘洁" w:date="2020-06-05T10:33:00Z"/>
                <w:rFonts w:ascii="仿宋_GB2312" w:eastAsia="仿宋_GB2312"/>
                <w:sz w:val="24"/>
                <w:rPrChange w:id="1543" w:author="刘洁" w:date="2020-06-05T10:42:00Z">
                  <w:rPr>
                    <w:ins w:id="1544" w:author="刘洁" w:date="2020-06-05T10:33:00Z"/>
                    <w:rFonts w:ascii="仿宋_GB2312" w:eastAsia="仿宋_GB2312" w:hAnsi="宋体" w:cs="宋体"/>
                    <w:sz w:val="24"/>
                  </w:rPr>
                </w:rPrChange>
              </w:rPr>
              <w:pPrChange w:id="1545" w:author="刘洁" w:date="2020-06-05T15:42:00Z">
                <w:pPr/>
              </w:pPrChange>
            </w:pPr>
            <w:ins w:id="1546" w:author="刘洁" w:date="2020-06-05T10:43:00Z">
              <w:r>
                <w:rPr>
                  <w:rFonts w:ascii="仿宋_GB2312" w:eastAsia="仿宋_GB2312" w:hint="eastAsia"/>
                  <w:sz w:val="24"/>
                </w:rPr>
                <w:t xml:space="preserve">   </w:t>
              </w:r>
              <w:r w:rsidRPr="00475627">
                <w:rPr>
                  <w:rFonts w:ascii="仿宋_GB2312" w:eastAsia="仿宋_GB2312" w:hint="eastAsia"/>
                  <w:sz w:val="24"/>
                </w:rPr>
                <w:t>第</w:t>
              </w:r>
            </w:ins>
            <w:ins w:id="1547" w:author="刘洁" w:date="2020-06-05T10:33:00Z">
              <w:r w:rsidRPr="00475627">
                <w:rPr>
                  <w:rFonts w:ascii="仿宋_GB2312" w:eastAsia="仿宋_GB2312" w:hint="eastAsia"/>
                  <w:sz w:val="24"/>
                </w:rPr>
                <w:t>三十九条第（一）项 违反本条例第二十条规定，未经水行政主管部门批准，擅自在河湖管理范围、保护范围内从事以下活动的，由水行政主管部门按照管辖权限责令停止违法行为，限期补办行政许可手续，并按以下规定予以处罚；逾期未能取得行政许可手续的，责令限期恢复原状，赔偿损失或者采取补救措施。逾期不恢复原状的，按程序依法强制清除，所需费用由当事人承担：（一）围河、挖筑鱼塘、挖坑开槽、勘探或者设立线杆、线塔、无线通信塔、标识，或者建设临时性建筑物、构筑物的，处1万元以上5万元以下的罚款。</w:t>
              </w:r>
            </w:ins>
          </w:p>
        </w:tc>
      </w:tr>
      <w:tr w:rsidR="00381FE5" w:rsidRPr="00475627" w:rsidTr="003952B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48" w:author="刘洁" w:date="2020-06-05T15:42: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841"/>
          <w:ins w:id="1549" w:author="刘洁" w:date="2020-06-05T10:33:00Z"/>
          <w:trPrChange w:id="1550" w:author="刘洁" w:date="2020-06-05T15:42:00Z">
            <w:trPr>
              <w:trHeight w:val="964"/>
            </w:trPr>
          </w:trPrChange>
        </w:trPr>
        <w:tc>
          <w:tcPr>
            <w:tcW w:w="3227" w:type="dxa"/>
            <w:shd w:val="clear" w:color="auto" w:fill="auto"/>
            <w:vAlign w:val="center"/>
            <w:tcPrChange w:id="1551" w:author="刘洁" w:date="2020-06-05T15:42:00Z">
              <w:tcPr>
                <w:tcW w:w="3227" w:type="dxa"/>
                <w:shd w:val="clear" w:color="auto" w:fill="auto"/>
                <w:vAlign w:val="center"/>
              </w:tcPr>
            </w:tcPrChange>
          </w:tcPr>
          <w:p w:rsidR="00381FE5" w:rsidRPr="00475627" w:rsidRDefault="00381FE5" w:rsidP="003952B6">
            <w:pPr>
              <w:jc w:val="center"/>
              <w:rPr>
                <w:ins w:id="1552" w:author="刘洁" w:date="2020-06-05T10:33:00Z"/>
                <w:rFonts w:ascii="仿宋_GB2312" w:eastAsia="仿宋_GB2312" w:hAnsi="宋体" w:cs="宋体"/>
                <w:b/>
                <w:bCs/>
                <w:sz w:val="28"/>
                <w:szCs w:val="28"/>
              </w:rPr>
            </w:pPr>
            <w:ins w:id="1553" w:author="刘洁" w:date="2020-06-05T10:33:00Z">
              <w:r w:rsidRPr="00475627">
                <w:rPr>
                  <w:rFonts w:ascii="仿宋_GB2312" w:eastAsia="仿宋_GB2312" w:hint="eastAsia"/>
                  <w:b/>
                  <w:bCs/>
                  <w:sz w:val="28"/>
                  <w:szCs w:val="28"/>
                </w:rPr>
                <w:t>情节</w:t>
              </w:r>
            </w:ins>
          </w:p>
        </w:tc>
        <w:tc>
          <w:tcPr>
            <w:tcW w:w="4961" w:type="dxa"/>
            <w:shd w:val="clear" w:color="auto" w:fill="auto"/>
            <w:vAlign w:val="center"/>
            <w:tcPrChange w:id="1554" w:author="刘洁" w:date="2020-06-05T15:42:00Z">
              <w:tcPr>
                <w:tcW w:w="4961" w:type="dxa"/>
                <w:shd w:val="clear" w:color="auto" w:fill="auto"/>
                <w:vAlign w:val="center"/>
              </w:tcPr>
            </w:tcPrChange>
          </w:tcPr>
          <w:p w:rsidR="00381FE5" w:rsidRPr="00475627" w:rsidRDefault="00381FE5" w:rsidP="003952B6">
            <w:pPr>
              <w:jc w:val="center"/>
              <w:rPr>
                <w:ins w:id="1555" w:author="刘洁" w:date="2020-06-05T10:33:00Z"/>
                <w:rFonts w:ascii="仿宋_GB2312" w:eastAsia="仿宋_GB2312" w:hAnsi="宋体" w:cs="宋体"/>
                <w:b/>
                <w:sz w:val="28"/>
              </w:rPr>
            </w:pPr>
            <w:ins w:id="1556" w:author="刘洁" w:date="2020-06-05T10:33:00Z">
              <w:r w:rsidRPr="00475627">
                <w:rPr>
                  <w:rFonts w:ascii="仿宋_GB2312" w:eastAsia="仿宋_GB2312" w:hint="eastAsia"/>
                  <w:b/>
                  <w:sz w:val="28"/>
                </w:rPr>
                <w:t>在保护范围内</w:t>
              </w:r>
            </w:ins>
          </w:p>
        </w:tc>
        <w:tc>
          <w:tcPr>
            <w:tcW w:w="6030" w:type="dxa"/>
            <w:shd w:val="clear" w:color="auto" w:fill="auto"/>
            <w:vAlign w:val="center"/>
            <w:tcPrChange w:id="1557" w:author="刘洁" w:date="2020-06-05T15:42:00Z">
              <w:tcPr>
                <w:tcW w:w="6030" w:type="dxa"/>
                <w:shd w:val="clear" w:color="auto" w:fill="auto"/>
                <w:vAlign w:val="center"/>
              </w:tcPr>
            </w:tcPrChange>
          </w:tcPr>
          <w:p w:rsidR="00381FE5" w:rsidRPr="00475627" w:rsidRDefault="00381FE5" w:rsidP="003952B6">
            <w:pPr>
              <w:jc w:val="center"/>
              <w:rPr>
                <w:ins w:id="1558" w:author="刘洁" w:date="2020-06-05T10:33:00Z"/>
                <w:rFonts w:ascii="仿宋_GB2312" w:eastAsia="仿宋_GB2312" w:hAnsi="宋体" w:cs="宋体"/>
                <w:b/>
                <w:sz w:val="28"/>
              </w:rPr>
            </w:pPr>
            <w:ins w:id="1559" w:author="刘洁" w:date="2020-06-05T10:33:00Z">
              <w:r w:rsidRPr="00475627">
                <w:rPr>
                  <w:rFonts w:ascii="仿宋_GB2312" w:eastAsia="仿宋_GB2312" w:hint="eastAsia"/>
                  <w:b/>
                  <w:sz w:val="28"/>
                </w:rPr>
                <w:t>在管理范围内</w:t>
              </w:r>
            </w:ins>
          </w:p>
        </w:tc>
      </w:tr>
      <w:tr w:rsidR="00381FE5" w:rsidRPr="00475627" w:rsidTr="003952B6">
        <w:trPr>
          <w:trHeight w:val="964"/>
          <w:ins w:id="1560" w:author="刘洁" w:date="2020-06-05T10:33:00Z"/>
        </w:trPr>
        <w:tc>
          <w:tcPr>
            <w:tcW w:w="3227" w:type="dxa"/>
            <w:shd w:val="clear" w:color="auto" w:fill="auto"/>
            <w:vAlign w:val="center"/>
          </w:tcPr>
          <w:p w:rsidR="00381FE5" w:rsidRPr="00475627" w:rsidRDefault="00381FE5" w:rsidP="003952B6">
            <w:pPr>
              <w:jc w:val="center"/>
              <w:rPr>
                <w:ins w:id="1561" w:author="刘洁" w:date="2020-06-05T10:33:00Z"/>
                <w:rFonts w:ascii="仿宋_GB2312" w:eastAsia="仿宋_GB2312"/>
                <w:b/>
                <w:bCs/>
                <w:sz w:val="28"/>
                <w:szCs w:val="28"/>
              </w:rPr>
            </w:pPr>
            <w:ins w:id="1562" w:author="刘洁" w:date="2020-06-05T10:33:00Z">
              <w:r w:rsidRPr="00475627">
                <w:rPr>
                  <w:rFonts w:ascii="仿宋_GB2312" w:eastAsia="仿宋_GB2312" w:hint="eastAsia"/>
                  <w:b/>
                  <w:bCs/>
                  <w:sz w:val="28"/>
                  <w:szCs w:val="28"/>
                </w:rPr>
                <w:t>罚款额</w:t>
              </w:r>
            </w:ins>
          </w:p>
          <w:p w:rsidR="00381FE5" w:rsidRPr="00475627" w:rsidRDefault="00381FE5" w:rsidP="003952B6">
            <w:pPr>
              <w:jc w:val="center"/>
              <w:rPr>
                <w:ins w:id="1563" w:author="刘洁" w:date="2020-06-05T10:33:00Z"/>
                <w:rFonts w:ascii="仿宋_GB2312" w:eastAsia="仿宋_GB2312" w:hAnsi="宋体" w:cs="宋体"/>
                <w:b/>
                <w:bCs/>
                <w:sz w:val="28"/>
                <w:szCs w:val="28"/>
              </w:rPr>
            </w:pPr>
            <w:ins w:id="1564" w:author="刘洁" w:date="2020-06-05T10:33:00Z">
              <w:r w:rsidRPr="00475627">
                <w:rPr>
                  <w:rFonts w:ascii="仿宋_GB2312" w:eastAsia="仿宋_GB2312" w:hint="eastAsia"/>
                  <w:b/>
                  <w:bCs/>
                  <w:sz w:val="28"/>
                  <w:szCs w:val="28"/>
                </w:rPr>
                <w:t>（万元）</w:t>
              </w:r>
            </w:ins>
          </w:p>
        </w:tc>
        <w:tc>
          <w:tcPr>
            <w:tcW w:w="4961" w:type="dxa"/>
            <w:shd w:val="clear" w:color="auto" w:fill="auto"/>
            <w:vAlign w:val="center"/>
          </w:tcPr>
          <w:p w:rsidR="00381FE5" w:rsidRPr="00475627" w:rsidRDefault="00381FE5" w:rsidP="003952B6">
            <w:pPr>
              <w:jc w:val="center"/>
              <w:rPr>
                <w:ins w:id="1565" w:author="刘洁" w:date="2020-06-05T10:33:00Z"/>
                <w:rFonts w:ascii="仿宋_GB2312" w:eastAsia="仿宋_GB2312"/>
                <w:sz w:val="28"/>
                <w:szCs w:val="28"/>
              </w:rPr>
            </w:pPr>
            <w:ins w:id="1566" w:author="刘洁" w:date="2020-06-05T10:33:00Z">
              <w:r w:rsidRPr="00475627">
                <w:rPr>
                  <w:rFonts w:ascii="仿宋_GB2312" w:eastAsia="仿宋_GB2312" w:hint="eastAsia"/>
                  <w:sz w:val="28"/>
                  <w:szCs w:val="28"/>
                </w:rPr>
                <w:t>1≤罚款额≤3</w:t>
              </w:r>
            </w:ins>
          </w:p>
        </w:tc>
        <w:tc>
          <w:tcPr>
            <w:tcW w:w="6030" w:type="dxa"/>
            <w:shd w:val="clear" w:color="auto" w:fill="auto"/>
            <w:vAlign w:val="center"/>
          </w:tcPr>
          <w:p w:rsidR="00381FE5" w:rsidRPr="00475627" w:rsidRDefault="00381FE5" w:rsidP="003952B6">
            <w:pPr>
              <w:jc w:val="center"/>
              <w:rPr>
                <w:ins w:id="1567" w:author="刘洁" w:date="2020-06-05T10:33:00Z"/>
                <w:rFonts w:ascii="仿宋_GB2312" w:eastAsia="仿宋_GB2312"/>
                <w:sz w:val="28"/>
                <w:szCs w:val="28"/>
              </w:rPr>
            </w:pPr>
            <w:ins w:id="1568"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left"/>
        <w:rPr>
          <w:ins w:id="1569" w:author="刘洁" w:date="2020-06-05T10:33:00Z"/>
          <w:rFonts w:ascii="仿宋_GB2312" w:eastAsia="仿宋_GB2312"/>
          <w:sz w:val="28"/>
        </w:rPr>
      </w:pPr>
      <w:ins w:id="1570" w:author="刘洁" w:date="2020-06-05T10:33:00Z">
        <w:r w:rsidRPr="00475627">
          <w:rPr>
            <w:rFonts w:ascii="仿宋_GB2312" w:eastAsia="仿宋_GB2312" w:hint="eastAsia"/>
            <w:sz w:val="28"/>
          </w:rPr>
          <w:t>备注：危害活动同时涉及管理范围和保护范围的，按在管理范围内确定罚款额。</w:t>
        </w:r>
      </w:ins>
    </w:p>
    <w:p w:rsidR="00381FE5" w:rsidRPr="00475627" w:rsidRDefault="00381FE5" w:rsidP="00381FE5">
      <w:pPr>
        <w:jc w:val="left"/>
        <w:rPr>
          <w:ins w:id="1571" w:author="刘洁" w:date="2020-06-05T10:33:00Z"/>
          <w:rFonts w:ascii="仿宋_GB2312" w:eastAsia="仿宋_GB2312"/>
          <w:sz w:val="32"/>
        </w:rPr>
      </w:pPr>
    </w:p>
    <w:p w:rsidR="00381FE5" w:rsidRPr="00475627" w:rsidRDefault="00381FE5" w:rsidP="00381FE5">
      <w:pPr>
        <w:jc w:val="center"/>
        <w:rPr>
          <w:ins w:id="1572" w:author="刘洁" w:date="2020-06-05T10:33:00Z"/>
          <w:rFonts w:ascii="仿宋_GB2312" w:eastAsia="仿宋_GB2312"/>
          <w:sz w:val="32"/>
        </w:rPr>
      </w:pPr>
      <w:ins w:id="1573" w:author="刘洁" w:date="2020-06-05T10:33:00Z">
        <w:r w:rsidRPr="00475627">
          <w:rPr>
            <w:rFonts w:ascii="仿宋_GB2312" w:eastAsia="仿宋_GB2312" w:hint="eastAsia"/>
            <w:sz w:val="32"/>
          </w:rPr>
          <w:lastRenderedPageBreak/>
          <w:t>4、在河道、湖泊管理范围内倾倒垃圾、渣土</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3119"/>
        <w:gridCol w:w="3685"/>
        <w:gridCol w:w="3195"/>
      </w:tblGrid>
      <w:tr w:rsidR="00381FE5" w:rsidRPr="00475627" w:rsidTr="003952B6">
        <w:trPr>
          <w:ins w:id="1574" w:author="刘洁" w:date="2020-06-05T10:33:00Z"/>
        </w:trPr>
        <w:tc>
          <w:tcPr>
            <w:tcW w:w="2093" w:type="dxa"/>
            <w:shd w:val="clear" w:color="auto" w:fill="auto"/>
            <w:vAlign w:val="center"/>
          </w:tcPr>
          <w:p w:rsidR="00381FE5" w:rsidRPr="00475627" w:rsidRDefault="00381FE5" w:rsidP="003952B6">
            <w:pPr>
              <w:jc w:val="center"/>
              <w:rPr>
                <w:ins w:id="1575" w:author="刘洁" w:date="2020-06-05T10:33:00Z"/>
                <w:rFonts w:ascii="仿宋_GB2312" w:eastAsia="仿宋_GB2312" w:hAnsi="宋体" w:cs="宋体"/>
                <w:b/>
                <w:bCs/>
                <w:sz w:val="28"/>
                <w:szCs w:val="28"/>
              </w:rPr>
            </w:pPr>
            <w:ins w:id="1576" w:author="刘洁" w:date="2020-06-05T10:33:00Z">
              <w:r w:rsidRPr="00475627">
                <w:rPr>
                  <w:rFonts w:ascii="仿宋_GB2312" w:eastAsia="仿宋_GB2312" w:hint="eastAsia"/>
                  <w:b/>
                  <w:bCs/>
                  <w:sz w:val="28"/>
                  <w:szCs w:val="28"/>
                </w:rPr>
                <w:t>违法行为</w:t>
              </w:r>
            </w:ins>
          </w:p>
        </w:tc>
        <w:tc>
          <w:tcPr>
            <w:tcW w:w="5245" w:type="dxa"/>
            <w:gridSpan w:val="2"/>
            <w:shd w:val="clear" w:color="auto" w:fill="auto"/>
            <w:vAlign w:val="center"/>
          </w:tcPr>
          <w:p w:rsidR="00381FE5" w:rsidRPr="00475627" w:rsidRDefault="00381FE5" w:rsidP="003952B6">
            <w:pPr>
              <w:jc w:val="center"/>
              <w:rPr>
                <w:ins w:id="1577" w:author="刘洁" w:date="2020-06-05T10:33:00Z"/>
                <w:rFonts w:ascii="仿宋_GB2312" w:eastAsia="仿宋_GB2312" w:hAnsi="宋体" w:cs="宋体"/>
                <w:b/>
                <w:bCs/>
                <w:sz w:val="28"/>
                <w:szCs w:val="28"/>
              </w:rPr>
            </w:pPr>
            <w:ins w:id="1578" w:author="刘洁" w:date="2020-06-05T10:33:00Z">
              <w:r w:rsidRPr="00475627">
                <w:rPr>
                  <w:rFonts w:ascii="仿宋_GB2312" w:eastAsia="仿宋_GB2312" w:hint="eastAsia"/>
                  <w:b/>
                  <w:bCs/>
                  <w:sz w:val="28"/>
                  <w:szCs w:val="28"/>
                </w:rPr>
                <w:t>违反条款</w:t>
              </w:r>
            </w:ins>
          </w:p>
        </w:tc>
        <w:tc>
          <w:tcPr>
            <w:tcW w:w="6880" w:type="dxa"/>
            <w:gridSpan w:val="2"/>
            <w:shd w:val="clear" w:color="auto" w:fill="auto"/>
            <w:vAlign w:val="center"/>
          </w:tcPr>
          <w:p w:rsidR="00381FE5" w:rsidRPr="00475627" w:rsidRDefault="00381FE5" w:rsidP="003952B6">
            <w:pPr>
              <w:jc w:val="center"/>
              <w:rPr>
                <w:ins w:id="1579" w:author="刘洁" w:date="2020-06-05T10:33:00Z"/>
                <w:rFonts w:ascii="仿宋_GB2312" w:eastAsia="仿宋_GB2312"/>
                <w:sz w:val="32"/>
              </w:rPr>
            </w:pPr>
            <w:ins w:id="1580" w:author="刘洁" w:date="2020-06-05T10:33:00Z">
              <w:r w:rsidRPr="00475627">
                <w:rPr>
                  <w:rFonts w:ascii="仿宋_GB2312" w:eastAsia="仿宋_GB2312" w:hint="eastAsia"/>
                  <w:b/>
                  <w:bCs/>
                  <w:sz w:val="28"/>
                  <w:szCs w:val="28"/>
                </w:rPr>
                <w:t>处罚条款</w:t>
              </w:r>
            </w:ins>
          </w:p>
        </w:tc>
      </w:tr>
      <w:tr w:rsidR="00381FE5" w:rsidRPr="00475627" w:rsidTr="003952B6">
        <w:trPr>
          <w:trHeight w:val="5261"/>
          <w:ins w:id="1581" w:author="刘洁" w:date="2020-06-05T10:33:00Z"/>
        </w:trPr>
        <w:tc>
          <w:tcPr>
            <w:tcW w:w="2093" w:type="dxa"/>
            <w:shd w:val="clear" w:color="auto" w:fill="auto"/>
            <w:vAlign w:val="center"/>
          </w:tcPr>
          <w:p w:rsidR="00381FE5" w:rsidRPr="00475627" w:rsidRDefault="00381FE5" w:rsidP="003952B6">
            <w:pPr>
              <w:rPr>
                <w:ins w:id="1582" w:author="刘洁" w:date="2020-06-05T10:33:00Z"/>
                <w:rFonts w:ascii="仿宋_GB2312" w:eastAsia="仿宋_GB2312" w:hAnsi="宋体" w:cs="宋体"/>
                <w:sz w:val="24"/>
              </w:rPr>
            </w:pPr>
            <w:ins w:id="1583" w:author="刘洁" w:date="2020-06-05T10:33:00Z">
              <w:r w:rsidRPr="00475627">
                <w:rPr>
                  <w:rFonts w:ascii="仿宋_GB2312" w:eastAsia="仿宋_GB2312" w:hint="eastAsia"/>
                  <w:sz w:val="24"/>
                </w:rPr>
                <w:t>在河道、湖泊管理范围内倾倒垃圾、渣土</w:t>
              </w:r>
            </w:ins>
          </w:p>
        </w:tc>
        <w:tc>
          <w:tcPr>
            <w:tcW w:w="5245" w:type="dxa"/>
            <w:gridSpan w:val="2"/>
            <w:shd w:val="clear" w:color="auto" w:fill="auto"/>
            <w:vAlign w:val="center"/>
          </w:tcPr>
          <w:p w:rsidR="00381FE5" w:rsidRPr="00475627" w:rsidRDefault="00381FE5" w:rsidP="003952B6">
            <w:pPr>
              <w:rPr>
                <w:ins w:id="1584" w:author="刘洁" w:date="2020-06-05T10:33:00Z"/>
                <w:rFonts w:ascii="仿宋_GB2312" w:eastAsia="仿宋_GB2312"/>
                <w:sz w:val="24"/>
              </w:rPr>
            </w:pPr>
            <w:ins w:id="1585" w:author="刘洁" w:date="2020-06-05T10:33:00Z">
              <w:r w:rsidRPr="00475627">
                <w:rPr>
                  <w:rFonts w:ascii="仿宋_GB2312" w:eastAsia="仿宋_GB2312" w:hint="eastAsia"/>
                  <w:sz w:val="24"/>
                </w:rPr>
                <w:t>《中华人民共和国防洪法》</w:t>
              </w:r>
              <w:r w:rsidRPr="00475627">
                <w:rPr>
                  <w:rFonts w:ascii="仿宋_GB2312" w:eastAsia="仿宋_GB2312" w:hint="eastAsia"/>
                  <w:sz w:val="24"/>
                </w:rPr>
                <w:br/>
                <w:t xml:space="preserve">    第二十二条第二款 禁止在河道、湖泊管理范围内建设妨碍行洪的建筑物、构筑物，倾倒垃圾、渣土，从事影响河势稳定、危害河岸堤防安全和其他妨碍河道行洪的活动。</w:t>
              </w:r>
              <w:r w:rsidRPr="00475627">
                <w:rPr>
                  <w:rFonts w:ascii="仿宋_GB2312" w:eastAsia="仿宋_GB2312" w:hint="eastAsia"/>
                  <w:sz w:val="24"/>
                </w:rPr>
                <w:br/>
                <w:t>《北京市水利工程保护管理条例》</w:t>
              </w:r>
              <w:r w:rsidRPr="00475627">
                <w:rPr>
                  <w:rFonts w:ascii="仿宋_GB2312" w:eastAsia="仿宋_GB2312" w:hint="eastAsia"/>
                  <w:sz w:val="24"/>
                </w:rPr>
                <w:br/>
                <w:t xml:space="preserve">    第九条第（三）项 在水利工程的管理范围内，禁止下列行为：（三）倾倒垃圾、渣土、工矿废弃物，修造坟墓和其他构筑物，堆放物料，围河养殖，挤占河道、沟渠；</w:t>
              </w:r>
            </w:ins>
          </w:p>
          <w:p w:rsidR="00381FE5" w:rsidRPr="00475627" w:rsidRDefault="00381FE5" w:rsidP="003952B6">
            <w:pPr>
              <w:rPr>
                <w:ins w:id="1586" w:author="刘洁" w:date="2020-06-05T10:33:00Z"/>
                <w:rFonts w:ascii="仿宋_GB2312" w:eastAsia="仿宋_GB2312"/>
                <w:sz w:val="24"/>
              </w:rPr>
            </w:pPr>
            <w:ins w:id="1587" w:author="刘洁" w:date="2020-06-05T10:33:00Z">
              <w:r w:rsidRPr="00475627">
                <w:rPr>
                  <w:rFonts w:ascii="仿宋_GB2312" w:eastAsia="仿宋_GB2312" w:hint="eastAsia"/>
                  <w:sz w:val="24"/>
                </w:rPr>
                <w:t>《北京市河湖保护管理条例》</w:t>
              </w:r>
            </w:ins>
          </w:p>
          <w:p w:rsidR="00381FE5" w:rsidRPr="00475627" w:rsidRDefault="00381FE5" w:rsidP="003952B6">
            <w:pPr>
              <w:rPr>
                <w:ins w:id="1588" w:author="刘洁" w:date="2020-06-05T10:33:00Z"/>
                <w:rFonts w:ascii="仿宋_GB2312" w:eastAsia="仿宋_GB2312" w:hAnsi="宋体" w:cs="宋体"/>
                <w:sz w:val="24"/>
              </w:rPr>
            </w:pPr>
            <w:ins w:id="1589" w:author="刘洁" w:date="2020-06-05T10:33:00Z">
              <w:r w:rsidRPr="00475627">
                <w:rPr>
                  <w:rFonts w:ascii="仿宋_GB2312" w:eastAsia="仿宋_GB2312" w:hint="eastAsia"/>
                  <w:sz w:val="24"/>
                </w:rPr>
                <w:t xml:space="preserve">    第十九条第（三）项：在河湖管理范围内，禁止下列行为：（三）倾倒垃圾和渣土、堆放非防汛物资；</w:t>
              </w:r>
            </w:ins>
          </w:p>
        </w:tc>
        <w:tc>
          <w:tcPr>
            <w:tcW w:w="6880" w:type="dxa"/>
            <w:gridSpan w:val="2"/>
            <w:shd w:val="clear" w:color="auto" w:fill="auto"/>
            <w:vAlign w:val="center"/>
          </w:tcPr>
          <w:p w:rsidR="00381FE5" w:rsidRPr="00475627" w:rsidRDefault="00381FE5" w:rsidP="003952B6">
            <w:pPr>
              <w:jc w:val="left"/>
              <w:rPr>
                <w:ins w:id="1590" w:author="刘洁" w:date="2020-06-05T10:33:00Z"/>
                <w:rFonts w:ascii="仿宋_GB2312" w:eastAsia="仿宋_GB2312"/>
                <w:sz w:val="24"/>
              </w:rPr>
            </w:pPr>
            <w:ins w:id="1591" w:author="刘洁" w:date="2020-06-05T10:33:00Z">
              <w:r w:rsidRPr="00475627">
                <w:rPr>
                  <w:rFonts w:ascii="仿宋_GB2312" w:eastAsia="仿宋_GB2312" w:hint="eastAsia"/>
                  <w:sz w:val="24"/>
                </w:rPr>
                <w:t>《中华人民共和国防洪法》</w:t>
              </w:r>
              <w:r w:rsidRPr="00475627">
                <w:rPr>
                  <w:rFonts w:ascii="仿宋_GB2312" w:eastAsia="仿宋_GB2312" w:hint="eastAsia"/>
                  <w:sz w:val="24"/>
                </w:rPr>
                <w:br/>
                <w:t xml:space="preserve">    第五十五条第（二）项违反本法第二十二条第二款、第三款规定，有下列行为之一的，责令停止违法行为，排除阻碍或者采取其他补救措施，可以处五万元以下的罚款：（二）在河道、湖泊管理范围内倾倒垃圾、渣土，从事影响河势稳定、危害河岸堤防安全和其他妨碍河道行洪的活动的；</w:t>
              </w:r>
              <w:r w:rsidRPr="00475627">
                <w:rPr>
                  <w:rFonts w:ascii="仿宋_GB2312" w:eastAsia="仿宋_GB2312" w:hint="eastAsia"/>
                  <w:sz w:val="24"/>
                </w:rPr>
                <w:br/>
                <w:t>《北京市水利工程保护管理条例》</w:t>
              </w:r>
              <w:r w:rsidRPr="00475627">
                <w:rPr>
                  <w:rFonts w:ascii="仿宋_GB2312" w:eastAsia="仿宋_GB2312" w:hint="eastAsia"/>
                  <w:sz w:val="24"/>
                </w:rPr>
                <w:br/>
                <w:t xml:space="preserve">    第二十一条第（二）项 有下列行为之一的单位或个人，给予处罚：（二）违反本条例第九条第二项、第三项、第八项规定的，责令排除阻碍或者采取其他补救措施，可以处5万元以下罚款。</w:t>
              </w:r>
            </w:ins>
          </w:p>
          <w:p w:rsidR="00381FE5" w:rsidRPr="00475627" w:rsidRDefault="00381FE5" w:rsidP="003952B6">
            <w:pPr>
              <w:jc w:val="left"/>
              <w:rPr>
                <w:ins w:id="1592" w:author="刘洁" w:date="2020-06-05T10:33:00Z"/>
                <w:rFonts w:ascii="仿宋_GB2312" w:eastAsia="仿宋_GB2312"/>
                <w:sz w:val="24"/>
              </w:rPr>
            </w:pPr>
            <w:ins w:id="1593" w:author="刘洁" w:date="2020-06-05T10:33:00Z">
              <w:r w:rsidRPr="00475627">
                <w:rPr>
                  <w:rFonts w:ascii="仿宋_GB2312" w:eastAsia="仿宋_GB2312" w:hint="eastAsia"/>
                  <w:sz w:val="24"/>
                </w:rPr>
                <w:t>《北京市河湖保护管理条例》</w:t>
              </w:r>
            </w:ins>
          </w:p>
          <w:p w:rsidR="00381FE5" w:rsidRPr="00475627" w:rsidRDefault="00381FE5" w:rsidP="003952B6">
            <w:pPr>
              <w:jc w:val="left"/>
              <w:rPr>
                <w:ins w:id="1594" w:author="刘洁" w:date="2020-06-05T10:33:00Z"/>
                <w:rFonts w:ascii="仿宋_GB2312" w:eastAsia="仿宋_GB2312"/>
                <w:sz w:val="32"/>
              </w:rPr>
            </w:pPr>
            <w:ins w:id="1595" w:author="刘洁" w:date="2020-06-05T10:33:00Z">
              <w:r w:rsidRPr="00475627">
                <w:rPr>
                  <w:rFonts w:ascii="仿宋_GB2312" w:eastAsia="仿宋_GB2312" w:hint="eastAsia"/>
                  <w:sz w:val="24"/>
                </w:rPr>
                <w:t xml:space="preserve">    第三十八条 违反本条例第十九条规定，由水行政主管部门责令停止违法行为，排除阻碍或者采取其他补救措施，有第(一)项规定行为的，处1万元以上5万元以下罚款；有其他项规定行为的，</w:t>
              </w:r>
              <w:r w:rsidRPr="00C13ABC">
                <w:rPr>
                  <w:rFonts w:ascii="仿宋_GB2312" w:eastAsia="仿宋_GB2312" w:hint="eastAsia"/>
                  <w:bCs/>
                  <w:sz w:val="24"/>
                  <w:rPrChange w:id="1596" w:author="刘洁" w:date="2020-06-05T10:39:00Z">
                    <w:rPr>
                      <w:rFonts w:ascii="仿宋_GB2312" w:eastAsia="仿宋_GB2312" w:hint="eastAsia"/>
                      <w:b/>
                      <w:bCs/>
                      <w:sz w:val="24"/>
                    </w:rPr>
                  </w:rPrChange>
                </w:rPr>
                <w:t>可以处5万元以下</w:t>
              </w:r>
              <w:r w:rsidRPr="00C13ABC">
                <w:rPr>
                  <w:rFonts w:ascii="仿宋_GB2312" w:eastAsia="仿宋_GB2312" w:hint="eastAsia"/>
                  <w:sz w:val="24"/>
                </w:rPr>
                <w:t>罚款</w:t>
              </w:r>
              <w:r w:rsidRPr="00475627">
                <w:rPr>
                  <w:rFonts w:ascii="仿宋_GB2312" w:eastAsia="仿宋_GB2312" w:hint="eastAsia"/>
                  <w:sz w:val="24"/>
                </w:rPr>
                <w:t>，有违法所得的，没收违法所得。</w:t>
              </w:r>
            </w:ins>
          </w:p>
        </w:tc>
      </w:tr>
      <w:tr w:rsidR="00381FE5" w:rsidRPr="00475627" w:rsidTr="003952B6">
        <w:trPr>
          <w:trHeight w:val="737"/>
          <w:ins w:id="1597" w:author="刘洁" w:date="2020-06-05T10:33:00Z"/>
        </w:trPr>
        <w:tc>
          <w:tcPr>
            <w:tcW w:w="2093" w:type="dxa"/>
            <w:shd w:val="clear" w:color="auto" w:fill="auto"/>
            <w:vAlign w:val="center"/>
          </w:tcPr>
          <w:p w:rsidR="00381FE5" w:rsidRPr="00475627" w:rsidRDefault="00381FE5" w:rsidP="003952B6">
            <w:pPr>
              <w:jc w:val="center"/>
              <w:rPr>
                <w:ins w:id="1598" w:author="刘洁" w:date="2020-06-05T10:33:00Z"/>
                <w:rFonts w:ascii="仿宋_GB2312" w:eastAsia="仿宋_GB2312" w:hAnsi="宋体" w:cs="宋体"/>
                <w:b/>
                <w:bCs/>
                <w:sz w:val="28"/>
              </w:rPr>
            </w:pPr>
            <w:ins w:id="1599" w:author="刘洁" w:date="2020-06-05T10:33:00Z">
              <w:r w:rsidRPr="00475627">
                <w:rPr>
                  <w:rFonts w:ascii="仿宋_GB2312" w:eastAsia="仿宋_GB2312" w:hint="eastAsia"/>
                  <w:b/>
                  <w:bCs/>
                  <w:sz w:val="28"/>
                </w:rPr>
                <w:t>情节</w:t>
              </w:r>
            </w:ins>
          </w:p>
        </w:tc>
        <w:tc>
          <w:tcPr>
            <w:tcW w:w="2126" w:type="dxa"/>
            <w:shd w:val="clear" w:color="auto" w:fill="auto"/>
            <w:vAlign w:val="center"/>
          </w:tcPr>
          <w:p w:rsidR="00381FE5" w:rsidRPr="00475627" w:rsidRDefault="00381FE5" w:rsidP="003952B6">
            <w:pPr>
              <w:jc w:val="center"/>
              <w:rPr>
                <w:ins w:id="1600" w:author="刘洁" w:date="2020-06-05T10:33:00Z"/>
                <w:rFonts w:ascii="仿宋_GB2312" w:eastAsia="仿宋_GB2312" w:hAnsi="宋体" w:cs="宋体"/>
                <w:b/>
                <w:sz w:val="28"/>
              </w:rPr>
            </w:pPr>
            <w:ins w:id="1601" w:author="刘洁" w:date="2020-06-05T10:33:00Z">
              <w:r w:rsidRPr="00475627">
                <w:rPr>
                  <w:rFonts w:ascii="仿宋_GB2312" w:eastAsia="仿宋_GB2312" w:hint="eastAsia"/>
                  <w:b/>
                  <w:sz w:val="28"/>
                </w:rPr>
                <w:t>倾倒量≤5m</w:t>
              </w:r>
              <w:r w:rsidRPr="00475627">
                <w:rPr>
                  <w:rFonts w:ascii="宋体" w:hAnsi="宋体" w:cs="宋体" w:hint="eastAsia"/>
                  <w:b/>
                  <w:sz w:val="28"/>
                </w:rPr>
                <w:t>³</w:t>
              </w:r>
            </w:ins>
          </w:p>
        </w:tc>
        <w:tc>
          <w:tcPr>
            <w:tcW w:w="3119" w:type="dxa"/>
            <w:shd w:val="clear" w:color="auto" w:fill="auto"/>
            <w:vAlign w:val="center"/>
          </w:tcPr>
          <w:p w:rsidR="00381FE5" w:rsidRPr="00475627" w:rsidRDefault="00381FE5" w:rsidP="003952B6">
            <w:pPr>
              <w:jc w:val="center"/>
              <w:rPr>
                <w:ins w:id="1602" w:author="刘洁" w:date="2020-06-05T10:33:00Z"/>
                <w:rFonts w:ascii="仿宋_GB2312" w:eastAsia="仿宋_GB2312" w:hAnsi="宋体" w:cs="宋体"/>
                <w:b/>
                <w:sz w:val="28"/>
              </w:rPr>
            </w:pPr>
            <w:ins w:id="1603" w:author="刘洁" w:date="2020-06-05T10:33:00Z">
              <w:r w:rsidRPr="00475627">
                <w:rPr>
                  <w:rFonts w:ascii="仿宋_GB2312" w:eastAsia="仿宋_GB2312" w:hint="eastAsia"/>
                  <w:b/>
                  <w:sz w:val="28"/>
                </w:rPr>
                <w:t>5m</w:t>
              </w:r>
              <w:r w:rsidRPr="00475627">
                <w:rPr>
                  <w:rFonts w:ascii="宋体" w:hAnsi="宋体" w:cs="宋体" w:hint="eastAsia"/>
                  <w:b/>
                  <w:sz w:val="28"/>
                </w:rPr>
                <w:t>³</w:t>
              </w:r>
              <w:r w:rsidRPr="00475627">
                <w:rPr>
                  <w:rFonts w:ascii="仿宋_GB2312" w:eastAsia="仿宋_GB2312" w:hAnsi="仿宋_GB2312" w:cs="仿宋_GB2312" w:hint="eastAsia"/>
                  <w:b/>
                  <w:sz w:val="28"/>
                </w:rPr>
                <w:t>＜倾倒量≤</w:t>
              </w:r>
              <w:r w:rsidRPr="00475627">
                <w:rPr>
                  <w:rFonts w:ascii="仿宋_GB2312" w:eastAsia="仿宋_GB2312" w:hint="eastAsia"/>
                  <w:b/>
                  <w:sz w:val="28"/>
                </w:rPr>
                <w:t>10m</w:t>
              </w:r>
              <w:r w:rsidRPr="00475627">
                <w:rPr>
                  <w:rFonts w:ascii="宋体" w:hAnsi="宋体" w:cs="宋体" w:hint="eastAsia"/>
                  <w:b/>
                  <w:sz w:val="28"/>
                </w:rPr>
                <w:t>³</w:t>
              </w:r>
            </w:ins>
          </w:p>
        </w:tc>
        <w:tc>
          <w:tcPr>
            <w:tcW w:w="3685" w:type="dxa"/>
            <w:shd w:val="clear" w:color="auto" w:fill="auto"/>
            <w:vAlign w:val="center"/>
          </w:tcPr>
          <w:p w:rsidR="00381FE5" w:rsidRPr="00475627" w:rsidRDefault="00381FE5" w:rsidP="003952B6">
            <w:pPr>
              <w:jc w:val="center"/>
              <w:rPr>
                <w:ins w:id="1604" w:author="刘洁" w:date="2020-06-05T10:33:00Z"/>
                <w:rFonts w:ascii="仿宋_GB2312" w:eastAsia="仿宋_GB2312" w:hAnsi="宋体" w:cs="宋体"/>
                <w:b/>
                <w:sz w:val="28"/>
              </w:rPr>
            </w:pPr>
            <w:ins w:id="1605" w:author="刘洁" w:date="2020-06-05T10:33:00Z">
              <w:r w:rsidRPr="00475627">
                <w:rPr>
                  <w:rFonts w:ascii="仿宋_GB2312" w:eastAsia="仿宋_GB2312" w:hint="eastAsia"/>
                  <w:b/>
                  <w:sz w:val="28"/>
                </w:rPr>
                <w:t>10m</w:t>
              </w:r>
              <w:r w:rsidRPr="00475627">
                <w:rPr>
                  <w:rFonts w:ascii="宋体" w:hAnsi="宋体" w:cs="宋体" w:hint="eastAsia"/>
                  <w:b/>
                  <w:sz w:val="28"/>
                </w:rPr>
                <w:t>³</w:t>
              </w:r>
              <w:r w:rsidRPr="00475627">
                <w:rPr>
                  <w:rFonts w:ascii="仿宋_GB2312" w:eastAsia="仿宋_GB2312" w:hAnsi="仿宋_GB2312" w:cs="仿宋_GB2312" w:hint="eastAsia"/>
                  <w:b/>
                  <w:sz w:val="28"/>
                </w:rPr>
                <w:t>＜倾倒量≤</w:t>
              </w:r>
              <w:r w:rsidRPr="00475627">
                <w:rPr>
                  <w:rFonts w:ascii="仿宋_GB2312" w:eastAsia="仿宋_GB2312" w:hint="eastAsia"/>
                  <w:b/>
                  <w:sz w:val="28"/>
                </w:rPr>
                <w:t>20m</w:t>
              </w:r>
              <w:r w:rsidRPr="00475627">
                <w:rPr>
                  <w:rFonts w:ascii="宋体" w:hAnsi="宋体" w:cs="宋体" w:hint="eastAsia"/>
                  <w:b/>
                  <w:sz w:val="28"/>
                </w:rPr>
                <w:t>³</w:t>
              </w:r>
            </w:ins>
          </w:p>
        </w:tc>
        <w:tc>
          <w:tcPr>
            <w:tcW w:w="3195" w:type="dxa"/>
            <w:shd w:val="clear" w:color="auto" w:fill="auto"/>
            <w:vAlign w:val="center"/>
          </w:tcPr>
          <w:p w:rsidR="00381FE5" w:rsidRPr="00475627" w:rsidRDefault="00381FE5" w:rsidP="003952B6">
            <w:pPr>
              <w:jc w:val="center"/>
              <w:rPr>
                <w:ins w:id="1606" w:author="刘洁" w:date="2020-06-05T10:33:00Z"/>
                <w:rFonts w:ascii="仿宋_GB2312" w:eastAsia="仿宋_GB2312" w:hAnsi="宋体" w:cs="宋体"/>
                <w:b/>
                <w:sz w:val="28"/>
              </w:rPr>
            </w:pPr>
            <w:ins w:id="1607" w:author="刘洁" w:date="2020-06-05T10:33:00Z">
              <w:r w:rsidRPr="00475627">
                <w:rPr>
                  <w:rFonts w:ascii="仿宋_GB2312" w:eastAsia="仿宋_GB2312" w:hint="eastAsia"/>
                  <w:b/>
                  <w:sz w:val="28"/>
                </w:rPr>
                <w:t>20m</w:t>
              </w:r>
              <w:r w:rsidRPr="00475627">
                <w:rPr>
                  <w:rFonts w:ascii="宋体" w:hAnsi="宋体" w:cs="宋体" w:hint="eastAsia"/>
                  <w:b/>
                  <w:sz w:val="28"/>
                </w:rPr>
                <w:t>³</w:t>
              </w:r>
              <w:r w:rsidRPr="00475627">
                <w:rPr>
                  <w:rFonts w:ascii="仿宋_GB2312" w:eastAsia="仿宋_GB2312" w:hAnsi="仿宋_GB2312" w:cs="仿宋_GB2312" w:hint="eastAsia"/>
                  <w:b/>
                  <w:sz w:val="28"/>
                </w:rPr>
                <w:t>＜倾倒量</w:t>
              </w:r>
            </w:ins>
          </w:p>
        </w:tc>
      </w:tr>
      <w:tr w:rsidR="00381FE5" w:rsidRPr="00475627" w:rsidTr="003952B6">
        <w:trPr>
          <w:trHeight w:val="737"/>
          <w:ins w:id="1608" w:author="刘洁" w:date="2020-06-05T10:33:00Z"/>
        </w:trPr>
        <w:tc>
          <w:tcPr>
            <w:tcW w:w="2093" w:type="dxa"/>
            <w:shd w:val="clear" w:color="auto" w:fill="auto"/>
            <w:vAlign w:val="center"/>
          </w:tcPr>
          <w:p w:rsidR="00381FE5" w:rsidRPr="00475627" w:rsidRDefault="00381FE5" w:rsidP="003952B6">
            <w:pPr>
              <w:jc w:val="center"/>
              <w:rPr>
                <w:ins w:id="1609" w:author="刘洁" w:date="2020-06-05T10:33:00Z"/>
                <w:rFonts w:ascii="仿宋_GB2312" w:eastAsia="仿宋_GB2312"/>
                <w:b/>
                <w:bCs/>
                <w:sz w:val="28"/>
              </w:rPr>
            </w:pPr>
            <w:ins w:id="1610" w:author="刘洁" w:date="2020-06-05T10:33:00Z">
              <w:r w:rsidRPr="00475627">
                <w:rPr>
                  <w:rFonts w:ascii="仿宋_GB2312" w:eastAsia="仿宋_GB2312" w:hint="eastAsia"/>
                  <w:b/>
                  <w:bCs/>
                  <w:sz w:val="28"/>
                </w:rPr>
                <w:t>罚款额</w:t>
              </w:r>
            </w:ins>
          </w:p>
          <w:p w:rsidR="00381FE5" w:rsidRPr="00475627" w:rsidRDefault="00381FE5" w:rsidP="003952B6">
            <w:pPr>
              <w:jc w:val="center"/>
              <w:rPr>
                <w:ins w:id="1611" w:author="刘洁" w:date="2020-06-05T10:33:00Z"/>
                <w:rFonts w:ascii="仿宋_GB2312" w:eastAsia="仿宋_GB2312" w:hAnsi="宋体" w:cs="宋体"/>
                <w:b/>
                <w:bCs/>
                <w:sz w:val="28"/>
              </w:rPr>
            </w:pPr>
            <w:ins w:id="1612" w:author="刘洁" w:date="2020-06-05T10:33:00Z">
              <w:r w:rsidRPr="00475627">
                <w:rPr>
                  <w:rFonts w:ascii="仿宋_GB2312" w:eastAsia="仿宋_GB2312" w:hint="eastAsia"/>
                  <w:b/>
                  <w:bCs/>
                  <w:sz w:val="28"/>
                </w:rPr>
                <w:t>（万元）</w:t>
              </w:r>
            </w:ins>
          </w:p>
        </w:tc>
        <w:tc>
          <w:tcPr>
            <w:tcW w:w="2126" w:type="dxa"/>
            <w:shd w:val="clear" w:color="auto" w:fill="auto"/>
            <w:vAlign w:val="center"/>
          </w:tcPr>
          <w:p w:rsidR="00381FE5" w:rsidRPr="00475627" w:rsidRDefault="00381FE5" w:rsidP="003952B6">
            <w:pPr>
              <w:jc w:val="center"/>
              <w:rPr>
                <w:ins w:id="1613" w:author="刘洁" w:date="2020-06-05T10:33:00Z"/>
                <w:rFonts w:ascii="仿宋_GB2312" w:eastAsia="仿宋_GB2312"/>
                <w:sz w:val="32"/>
              </w:rPr>
            </w:pPr>
            <w:ins w:id="1614" w:author="刘洁" w:date="2020-06-05T10:33:00Z">
              <w:r w:rsidRPr="00475627">
                <w:rPr>
                  <w:rFonts w:ascii="仿宋_GB2312" w:eastAsia="仿宋_GB2312" w:hint="eastAsia"/>
                  <w:sz w:val="28"/>
                  <w:szCs w:val="28"/>
                </w:rPr>
                <w:t>罚款额≤1</w:t>
              </w:r>
            </w:ins>
          </w:p>
        </w:tc>
        <w:tc>
          <w:tcPr>
            <w:tcW w:w="3119" w:type="dxa"/>
            <w:shd w:val="clear" w:color="auto" w:fill="auto"/>
            <w:vAlign w:val="center"/>
          </w:tcPr>
          <w:p w:rsidR="00381FE5" w:rsidRPr="00475627" w:rsidRDefault="00381FE5" w:rsidP="003952B6">
            <w:pPr>
              <w:jc w:val="center"/>
              <w:rPr>
                <w:ins w:id="1615" w:author="刘洁" w:date="2020-06-05T10:33:00Z"/>
                <w:rFonts w:ascii="仿宋_GB2312" w:eastAsia="仿宋_GB2312"/>
                <w:sz w:val="32"/>
              </w:rPr>
            </w:pPr>
            <w:ins w:id="1616" w:author="刘洁" w:date="2020-06-05T10:33:00Z">
              <w:r w:rsidRPr="00475627">
                <w:rPr>
                  <w:rFonts w:ascii="仿宋_GB2312" w:eastAsia="仿宋_GB2312" w:hint="eastAsia"/>
                  <w:sz w:val="28"/>
                  <w:szCs w:val="28"/>
                </w:rPr>
                <w:t>1＜罚款额≤2</w:t>
              </w:r>
            </w:ins>
          </w:p>
        </w:tc>
        <w:tc>
          <w:tcPr>
            <w:tcW w:w="3685" w:type="dxa"/>
            <w:shd w:val="clear" w:color="auto" w:fill="auto"/>
            <w:vAlign w:val="center"/>
          </w:tcPr>
          <w:p w:rsidR="00381FE5" w:rsidRPr="00475627" w:rsidRDefault="00381FE5" w:rsidP="003952B6">
            <w:pPr>
              <w:jc w:val="center"/>
              <w:rPr>
                <w:ins w:id="1617" w:author="刘洁" w:date="2020-06-05T10:33:00Z"/>
                <w:rFonts w:ascii="仿宋_GB2312" w:eastAsia="仿宋_GB2312"/>
                <w:sz w:val="32"/>
              </w:rPr>
            </w:pPr>
            <w:ins w:id="1618" w:author="刘洁" w:date="2020-06-05T10:33:00Z">
              <w:r w:rsidRPr="00475627">
                <w:rPr>
                  <w:rFonts w:ascii="仿宋_GB2312" w:eastAsia="仿宋_GB2312" w:hint="eastAsia"/>
                  <w:sz w:val="28"/>
                  <w:szCs w:val="28"/>
                </w:rPr>
                <w:t>2＜罚款额≤3</w:t>
              </w:r>
            </w:ins>
          </w:p>
        </w:tc>
        <w:tc>
          <w:tcPr>
            <w:tcW w:w="3195" w:type="dxa"/>
            <w:shd w:val="clear" w:color="auto" w:fill="auto"/>
            <w:vAlign w:val="center"/>
          </w:tcPr>
          <w:p w:rsidR="00381FE5" w:rsidRPr="00475627" w:rsidRDefault="00381FE5" w:rsidP="003952B6">
            <w:pPr>
              <w:jc w:val="center"/>
              <w:rPr>
                <w:ins w:id="1619" w:author="刘洁" w:date="2020-06-05T10:33:00Z"/>
                <w:rFonts w:ascii="仿宋_GB2312" w:eastAsia="仿宋_GB2312"/>
                <w:sz w:val="32"/>
              </w:rPr>
            </w:pPr>
            <w:ins w:id="1620"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center"/>
        <w:rPr>
          <w:ins w:id="1621" w:author="刘洁" w:date="2020-06-05T10:33:00Z"/>
          <w:rFonts w:ascii="仿宋_GB2312" w:eastAsia="仿宋_GB2312"/>
          <w:sz w:val="32"/>
        </w:rPr>
      </w:pPr>
      <w:ins w:id="1622" w:author="刘洁" w:date="2020-06-05T10:33:00Z">
        <w:r w:rsidRPr="00475627">
          <w:rPr>
            <w:rFonts w:ascii="仿宋_GB2312" w:eastAsia="仿宋_GB2312" w:hint="eastAsia"/>
            <w:sz w:val="32"/>
          </w:rPr>
          <w:lastRenderedPageBreak/>
          <w:t>5、弃置、堆放阻碍行洪的物体和种植阻碍行洪的林木及高秆作物</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543"/>
        <w:gridCol w:w="8440"/>
      </w:tblGrid>
      <w:tr w:rsidR="00381FE5" w:rsidRPr="00475627" w:rsidTr="003952B6">
        <w:trPr>
          <w:ins w:id="1623" w:author="刘洁" w:date="2020-06-05T10:33:00Z"/>
        </w:trPr>
        <w:tc>
          <w:tcPr>
            <w:tcW w:w="2235" w:type="dxa"/>
            <w:shd w:val="clear" w:color="auto" w:fill="auto"/>
            <w:vAlign w:val="center"/>
          </w:tcPr>
          <w:p w:rsidR="00381FE5" w:rsidRPr="00475627" w:rsidRDefault="00381FE5" w:rsidP="003952B6">
            <w:pPr>
              <w:jc w:val="center"/>
              <w:rPr>
                <w:ins w:id="1624" w:author="刘洁" w:date="2020-06-05T10:33:00Z"/>
                <w:rFonts w:ascii="仿宋_GB2312" w:eastAsia="仿宋_GB2312" w:hAnsi="宋体" w:cs="宋体"/>
                <w:b/>
                <w:bCs/>
                <w:sz w:val="28"/>
              </w:rPr>
            </w:pPr>
            <w:ins w:id="1625" w:author="刘洁" w:date="2020-06-05T10:33:00Z">
              <w:r w:rsidRPr="00475627">
                <w:rPr>
                  <w:rFonts w:ascii="仿宋_GB2312" w:eastAsia="仿宋_GB2312" w:hint="eastAsia"/>
                  <w:b/>
                  <w:bCs/>
                  <w:sz w:val="28"/>
                </w:rPr>
                <w:t>违法行为</w:t>
              </w:r>
            </w:ins>
          </w:p>
        </w:tc>
        <w:tc>
          <w:tcPr>
            <w:tcW w:w="3543" w:type="dxa"/>
            <w:shd w:val="clear" w:color="auto" w:fill="auto"/>
            <w:vAlign w:val="center"/>
          </w:tcPr>
          <w:p w:rsidR="00381FE5" w:rsidRPr="00475627" w:rsidRDefault="00381FE5" w:rsidP="003952B6">
            <w:pPr>
              <w:jc w:val="center"/>
              <w:rPr>
                <w:ins w:id="1626" w:author="刘洁" w:date="2020-06-05T10:33:00Z"/>
                <w:rFonts w:ascii="仿宋_GB2312" w:eastAsia="仿宋_GB2312" w:hAnsi="宋体" w:cs="宋体"/>
                <w:b/>
                <w:bCs/>
                <w:sz w:val="28"/>
              </w:rPr>
            </w:pPr>
            <w:ins w:id="1627" w:author="刘洁" w:date="2020-06-05T10:33:00Z">
              <w:r w:rsidRPr="00475627">
                <w:rPr>
                  <w:rFonts w:ascii="仿宋_GB2312" w:eastAsia="仿宋_GB2312" w:hint="eastAsia"/>
                  <w:b/>
                  <w:bCs/>
                  <w:sz w:val="28"/>
                </w:rPr>
                <w:t>违反条款</w:t>
              </w:r>
            </w:ins>
          </w:p>
        </w:tc>
        <w:tc>
          <w:tcPr>
            <w:tcW w:w="8440" w:type="dxa"/>
            <w:shd w:val="clear" w:color="auto" w:fill="auto"/>
            <w:vAlign w:val="center"/>
          </w:tcPr>
          <w:p w:rsidR="00381FE5" w:rsidRPr="00475627" w:rsidRDefault="00381FE5" w:rsidP="003952B6">
            <w:pPr>
              <w:jc w:val="center"/>
              <w:rPr>
                <w:ins w:id="1628" w:author="刘洁" w:date="2020-06-05T10:33:00Z"/>
                <w:rFonts w:ascii="仿宋_GB2312" w:eastAsia="仿宋_GB2312" w:hAnsi="宋体" w:cs="宋体"/>
                <w:b/>
                <w:bCs/>
                <w:sz w:val="28"/>
              </w:rPr>
            </w:pPr>
            <w:ins w:id="1629" w:author="刘洁" w:date="2020-06-05T10:33:00Z">
              <w:r w:rsidRPr="00475627">
                <w:rPr>
                  <w:rFonts w:ascii="仿宋_GB2312" w:eastAsia="仿宋_GB2312" w:hint="eastAsia"/>
                  <w:b/>
                  <w:bCs/>
                  <w:sz w:val="28"/>
                </w:rPr>
                <w:t>处罚条款</w:t>
              </w:r>
            </w:ins>
          </w:p>
        </w:tc>
      </w:tr>
      <w:tr w:rsidR="00381FE5" w:rsidRPr="00475627" w:rsidTr="003952B6">
        <w:trPr>
          <w:trHeight w:val="5403"/>
          <w:ins w:id="1630" w:author="刘洁" w:date="2020-06-05T10:33:00Z"/>
        </w:trPr>
        <w:tc>
          <w:tcPr>
            <w:tcW w:w="2235" w:type="dxa"/>
            <w:shd w:val="clear" w:color="auto" w:fill="auto"/>
            <w:vAlign w:val="center"/>
          </w:tcPr>
          <w:p w:rsidR="00381FE5" w:rsidRPr="00475627" w:rsidRDefault="00381FE5" w:rsidP="003952B6">
            <w:pPr>
              <w:rPr>
                <w:ins w:id="1631" w:author="刘洁" w:date="2020-06-05T10:33:00Z"/>
                <w:rFonts w:ascii="仿宋_GB2312" w:eastAsia="仿宋_GB2312" w:hAnsi="宋体" w:cs="宋体"/>
                <w:sz w:val="24"/>
              </w:rPr>
            </w:pPr>
            <w:ins w:id="1632" w:author="刘洁" w:date="2020-06-05T10:33:00Z">
              <w:r w:rsidRPr="00475627">
                <w:rPr>
                  <w:rFonts w:ascii="仿宋_GB2312" w:eastAsia="仿宋_GB2312" w:hint="eastAsia"/>
                  <w:sz w:val="24"/>
                </w:rPr>
                <w:t>在江河、湖泊、水库、运河、渠道内弃置、堆放阻碍行洪的物体和种植阻碍行洪的林木及高秆作物</w:t>
              </w:r>
            </w:ins>
          </w:p>
        </w:tc>
        <w:tc>
          <w:tcPr>
            <w:tcW w:w="3543" w:type="dxa"/>
            <w:shd w:val="clear" w:color="auto" w:fill="auto"/>
            <w:vAlign w:val="center"/>
          </w:tcPr>
          <w:p w:rsidR="00381FE5" w:rsidRPr="00475627" w:rsidRDefault="00381FE5" w:rsidP="003952B6">
            <w:pPr>
              <w:rPr>
                <w:ins w:id="1633" w:author="刘洁" w:date="2020-06-05T10:33:00Z"/>
                <w:rFonts w:ascii="仿宋_GB2312" w:eastAsia="仿宋_GB2312" w:hAnsi="宋体" w:cs="宋体"/>
                <w:sz w:val="24"/>
                <w:szCs w:val="20"/>
              </w:rPr>
            </w:pPr>
            <w:ins w:id="1634" w:author="刘洁" w:date="2020-06-05T10:33:00Z">
              <w:r w:rsidRPr="00475627">
                <w:rPr>
                  <w:rFonts w:ascii="仿宋_GB2312" w:eastAsia="仿宋_GB2312" w:hint="eastAsia"/>
                  <w:sz w:val="24"/>
                  <w:szCs w:val="20"/>
                </w:rPr>
                <w:t>《中华人民共和国防洪法》</w:t>
              </w:r>
              <w:r w:rsidRPr="00475627">
                <w:rPr>
                  <w:rFonts w:ascii="仿宋_GB2312" w:eastAsia="仿宋_GB2312" w:hint="eastAsia"/>
                  <w:sz w:val="24"/>
                  <w:szCs w:val="20"/>
                </w:rPr>
                <w:br/>
                <w:t xml:space="preserve">    第二十二条第三款 禁止在行洪河道内种植阻碍行洪的林木和高秆作物。</w:t>
              </w:r>
              <w:r w:rsidRPr="00475627">
                <w:rPr>
                  <w:rFonts w:ascii="仿宋_GB2312" w:eastAsia="仿宋_GB2312" w:hint="eastAsia"/>
                  <w:sz w:val="24"/>
                  <w:szCs w:val="20"/>
                </w:rPr>
                <w:br/>
                <w:t>《中华人民共和国水法》</w:t>
              </w:r>
              <w:r w:rsidRPr="00475627">
                <w:rPr>
                  <w:rFonts w:ascii="仿宋_GB2312" w:eastAsia="仿宋_GB2312" w:hint="eastAsia"/>
                  <w:sz w:val="24"/>
                  <w:szCs w:val="20"/>
                </w:rPr>
                <w:br/>
                <w:t xml:space="preserve">    第三十七条第一款 禁止在江河、湖泊、水库、运河、渠道内弃置、堆放阻碍行洪的物体和种植阻碍行洪的林木及高秆作物。</w:t>
              </w:r>
            </w:ins>
          </w:p>
        </w:tc>
        <w:tc>
          <w:tcPr>
            <w:tcW w:w="8440" w:type="dxa"/>
            <w:shd w:val="clear" w:color="auto" w:fill="auto"/>
            <w:vAlign w:val="center"/>
          </w:tcPr>
          <w:p w:rsidR="00381FE5" w:rsidRPr="00475627" w:rsidRDefault="00381FE5" w:rsidP="003952B6">
            <w:pPr>
              <w:rPr>
                <w:ins w:id="1635" w:author="刘洁" w:date="2020-06-05T10:33:00Z"/>
                <w:rFonts w:ascii="仿宋_GB2312" w:eastAsia="仿宋_GB2312" w:hAnsi="宋体" w:cs="宋体"/>
                <w:sz w:val="24"/>
                <w:szCs w:val="20"/>
              </w:rPr>
            </w:pPr>
            <w:ins w:id="1636" w:author="刘洁" w:date="2020-06-05T10:33:00Z">
              <w:r w:rsidRPr="00475627">
                <w:rPr>
                  <w:rFonts w:ascii="仿宋_GB2312" w:eastAsia="仿宋_GB2312" w:hint="eastAsia"/>
                  <w:sz w:val="24"/>
                  <w:szCs w:val="20"/>
                </w:rPr>
                <w:t>《中华人民共和国防洪法》</w:t>
              </w:r>
              <w:r w:rsidRPr="00475627">
                <w:rPr>
                  <w:rFonts w:ascii="仿宋_GB2312" w:eastAsia="仿宋_GB2312" w:hint="eastAsia"/>
                  <w:sz w:val="24"/>
                  <w:szCs w:val="20"/>
                </w:rPr>
                <w:br/>
                <w:t xml:space="preserve">    第五十五条第（三）项 违反本法第二十二条第二款、第三款规定，有下列行为之一的，责令停止违法行为，排除阻碍或者采取其他补救措施，可以处五万元以下的罚款：（三）在行洪河道内种植阻碍行洪的林木和高秆作物的。</w:t>
              </w:r>
              <w:r w:rsidRPr="00475627">
                <w:rPr>
                  <w:rFonts w:ascii="仿宋_GB2312" w:eastAsia="仿宋_GB2312" w:hint="eastAsia"/>
                  <w:sz w:val="24"/>
                  <w:szCs w:val="20"/>
                </w:rPr>
                <w:br/>
                <w:t>《中华人民共和国水法》</w:t>
              </w:r>
              <w:r w:rsidRPr="00475627">
                <w:rPr>
                  <w:rFonts w:ascii="仿宋_GB2312" w:eastAsia="仿宋_GB2312" w:hint="eastAsia"/>
                  <w:sz w:val="24"/>
                  <w:szCs w:val="20"/>
                </w:rPr>
                <w:br/>
                <w:t xml:space="preserve">    第六十六条第（一）项 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w:t>
              </w:r>
            </w:ins>
          </w:p>
        </w:tc>
      </w:tr>
    </w:tbl>
    <w:p w:rsidR="00381FE5" w:rsidRPr="00475627" w:rsidRDefault="00381FE5" w:rsidP="00381FE5">
      <w:pPr>
        <w:jc w:val="left"/>
        <w:rPr>
          <w:ins w:id="1637" w:author="刘洁" w:date="2020-06-05T10:33:00Z"/>
          <w:rFonts w:ascii="仿宋_GB2312" w:eastAsia="仿宋_GB2312"/>
          <w:sz w:val="32"/>
        </w:rPr>
      </w:pPr>
    </w:p>
    <w:p w:rsidR="00381FE5" w:rsidRPr="00475627" w:rsidRDefault="00381FE5" w:rsidP="00381FE5">
      <w:pPr>
        <w:jc w:val="left"/>
        <w:rPr>
          <w:ins w:id="1638" w:author="刘洁" w:date="2020-06-05T10:33:00Z"/>
          <w:rFonts w:ascii="仿宋_GB2312" w:eastAsia="仿宋_GB2312"/>
          <w:sz w:val="32"/>
        </w:rPr>
      </w:pPr>
    </w:p>
    <w:p w:rsidR="00381FE5" w:rsidRPr="00475627" w:rsidRDefault="00381FE5" w:rsidP="00381FE5">
      <w:pPr>
        <w:jc w:val="left"/>
        <w:rPr>
          <w:ins w:id="1639" w:author="刘洁" w:date="2020-06-05T10:33:00Z"/>
          <w:rFonts w:ascii="仿宋_GB2312" w:eastAsia="仿宋_GB2312"/>
          <w:sz w:val="32"/>
        </w:rPr>
      </w:pPr>
    </w:p>
    <w:p w:rsidR="00381FE5" w:rsidRPr="00475627" w:rsidRDefault="00381FE5" w:rsidP="00381FE5">
      <w:pPr>
        <w:jc w:val="left"/>
        <w:rPr>
          <w:ins w:id="1640" w:author="刘洁" w:date="2020-06-05T10:33:00Z"/>
          <w:rFonts w:ascii="仿宋_GB2312" w:eastAsia="仿宋_GB2312"/>
          <w:sz w:val="32"/>
        </w:rPr>
      </w:pPr>
      <w:ins w:id="1641" w:author="刘洁" w:date="2020-06-05T10:33:00Z">
        <w:r w:rsidRPr="00475627">
          <w:rPr>
            <w:rFonts w:ascii="仿宋_GB2312" w:eastAsia="仿宋_GB2312" w:hint="eastAsia"/>
            <w:sz w:val="32"/>
          </w:rPr>
          <w:lastRenderedPageBreak/>
          <w:t>1.依据《中华人民共和国防洪法》处罚：</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3928"/>
        <w:gridCol w:w="3594"/>
        <w:gridCol w:w="3478"/>
      </w:tblGrid>
      <w:tr w:rsidR="00381FE5" w:rsidRPr="00475627" w:rsidTr="003952B6">
        <w:trPr>
          <w:trHeight w:val="1021"/>
          <w:ins w:id="1642" w:author="刘洁" w:date="2020-06-05T10:33:00Z"/>
        </w:trPr>
        <w:tc>
          <w:tcPr>
            <w:tcW w:w="3218" w:type="dxa"/>
            <w:shd w:val="clear" w:color="auto" w:fill="auto"/>
            <w:vAlign w:val="center"/>
          </w:tcPr>
          <w:p w:rsidR="00381FE5" w:rsidRPr="00475627" w:rsidRDefault="00381FE5" w:rsidP="003952B6">
            <w:pPr>
              <w:jc w:val="center"/>
              <w:rPr>
                <w:ins w:id="1643" w:author="刘洁" w:date="2020-06-05T10:33:00Z"/>
                <w:rFonts w:ascii="仿宋_GB2312" w:eastAsia="仿宋_GB2312"/>
                <w:b/>
                <w:sz w:val="24"/>
              </w:rPr>
            </w:pPr>
            <w:ins w:id="1644" w:author="刘洁" w:date="2020-06-05T10:33:00Z">
              <w:r w:rsidRPr="00475627">
                <w:rPr>
                  <w:rFonts w:ascii="仿宋_GB2312" w:eastAsia="仿宋_GB2312" w:hint="eastAsia"/>
                  <w:b/>
                  <w:sz w:val="28"/>
                </w:rPr>
                <w:t>情节</w:t>
              </w:r>
            </w:ins>
          </w:p>
        </w:tc>
        <w:tc>
          <w:tcPr>
            <w:tcW w:w="3928" w:type="dxa"/>
            <w:shd w:val="clear" w:color="auto" w:fill="auto"/>
            <w:vAlign w:val="center"/>
          </w:tcPr>
          <w:p w:rsidR="00381FE5" w:rsidRPr="00475627" w:rsidRDefault="00381FE5" w:rsidP="003952B6">
            <w:pPr>
              <w:jc w:val="center"/>
              <w:rPr>
                <w:ins w:id="1645" w:author="刘洁" w:date="2020-06-05T10:33:00Z"/>
                <w:rFonts w:ascii="仿宋_GB2312" w:eastAsia="仿宋_GB2312" w:hAnsi="宋体" w:cs="宋体"/>
                <w:b/>
                <w:bCs/>
                <w:sz w:val="28"/>
                <w:szCs w:val="28"/>
              </w:rPr>
            </w:pPr>
            <w:ins w:id="1646" w:author="刘洁" w:date="2020-06-05T10:33:00Z">
              <w:r w:rsidRPr="00475627">
                <w:rPr>
                  <w:rFonts w:ascii="仿宋_GB2312" w:eastAsia="仿宋_GB2312" w:hint="eastAsia"/>
                  <w:b/>
                  <w:bCs/>
                  <w:sz w:val="28"/>
                  <w:szCs w:val="28"/>
                </w:rPr>
                <w:t>种植面积≤100</w:t>
              </w:r>
              <w:r w:rsidRPr="00475627">
                <w:rPr>
                  <w:rFonts w:ascii="宋体" w:hAnsi="宋体" w:cs="宋体" w:hint="eastAsia"/>
                  <w:b/>
                  <w:bCs/>
                  <w:sz w:val="28"/>
                  <w:szCs w:val="28"/>
                </w:rPr>
                <w:t>㎡</w:t>
              </w:r>
            </w:ins>
          </w:p>
        </w:tc>
        <w:tc>
          <w:tcPr>
            <w:tcW w:w="3594" w:type="dxa"/>
            <w:shd w:val="clear" w:color="auto" w:fill="auto"/>
            <w:vAlign w:val="center"/>
          </w:tcPr>
          <w:p w:rsidR="00381FE5" w:rsidRPr="00475627" w:rsidRDefault="00381FE5" w:rsidP="003952B6">
            <w:pPr>
              <w:jc w:val="center"/>
              <w:rPr>
                <w:ins w:id="1647" w:author="刘洁" w:date="2020-06-05T10:33:00Z"/>
                <w:rFonts w:ascii="仿宋_GB2312" w:eastAsia="仿宋_GB2312" w:hAnsi="宋体" w:cs="宋体"/>
                <w:b/>
                <w:bCs/>
                <w:sz w:val="28"/>
                <w:szCs w:val="28"/>
              </w:rPr>
            </w:pPr>
            <w:ins w:id="1648" w:author="刘洁" w:date="2020-06-05T10:33:00Z">
              <w:r w:rsidRPr="00475627">
                <w:rPr>
                  <w:rFonts w:ascii="仿宋_GB2312" w:eastAsia="仿宋_GB2312" w:hint="eastAsia"/>
                  <w:b/>
                  <w:bCs/>
                  <w:sz w:val="28"/>
                  <w:szCs w:val="28"/>
                </w:rPr>
                <w:t>100</w:t>
              </w:r>
              <w:r w:rsidRPr="00475627">
                <w:rPr>
                  <w:rFonts w:ascii="宋体" w:hAnsi="宋体" w:cs="宋体" w:hint="eastAsia"/>
                  <w:b/>
                  <w:bCs/>
                  <w:sz w:val="28"/>
                  <w:szCs w:val="28"/>
                </w:rPr>
                <w:t>㎡</w:t>
              </w:r>
              <w:r w:rsidRPr="00475627">
                <w:rPr>
                  <w:rFonts w:ascii="仿宋_GB2312" w:eastAsia="仿宋_GB2312" w:hAnsi="仿宋_GB2312" w:cs="仿宋_GB2312" w:hint="eastAsia"/>
                  <w:b/>
                  <w:bCs/>
                  <w:sz w:val="28"/>
                  <w:szCs w:val="28"/>
                </w:rPr>
                <w:t>＜</w:t>
              </w:r>
              <w:r w:rsidRPr="00475627">
                <w:rPr>
                  <w:rFonts w:ascii="仿宋_GB2312" w:eastAsia="仿宋_GB2312" w:hint="eastAsia"/>
                  <w:b/>
                  <w:bCs/>
                  <w:sz w:val="28"/>
                  <w:szCs w:val="28"/>
                </w:rPr>
                <w:t>种植</w:t>
              </w:r>
              <w:r w:rsidRPr="00475627">
                <w:rPr>
                  <w:rFonts w:ascii="仿宋_GB2312" w:eastAsia="仿宋_GB2312" w:hAnsi="仿宋_GB2312" w:cs="仿宋_GB2312" w:hint="eastAsia"/>
                  <w:b/>
                  <w:bCs/>
                  <w:sz w:val="28"/>
                  <w:szCs w:val="28"/>
                </w:rPr>
                <w:t>面积≤</w:t>
              </w:r>
              <w:r w:rsidRPr="00475627">
                <w:rPr>
                  <w:rFonts w:ascii="仿宋_GB2312" w:eastAsia="仿宋_GB2312" w:hint="eastAsia"/>
                  <w:b/>
                  <w:bCs/>
                  <w:sz w:val="28"/>
                  <w:szCs w:val="28"/>
                </w:rPr>
                <w:t>500</w:t>
              </w:r>
              <w:r w:rsidRPr="00475627">
                <w:rPr>
                  <w:rFonts w:ascii="宋体" w:hAnsi="宋体" w:cs="宋体" w:hint="eastAsia"/>
                  <w:b/>
                  <w:bCs/>
                  <w:sz w:val="28"/>
                  <w:szCs w:val="28"/>
                </w:rPr>
                <w:t>㎡</w:t>
              </w:r>
            </w:ins>
          </w:p>
        </w:tc>
        <w:tc>
          <w:tcPr>
            <w:tcW w:w="3478" w:type="dxa"/>
            <w:shd w:val="clear" w:color="auto" w:fill="auto"/>
            <w:vAlign w:val="center"/>
          </w:tcPr>
          <w:p w:rsidR="00381FE5" w:rsidRPr="00475627" w:rsidRDefault="00381FE5" w:rsidP="003952B6">
            <w:pPr>
              <w:jc w:val="center"/>
              <w:rPr>
                <w:ins w:id="1649" w:author="刘洁" w:date="2020-06-05T10:33:00Z"/>
                <w:rFonts w:ascii="仿宋_GB2312" w:eastAsia="仿宋_GB2312" w:hAnsi="宋体" w:cs="宋体"/>
                <w:b/>
                <w:bCs/>
                <w:sz w:val="28"/>
                <w:szCs w:val="28"/>
              </w:rPr>
            </w:pPr>
            <w:ins w:id="1650" w:author="刘洁" w:date="2020-06-05T10:33:00Z">
              <w:r w:rsidRPr="00475627">
                <w:rPr>
                  <w:rFonts w:ascii="仿宋_GB2312" w:eastAsia="仿宋_GB2312" w:hint="eastAsia"/>
                  <w:b/>
                  <w:bCs/>
                  <w:sz w:val="28"/>
                  <w:szCs w:val="28"/>
                </w:rPr>
                <w:t>500</w:t>
              </w:r>
              <w:r w:rsidRPr="00475627">
                <w:rPr>
                  <w:rFonts w:ascii="宋体" w:hAnsi="宋体" w:cs="宋体" w:hint="eastAsia"/>
                  <w:b/>
                  <w:bCs/>
                  <w:sz w:val="28"/>
                  <w:szCs w:val="28"/>
                </w:rPr>
                <w:t>㎡</w:t>
              </w:r>
              <w:r w:rsidRPr="00475627">
                <w:rPr>
                  <w:rFonts w:ascii="仿宋_GB2312" w:eastAsia="仿宋_GB2312" w:hAnsi="仿宋_GB2312" w:cs="仿宋_GB2312" w:hint="eastAsia"/>
                  <w:b/>
                  <w:bCs/>
                  <w:sz w:val="28"/>
                  <w:szCs w:val="28"/>
                </w:rPr>
                <w:t>＜</w:t>
              </w:r>
              <w:r w:rsidRPr="00475627">
                <w:rPr>
                  <w:rFonts w:ascii="仿宋_GB2312" w:eastAsia="仿宋_GB2312" w:hint="eastAsia"/>
                  <w:b/>
                  <w:bCs/>
                  <w:sz w:val="28"/>
                  <w:szCs w:val="28"/>
                </w:rPr>
                <w:t>种植</w:t>
              </w:r>
              <w:r w:rsidRPr="00475627">
                <w:rPr>
                  <w:rFonts w:ascii="仿宋_GB2312" w:eastAsia="仿宋_GB2312" w:hAnsi="仿宋_GB2312" w:cs="仿宋_GB2312" w:hint="eastAsia"/>
                  <w:b/>
                  <w:bCs/>
                  <w:sz w:val="28"/>
                  <w:szCs w:val="28"/>
                </w:rPr>
                <w:t>面积</w:t>
              </w:r>
            </w:ins>
          </w:p>
        </w:tc>
      </w:tr>
      <w:tr w:rsidR="00381FE5" w:rsidRPr="00475627" w:rsidTr="003952B6">
        <w:trPr>
          <w:trHeight w:val="1170"/>
          <w:ins w:id="1651" w:author="刘洁" w:date="2020-06-05T10:33:00Z"/>
        </w:trPr>
        <w:tc>
          <w:tcPr>
            <w:tcW w:w="3218" w:type="dxa"/>
            <w:shd w:val="clear" w:color="auto" w:fill="auto"/>
            <w:vAlign w:val="center"/>
          </w:tcPr>
          <w:p w:rsidR="00381FE5" w:rsidRPr="00475627" w:rsidRDefault="00381FE5" w:rsidP="003952B6">
            <w:pPr>
              <w:jc w:val="center"/>
              <w:rPr>
                <w:ins w:id="1652" w:author="刘洁" w:date="2020-06-05T10:33:00Z"/>
                <w:rFonts w:ascii="仿宋_GB2312" w:eastAsia="仿宋_GB2312" w:hAnsi="宋体" w:cs="宋体"/>
                <w:bCs/>
                <w:sz w:val="28"/>
                <w:szCs w:val="28"/>
              </w:rPr>
            </w:pPr>
            <w:ins w:id="1653" w:author="刘洁" w:date="2020-06-05T10:33:00Z">
              <w:r w:rsidRPr="00475627">
                <w:rPr>
                  <w:rFonts w:ascii="仿宋_GB2312" w:eastAsia="仿宋_GB2312" w:hint="eastAsia"/>
                  <w:b/>
                  <w:bCs/>
                  <w:sz w:val="28"/>
                </w:rPr>
                <w:t>罚款额（万元）</w:t>
              </w:r>
            </w:ins>
          </w:p>
        </w:tc>
        <w:tc>
          <w:tcPr>
            <w:tcW w:w="3928" w:type="dxa"/>
            <w:shd w:val="clear" w:color="auto" w:fill="auto"/>
            <w:vAlign w:val="center"/>
          </w:tcPr>
          <w:p w:rsidR="00381FE5" w:rsidRPr="00475627" w:rsidRDefault="00381FE5" w:rsidP="003952B6">
            <w:pPr>
              <w:jc w:val="center"/>
              <w:rPr>
                <w:ins w:id="1654" w:author="刘洁" w:date="2020-06-05T10:33:00Z"/>
                <w:rFonts w:ascii="仿宋_GB2312" w:eastAsia="仿宋_GB2312" w:hAnsi="宋体" w:cs="宋体"/>
                <w:sz w:val="28"/>
                <w:szCs w:val="28"/>
              </w:rPr>
            </w:pPr>
            <w:ins w:id="1655" w:author="刘洁" w:date="2020-06-05T10:33:00Z">
              <w:r w:rsidRPr="00475627">
                <w:rPr>
                  <w:rFonts w:ascii="仿宋_GB2312" w:eastAsia="仿宋_GB2312" w:hint="eastAsia"/>
                  <w:sz w:val="28"/>
                  <w:szCs w:val="28"/>
                </w:rPr>
                <w:t>罚款额≤1</w:t>
              </w:r>
            </w:ins>
          </w:p>
        </w:tc>
        <w:tc>
          <w:tcPr>
            <w:tcW w:w="3594" w:type="dxa"/>
            <w:shd w:val="clear" w:color="auto" w:fill="auto"/>
            <w:vAlign w:val="center"/>
          </w:tcPr>
          <w:p w:rsidR="00381FE5" w:rsidRPr="00475627" w:rsidRDefault="00381FE5" w:rsidP="003952B6">
            <w:pPr>
              <w:jc w:val="center"/>
              <w:rPr>
                <w:ins w:id="1656" w:author="刘洁" w:date="2020-06-05T10:33:00Z"/>
                <w:rFonts w:ascii="仿宋_GB2312" w:eastAsia="仿宋_GB2312" w:hAnsi="宋体" w:cs="宋体"/>
                <w:sz w:val="28"/>
                <w:szCs w:val="28"/>
              </w:rPr>
            </w:pPr>
            <w:ins w:id="1657" w:author="刘洁" w:date="2020-06-05T10:33:00Z">
              <w:r w:rsidRPr="00475627">
                <w:rPr>
                  <w:rFonts w:ascii="仿宋_GB2312" w:eastAsia="仿宋_GB2312" w:hint="eastAsia"/>
                  <w:sz w:val="28"/>
                  <w:szCs w:val="28"/>
                </w:rPr>
                <w:t>1＜罚款额≤3</w:t>
              </w:r>
            </w:ins>
          </w:p>
        </w:tc>
        <w:tc>
          <w:tcPr>
            <w:tcW w:w="3478" w:type="dxa"/>
            <w:shd w:val="clear" w:color="auto" w:fill="auto"/>
            <w:vAlign w:val="center"/>
          </w:tcPr>
          <w:p w:rsidR="00381FE5" w:rsidRPr="00475627" w:rsidRDefault="00381FE5" w:rsidP="003952B6">
            <w:pPr>
              <w:jc w:val="center"/>
              <w:rPr>
                <w:ins w:id="1658" w:author="刘洁" w:date="2020-06-05T10:33:00Z"/>
                <w:rFonts w:ascii="仿宋_GB2312" w:eastAsia="仿宋_GB2312"/>
                <w:sz w:val="28"/>
                <w:szCs w:val="28"/>
              </w:rPr>
            </w:pPr>
            <w:ins w:id="1659"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left"/>
        <w:rPr>
          <w:ins w:id="1660" w:author="刘洁" w:date="2020-06-05T10:33:00Z"/>
          <w:rFonts w:ascii="仿宋_GB2312" w:eastAsia="仿宋_GB2312"/>
          <w:sz w:val="32"/>
        </w:rPr>
      </w:pPr>
    </w:p>
    <w:p w:rsidR="00381FE5" w:rsidRPr="00475627" w:rsidRDefault="00381FE5" w:rsidP="00381FE5">
      <w:pPr>
        <w:jc w:val="left"/>
        <w:rPr>
          <w:ins w:id="1661" w:author="刘洁" w:date="2020-06-05T10:33:00Z"/>
          <w:rFonts w:ascii="仿宋_GB2312" w:eastAsia="仿宋_GB2312"/>
          <w:sz w:val="32"/>
        </w:rPr>
      </w:pPr>
    </w:p>
    <w:p w:rsidR="00381FE5" w:rsidRPr="00475627" w:rsidRDefault="00381FE5" w:rsidP="00381FE5">
      <w:pPr>
        <w:jc w:val="left"/>
        <w:rPr>
          <w:ins w:id="1662" w:author="刘洁" w:date="2020-06-05T10:33:00Z"/>
          <w:rFonts w:ascii="仿宋_GB2312" w:eastAsia="仿宋_GB2312"/>
          <w:sz w:val="32"/>
        </w:rPr>
      </w:pPr>
      <w:ins w:id="1663" w:author="刘洁" w:date="2020-06-05T10:33:00Z">
        <w:r w:rsidRPr="00475627">
          <w:rPr>
            <w:rFonts w:ascii="仿宋_GB2312" w:eastAsia="仿宋_GB2312" w:hint="eastAsia"/>
            <w:sz w:val="32"/>
          </w:rPr>
          <w:t>2.依据《中华人民共和国水法》处罚：</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3928"/>
        <w:gridCol w:w="3594"/>
        <w:gridCol w:w="3478"/>
      </w:tblGrid>
      <w:tr w:rsidR="00381FE5" w:rsidRPr="00475627" w:rsidTr="003952B6">
        <w:trPr>
          <w:trHeight w:val="1021"/>
          <w:ins w:id="1664" w:author="刘洁" w:date="2020-06-05T10:33:00Z"/>
        </w:trPr>
        <w:tc>
          <w:tcPr>
            <w:tcW w:w="3218" w:type="dxa"/>
            <w:shd w:val="clear" w:color="auto" w:fill="auto"/>
            <w:vAlign w:val="center"/>
          </w:tcPr>
          <w:p w:rsidR="00381FE5" w:rsidRPr="00475627" w:rsidRDefault="00381FE5" w:rsidP="003952B6">
            <w:pPr>
              <w:jc w:val="center"/>
              <w:rPr>
                <w:ins w:id="1665" w:author="刘洁" w:date="2020-06-05T10:33:00Z"/>
                <w:rFonts w:ascii="仿宋_GB2312" w:eastAsia="仿宋_GB2312"/>
                <w:b/>
                <w:sz w:val="24"/>
              </w:rPr>
            </w:pPr>
            <w:ins w:id="1666" w:author="刘洁" w:date="2020-06-05T10:33:00Z">
              <w:r w:rsidRPr="00475627">
                <w:rPr>
                  <w:rFonts w:ascii="仿宋_GB2312" w:eastAsia="仿宋_GB2312" w:hint="eastAsia"/>
                  <w:b/>
                  <w:sz w:val="28"/>
                </w:rPr>
                <w:t>情节</w:t>
              </w:r>
            </w:ins>
          </w:p>
        </w:tc>
        <w:tc>
          <w:tcPr>
            <w:tcW w:w="3928" w:type="dxa"/>
            <w:shd w:val="clear" w:color="auto" w:fill="auto"/>
            <w:vAlign w:val="center"/>
          </w:tcPr>
          <w:p w:rsidR="00381FE5" w:rsidRPr="00475627" w:rsidRDefault="00381FE5" w:rsidP="003952B6">
            <w:pPr>
              <w:jc w:val="center"/>
              <w:rPr>
                <w:ins w:id="1667" w:author="刘洁" w:date="2020-06-05T10:33:00Z"/>
                <w:rFonts w:ascii="仿宋_GB2312" w:eastAsia="仿宋_GB2312"/>
                <w:b/>
                <w:bCs/>
                <w:sz w:val="28"/>
                <w:szCs w:val="28"/>
              </w:rPr>
            </w:pPr>
            <w:ins w:id="1668" w:author="刘洁" w:date="2020-06-05T10:33:00Z">
              <w:r w:rsidRPr="00475627">
                <w:rPr>
                  <w:rFonts w:ascii="仿宋_GB2312" w:eastAsia="仿宋_GB2312" w:hint="eastAsia"/>
                  <w:b/>
                  <w:bCs/>
                  <w:sz w:val="28"/>
                  <w:szCs w:val="28"/>
                </w:rPr>
                <w:t>物体体积≤20m</w:t>
              </w:r>
              <w:r w:rsidRPr="00475627">
                <w:rPr>
                  <w:rFonts w:ascii="宋体" w:hAnsi="宋体" w:cs="宋体" w:hint="eastAsia"/>
                  <w:b/>
                  <w:bCs/>
                  <w:sz w:val="28"/>
                  <w:szCs w:val="28"/>
                </w:rPr>
                <w:t>³</w:t>
              </w:r>
            </w:ins>
          </w:p>
          <w:p w:rsidR="00381FE5" w:rsidRPr="00475627" w:rsidRDefault="00381FE5" w:rsidP="003952B6">
            <w:pPr>
              <w:jc w:val="center"/>
              <w:rPr>
                <w:ins w:id="1669" w:author="刘洁" w:date="2020-06-05T10:33:00Z"/>
                <w:rFonts w:ascii="仿宋_GB2312" w:eastAsia="仿宋_GB2312" w:hAnsi="宋体" w:cs="宋体"/>
                <w:b/>
                <w:bCs/>
                <w:sz w:val="28"/>
                <w:szCs w:val="28"/>
              </w:rPr>
            </w:pPr>
            <w:ins w:id="1670" w:author="刘洁" w:date="2020-06-05T10:33:00Z">
              <w:r w:rsidRPr="00475627">
                <w:rPr>
                  <w:rFonts w:ascii="仿宋_GB2312" w:eastAsia="仿宋_GB2312" w:hint="eastAsia"/>
                  <w:b/>
                  <w:bCs/>
                  <w:sz w:val="28"/>
                  <w:szCs w:val="28"/>
                </w:rPr>
                <w:t>种植面积≤100</w:t>
              </w:r>
              <w:r w:rsidRPr="00475627">
                <w:rPr>
                  <w:rFonts w:ascii="宋体" w:hAnsi="宋体" w:cs="宋体" w:hint="eastAsia"/>
                  <w:b/>
                  <w:bCs/>
                  <w:sz w:val="28"/>
                  <w:szCs w:val="28"/>
                </w:rPr>
                <w:t>㎡</w:t>
              </w:r>
            </w:ins>
          </w:p>
        </w:tc>
        <w:tc>
          <w:tcPr>
            <w:tcW w:w="3594" w:type="dxa"/>
            <w:shd w:val="clear" w:color="auto" w:fill="auto"/>
            <w:vAlign w:val="center"/>
          </w:tcPr>
          <w:p w:rsidR="00381FE5" w:rsidRPr="00475627" w:rsidRDefault="00381FE5" w:rsidP="003952B6">
            <w:pPr>
              <w:jc w:val="center"/>
              <w:rPr>
                <w:ins w:id="1671" w:author="刘洁" w:date="2020-06-05T10:33:00Z"/>
                <w:rFonts w:ascii="仿宋_GB2312" w:eastAsia="仿宋_GB2312"/>
                <w:b/>
                <w:bCs/>
                <w:sz w:val="28"/>
                <w:szCs w:val="28"/>
              </w:rPr>
            </w:pPr>
            <w:ins w:id="1672" w:author="刘洁" w:date="2020-06-05T10:33:00Z">
              <w:r w:rsidRPr="00475627">
                <w:rPr>
                  <w:rFonts w:ascii="仿宋_GB2312" w:eastAsia="仿宋_GB2312" w:hint="eastAsia"/>
                  <w:b/>
                  <w:bCs/>
                  <w:sz w:val="28"/>
                  <w:szCs w:val="28"/>
                </w:rPr>
                <w:t>20m</w:t>
              </w:r>
              <w:r w:rsidRPr="00475627">
                <w:rPr>
                  <w:rFonts w:ascii="宋体" w:hAnsi="宋体" w:cs="宋体" w:hint="eastAsia"/>
                  <w:b/>
                  <w:bCs/>
                  <w:sz w:val="28"/>
                  <w:szCs w:val="28"/>
                </w:rPr>
                <w:t>³</w:t>
              </w:r>
              <w:r w:rsidRPr="00475627">
                <w:rPr>
                  <w:rFonts w:ascii="仿宋_GB2312" w:eastAsia="仿宋_GB2312" w:hAnsi="仿宋_GB2312" w:cs="仿宋_GB2312" w:hint="eastAsia"/>
                  <w:b/>
                  <w:bCs/>
                  <w:sz w:val="28"/>
                  <w:szCs w:val="28"/>
                </w:rPr>
                <w:t>＜物体体积≤</w:t>
              </w:r>
              <w:r w:rsidRPr="00475627">
                <w:rPr>
                  <w:rFonts w:ascii="仿宋_GB2312" w:eastAsia="仿宋_GB2312" w:hint="eastAsia"/>
                  <w:b/>
                  <w:bCs/>
                  <w:sz w:val="28"/>
                  <w:szCs w:val="28"/>
                </w:rPr>
                <w:t>100m</w:t>
              </w:r>
              <w:r w:rsidRPr="00475627">
                <w:rPr>
                  <w:rFonts w:ascii="宋体" w:hAnsi="宋体" w:cs="宋体" w:hint="eastAsia"/>
                  <w:b/>
                  <w:bCs/>
                  <w:sz w:val="28"/>
                  <w:szCs w:val="28"/>
                </w:rPr>
                <w:t>³</w:t>
              </w:r>
            </w:ins>
          </w:p>
          <w:p w:rsidR="00381FE5" w:rsidRPr="00475627" w:rsidRDefault="00381FE5" w:rsidP="003952B6">
            <w:pPr>
              <w:jc w:val="center"/>
              <w:rPr>
                <w:ins w:id="1673" w:author="刘洁" w:date="2020-06-05T10:33:00Z"/>
                <w:rFonts w:ascii="仿宋_GB2312" w:eastAsia="仿宋_GB2312" w:hAnsi="宋体" w:cs="宋体"/>
                <w:b/>
                <w:bCs/>
                <w:sz w:val="28"/>
                <w:szCs w:val="28"/>
              </w:rPr>
            </w:pPr>
            <w:ins w:id="1674" w:author="刘洁" w:date="2020-06-05T10:33:00Z">
              <w:r w:rsidRPr="00475627">
                <w:rPr>
                  <w:rFonts w:ascii="仿宋_GB2312" w:eastAsia="仿宋_GB2312" w:hint="eastAsia"/>
                  <w:b/>
                  <w:bCs/>
                  <w:sz w:val="28"/>
                  <w:szCs w:val="28"/>
                </w:rPr>
                <w:t>100</w:t>
              </w:r>
              <w:r w:rsidRPr="00475627">
                <w:rPr>
                  <w:rFonts w:ascii="宋体" w:hAnsi="宋体" w:cs="宋体" w:hint="eastAsia"/>
                  <w:b/>
                  <w:bCs/>
                  <w:sz w:val="28"/>
                  <w:szCs w:val="28"/>
                </w:rPr>
                <w:t>㎡</w:t>
              </w:r>
              <w:r w:rsidRPr="00475627">
                <w:rPr>
                  <w:rFonts w:ascii="仿宋_GB2312" w:eastAsia="仿宋_GB2312" w:hAnsi="仿宋_GB2312" w:cs="仿宋_GB2312" w:hint="eastAsia"/>
                  <w:b/>
                  <w:bCs/>
                  <w:sz w:val="28"/>
                  <w:szCs w:val="28"/>
                </w:rPr>
                <w:t>＜</w:t>
              </w:r>
              <w:r w:rsidRPr="00475627">
                <w:rPr>
                  <w:rFonts w:ascii="仿宋_GB2312" w:eastAsia="仿宋_GB2312" w:hint="eastAsia"/>
                  <w:b/>
                  <w:bCs/>
                  <w:sz w:val="28"/>
                  <w:szCs w:val="28"/>
                </w:rPr>
                <w:t>种植</w:t>
              </w:r>
              <w:r w:rsidRPr="00475627">
                <w:rPr>
                  <w:rFonts w:ascii="仿宋_GB2312" w:eastAsia="仿宋_GB2312" w:hAnsi="仿宋_GB2312" w:cs="仿宋_GB2312" w:hint="eastAsia"/>
                  <w:b/>
                  <w:bCs/>
                  <w:sz w:val="28"/>
                  <w:szCs w:val="28"/>
                </w:rPr>
                <w:t>面积≤</w:t>
              </w:r>
              <w:r w:rsidRPr="00475627">
                <w:rPr>
                  <w:rFonts w:ascii="仿宋_GB2312" w:eastAsia="仿宋_GB2312" w:hint="eastAsia"/>
                  <w:b/>
                  <w:bCs/>
                  <w:sz w:val="28"/>
                  <w:szCs w:val="28"/>
                </w:rPr>
                <w:t>500</w:t>
              </w:r>
              <w:r w:rsidRPr="00475627">
                <w:rPr>
                  <w:rFonts w:ascii="宋体" w:hAnsi="宋体" w:cs="宋体" w:hint="eastAsia"/>
                  <w:b/>
                  <w:bCs/>
                  <w:sz w:val="28"/>
                  <w:szCs w:val="28"/>
                </w:rPr>
                <w:t>㎡</w:t>
              </w:r>
            </w:ins>
          </w:p>
        </w:tc>
        <w:tc>
          <w:tcPr>
            <w:tcW w:w="3478" w:type="dxa"/>
            <w:shd w:val="clear" w:color="auto" w:fill="auto"/>
            <w:vAlign w:val="center"/>
          </w:tcPr>
          <w:p w:rsidR="00381FE5" w:rsidRPr="00475627" w:rsidRDefault="00381FE5" w:rsidP="003952B6">
            <w:pPr>
              <w:jc w:val="center"/>
              <w:rPr>
                <w:ins w:id="1675" w:author="刘洁" w:date="2020-06-05T10:33:00Z"/>
                <w:rFonts w:ascii="仿宋_GB2312" w:eastAsia="仿宋_GB2312"/>
                <w:b/>
                <w:bCs/>
                <w:sz w:val="28"/>
                <w:szCs w:val="28"/>
              </w:rPr>
            </w:pPr>
            <w:ins w:id="1676" w:author="刘洁" w:date="2020-06-05T10:33:00Z">
              <w:r w:rsidRPr="00475627">
                <w:rPr>
                  <w:rFonts w:ascii="仿宋_GB2312" w:eastAsia="仿宋_GB2312" w:hint="eastAsia"/>
                  <w:b/>
                  <w:bCs/>
                  <w:sz w:val="28"/>
                  <w:szCs w:val="28"/>
                </w:rPr>
                <w:t>100m</w:t>
              </w:r>
              <w:r w:rsidRPr="00475627">
                <w:rPr>
                  <w:rFonts w:ascii="宋体" w:hAnsi="宋体" w:cs="宋体" w:hint="eastAsia"/>
                  <w:b/>
                  <w:bCs/>
                  <w:sz w:val="28"/>
                  <w:szCs w:val="28"/>
                </w:rPr>
                <w:t>³</w:t>
              </w:r>
              <w:r w:rsidRPr="00475627">
                <w:rPr>
                  <w:rFonts w:ascii="仿宋_GB2312" w:eastAsia="仿宋_GB2312" w:hAnsi="仿宋_GB2312" w:cs="仿宋_GB2312" w:hint="eastAsia"/>
                  <w:b/>
                  <w:bCs/>
                  <w:sz w:val="28"/>
                  <w:szCs w:val="28"/>
                </w:rPr>
                <w:t>＜物体体积</w:t>
              </w:r>
            </w:ins>
          </w:p>
          <w:p w:rsidR="00381FE5" w:rsidRPr="00475627" w:rsidRDefault="00381FE5" w:rsidP="003952B6">
            <w:pPr>
              <w:jc w:val="center"/>
              <w:rPr>
                <w:ins w:id="1677" w:author="刘洁" w:date="2020-06-05T10:33:00Z"/>
                <w:rFonts w:ascii="仿宋_GB2312" w:eastAsia="仿宋_GB2312" w:hAnsi="宋体" w:cs="宋体"/>
                <w:b/>
                <w:bCs/>
                <w:sz w:val="28"/>
                <w:szCs w:val="28"/>
              </w:rPr>
            </w:pPr>
            <w:ins w:id="1678" w:author="刘洁" w:date="2020-06-05T10:33:00Z">
              <w:r w:rsidRPr="00475627">
                <w:rPr>
                  <w:rFonts w:ascii="仿宋_GB2312" w:eastAsia="仿宋_GB2312" w:hint="eastAsia"/>
                  <w:b/>
                  <w:bCs/>
                  <w:sz w:val="28"/>
                  <w:szCs w:val="28"/>
                </w:rPr>
                <w:t>500</w:t>
              </w:r>
              <w:r w:rsidRPr="00475627">
                <w:rPr>
                  <w:rFonts w:ascii="宋体" w:hAnsi="宋体" w:cs="宋体" w:hint="eastAsia"/>
                  <w:b/>
                  <w:bCs/>
                  <w:sz w:val="28"/>
                  <w:szCs w:val="28"/>
                </w:rPr>
                <w:t>㎡</w:t>
              </w:r>
              <w:r w:rsidRPr="00475627">
                <w:rPr>
                  <w:rFonts w:ascii="仿宋_GB2312" w:eastAsia="仿宋_GB2312" w:hAnsi="仿宋_GB2312" w:cs="仿宋_GB2312" w:hint="eastAsia"/>
                  <w:b/>
                  <w:bCs/>
                  <w:sz w:val="28"/>
                  <w:szCs w:val="28"/>
                </w:rPr>
                <w:t>＜</w:t>
              </w:r>
              <w:r w:rsidRPr="00475627">
                <w:rPr>
                  <w:rFonts w:ascii="仿宋_GB2312" w:eastAsia="仿宋_GB2312" w:hint="eastAsia"/>
                  <w:b/>
                  <w:bCs/>
                  <w:sz w:val="28"/>
                  <w:szCs w:val="28"/>
                </w:rPr>
                <w:t>种植</w:t>
              </w:r>
              <w:r w:rsidRPr="00475627">
                <w:rPr>
                  <w:rFonts w:ascii="仿宋_GB2312" w:eastAsia="仿宋_GB2312" w:hAnsi="仿宋_GB2312" w:cs="仿宋_GB2312" w:hint="eastAsia"/>
                  <w:b/>
                  <w:bCs/>
                  <w:sz w:val="28"/>
                  <w:szCs w:val="28"/>
                </w:rPr>
                <w:t>面积</w:t>
              </w:r>
            </w:ins>
          </w:p>
        </w:tc>
      </w:tr>
      <w:tr w:rsidR="00381FE5" w:rsidRPr="00475627" w:rsidTr="003952B6">
        <w:trPr>
          <w:trHeight w:val="1319"/>
          <w:ins w:id="1679" w:author="刘洁" w:date="2020-06-05T10:33:00Z"/>
        </w:trPr>
        <w:tc>
          <w:tcPr>
            <w:tcW w:w="3218" w:type="dxa"/>
            <w:shd w:val="clear" w:color="auto" w:fill="auto"/>
            <w:vAlign w:val="center"/>
          </w:tcPr>
          <w:p w:rsidR="00381FE5" w:rsidRPr="00475627" w:rsidRDefault="00381FE5" w:rsidP="003952B6">
            <w:pPr>
              <w:jc w:val="center"/>
              <w:rPr>
                <w:ins w:id="1680" w:author="刘洁" w:date="2020-06-05T10:33:00Z"/>
                <w:rFonts w:ascii="仿宋_GB2312" w:eastAsia="仿宋_GB2312" w:hAnsi="宋体" w:cs="宋体"/>
                <w:bCs/>
                <w:sz w:val="28"/>
                <w:szCs w:val="28"/>
              </w:rPr>
            </w:pPr>
            <w:ins w:id="1681" w:author="刘洁" w:date="2020-06-05T10:33:00Z">
              <w:r w:rsidRPr="00475627">
                <w:rPr>
                  <w:rFonts w:ascii="仿宋_GB2312" w:eastAsia="仿宋_GB2312" w:hint="eastAsia"/>
                  <w:b/>
                  <w:bCs/>
                  <w:sz w:val="28"/>
                </w:rPr>
                <w:t>罚款额（万元）</w:t>
              </w:r>
            </w:ins>
          </w:p>
        </w:tc>
        <w:tc>
          <w:tcPr>
            <w:tcW w:w="3928" w:type="dxa"/>
            <w:shd w:val="clear" w:color="auto" w:fill="auto"/>
            <w:vAlign w:val="center"/>
          </w:tcPr>
          <w:p w:rsidR="00381FE5" w:rsidRPr="00475627" w:rsidRDefault="00381FE5" w:rsidP="003952B6">
            <w:pPr>
              <w:jc w:val="center"/>
              <w:rPr>
                <w:ins w:id="1682" w:author="刘洁" w:date="2020-06-05T10:33:00Z"/>
                <w:rFonts w:ascii="仿宋_GB2312" w:eastAsia="仿宋_GB2312" w:hAnsi="宋体" w:cs="宋体"/>
                <w:sz w:val="28"/>
                <w:szCs w:val="28"/>
              </w:rPr>
            </w:pPr>
            <w:ins w:id="1683" w:author="刘洁" w:date="2020-06-05T10:33:00Z">
              <w:r w:rsidRPr="00475627">
                <w:rPr>
                  <w:rFonts w:ascii="仿宋_GB2312" w:eastAsia="仿宋_GB2312" w:hint="eastAsia"/>
                  <w:sz w:val="28"/>
                  <w:szCs w:val="28"/>
                </w:rPr>
                <w:t>1≤罚款额≤2</w:t>
              </w:r>
            </w:ins>
          </w:p>
        </w:tc>
        <w:tc>
          <w:tcPr>
            <w:tcW w:w="3594" w:type="dxa"/>
            <w:shd w:val="clear" w:color="auto" w:fill="auto"/>
            <w:vAlign w:val="center"/>
          </w:tcPr>
          <w:p w:rsidR="00381FE5" w:rsidRPr="00475627" w:rsidRDefault="00381FE5" w:rsidP="003952B6">
            <w:pPr>
              <w:jc w:val="center"/>
              <w:rPr>
                <w:ins w:id="1684" w:author="刘洁" w:date="2020-06-05T10:33:00Z"/>
                <w:rFonts w:ascii="仿宋_GB2312" w:eastAsia="仿宋_GB2312" w:hAnsi="宋体" w:cs="宋体"/>
                <w:sz w:val="28"/>
                <w:szCs w:val="28"/>
              </w:rPr>
            </w:pPr>
            <w:ins w:id="1685" w:author="刘洁" w:date="2020-06-05T10:33:00Z">
              <w:r w:rsidRPr="00475627">
                <w:rPr>
                  <w:rFonts w:ascii="仿宋_GB2312" w:eastAsia="仿宋_GB2312" w:hint="eastAsia"/>
                  <w:sz w:val="28"/>
                  <w:szCs w:val="28"/>
                </w:rPr>
                <w:t>2＜罚款额≤3</w:t>
              </w:r>
            </w:ins>
          </w:p>
        </w:tc>
        <w:tc>
          <w:tcPr>
            <w:tcW w:w="3478" w:type="dxa"/>
            <w:shd w:val="clear" w:color="auto" w:fill="auto"/>
            <w:vAlign w:val="center"/>
          </w:tcPr>
          <w:p w:rsidR="00381FE5" w:rsidRPr="00475627" w:rsidRDefault="00381FE5" w:rsidP="003952B6">
            <w:pPr>
              <w:jc w:val="center"/>
              <w:rPr>
                <w:ins w:id="1686" w:author="刘洁" w:date="2020-06-05T10:33:00Z"/>
                <w:rFonts w:ascii="仿宋_GB2312" w:eastAsia="仿宋_GB2312"/>
                <w:sz w:val="28"/>
                <w:szCs w:val="28"/>
              </w:rPr>
            </w:pPr>
            <w:ins w:id="1687"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center"/>
        <w:rPr>
          <w:ins w:id="1688" w:author="刘洁" w:date="2020-06-05T10:33:00Z"/>
          <w:rFonts w:ascii="仿宋_GB2312" w:eastAsia="仿宋_GB2312"/>
          <w:sz w:val="32"/>
        </w:rPr>
      </w:pPr>
    </w:p>
    <w:p w:rsidR="00381FE5" w:rsidRPr="00475627" w:rsidRDefault="00381FE5" w:rsidP="00381FE5">
      <w:pPr>
        <w:jc w:val="center"/>
        <w:rPr>
          <w:ins w:id="1689" w:author="刘洁" w:date="2020-06-05T10:33:00Z"/>
          <w:rFonts w:ascii="仿宋_GB2312" w:eastAsia="仿宋_GB2312"/>
          <w:sz w:val="32"/>
        </w:rPr>
      </w:pPr>
    </w:p>
    <w:p w:rsidR="00381FE5" w:rsidRPr="00475627" w:rsidRDefault="00381FE5" w:rsidP="00381FE5">
      <w:pPr>
        <w:jc w:val="center"/>
        <w:rPr>
          <w:ins w:id="1690" w:author="刘洁" w:date="2020-06-05T10:33:00Z"/>
          <w:rFonts w:ascii="仿宋_GB2312" w:eastAsia="仿宋_GB2312"/>
          <w:sz w:val="32"/>
        </w:rPr>
      </w:pPr>
      <w:ins w:id="1691" w:author="刘洁" w:date="2020-06-05T10:33:00Z">
        <w:r w:rsidRPr="00475627">
          <w:rPr>
            <w:rFonts w:ascii="仿宋_GB2312" w:eastAsia="仿宋_GB2312" w:hint="eastAsia"/>
            <w:sz w:val="32"/>
          </w:rPr>
          <w:lastRenderedPageBreak/>
          <w:t>6、在河道、湖泊管理范围内建设妨碍行洪的建筑物、构筑物</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678"/>
        <w:gridCol w:w="7589"/>
      </w:tblGrid>
      <w:tr w:rsidR="00381FE5" w:rsidRPr="00475627" w:rsidTr="003952B6">
        <w:trPr>
          <w:ins w:id="1692" w:author="刘洁" w:date="2020-06-05T10:33:00Z"/>
        </w:trPr>
        <w:tc>
          <w:tcPr>
            <w:tcW w:w="1951" w:type="dxa"/>
            <w:shd w:val="clear" w:color="auto" w:fill="auto"/>
            <w:vAlign w:val="center"/>
          </w:tcPr>
          <w:p w:rsidR="00381FE5" w:rsidRPr="00475627" w:rsidRDefault="00381FE5" w:rsidP="003952B6">
            <w:pPr>
              <w:jc w:val="center"/>
              <w:rPr>
                <w:ins w:id="1693" w:author="刘洁" w:date="2020-06-05T10:33:00Z"/>
                <w:rFonts w:ascii="仿宋_GB2312" w:eastAsia="仿宋_GB2312" w:hAnsi="宋体" w:cs="宋体"/>
                <w:b/>
                <w:bCs/>
                <w:sz w:val="28"/>
              </w:rPr>
            </w:pPr>
            <w:ins w:id="1694" w:author="刘洁" w:date="2020-06-05T10:33:00Z">
              <w:r w:rsidRPr="00475627">
                <w:rPr>
                  <w:rFonts w:ascii="仿宋_GB2312" w:eastAsia="仿宋_GB2312" w:hint="eastAsia"/>
                  <w:b/>
                  <w:bCs/>
                  <w:sz w:val="28"/>
                </w:rPr>
                <w:t>违法行为</w:t>
              </w:r>
            </w:ins>
          </w:p>
        </w:tc>
        <w:tc>
          <w:tcPr>
            <w:tcW w:w="4678" w:type="dxa"/>
            <w:shd w:val="clear" w:color="auto" w:fill="auto"/>
            <w:vAlign w:val="center"/>
          </w:tcPr>
          <w:p w:rsidR="00381FE5" w:rsidRPr="00475627" w:rsidRDefault="00381FE5" w:rsidP="003952B6">
            <w:pPr>
              <w:jc w:val="center"/>
              <w:rPr>
                <w:ins w:id="1695" w:author="刘洁" w:date="2020-06-05T10:33:00Z"/>
                <w:rFonts w:ascii="仿宋_GB2312" w:eastAsia="仿宋_GB2312" w:hAnsi="宋体" w:cs="宋体"/>
                <w:b/>
                <w:bCs/>
                <w:sz w:val="28"/>
              </w:rPr>
            </w:pPr>
            <w:ins w:id="1696" w:author="刘洁" w:date="2020-06-05T10:33:00Z">
              <w:r w:rsidRPr="00475627">
                <w:rPr>
                  <w:rFonts w:ascii="仿宋_GB2312" w:eastAsia="仿宋_GB2312" w:hint="eastAsia"/>
                  <w:b/>
                  <w:bCs/>
                  <w:sz w:val="28"/>
                </w:rPr>
                <w:t>违反条款</w:t>
              </w:r>
            </w:ins>
          </w:p>
        </w:tc>
        <w:tc>
          <w:tcPr>
            <w:tcW w:w="7589" w:type="dxa"/>
            <w:shd w:val="clear" w:color="auto" w:fill="auto"/>
            <w:vAlign w:val="center"/>
          </w:tcPr>
          <w:p w:rsidR="00381FE5" w:rsidRPr="00475627" w:rsidRDefault="00381FE5" w:rsidP="003952B6">
            <w:pPr>
              <w:jc w:val="center"/>
              <w:rPr>
                <w:ins w:id="1697" w:author="刘洁" w:date="2020-06-05T10:33:00Z"/>
                <w:rFonts w:ascii="仿宋_GB2312" w:eastAsia="仿宋_GB2312" w:hAnsi="宋体" w:cs="宋体"/>
                <w:b/>
                <w:bCs/>
                <w:sz w:val="28"/>
              </w:rPr>
            </w:pPr>
            <w:ins w:id="1698" w:author="刘洁" w:date="2020-06-05T10:33:00Z">
              <w:r w:rsidRPr="00475627">
                <w:rPr>
                  <w:rFonts w:ascii="仿宋_GB2312" w:eastAsia="仿宋_GB2312" w:hint="eastAsia"/>
                  <w:b/>
                  <w:bCs/>
                  <w:sz w:val="28"/>
                </w:rPr>
                <w:t>处罚条款</w:t>
              </w:r>
            </w:ins>
          </w:p>
        </w:tc>
      </w:tr>
      <w:tr w:rsidR="00381FE5" w:rsidRPr="00475627" w:rsidTr="003952B6">
        <w:trPr>
          <w:ins w:id="1699" w:author="刘洁" w:date="2020-06-05T10:33:00Z"/>
        </w:trPr>
        <w:tc>
          <w:tcPr>
            <w:tcW w:w="1951" w:type="dxa"/>
            <w:shd w:val="clear" w:color="auto" w:fill="auto"/>
            <w:vAlign w:val="center"/>
          </w:tcPr>
          <w:p w:rsidR="00381FE5" w:rsidRPr="00475627" w:rsidRDefault="00381FE5" w:rsidP="003952B6">
            <w:pPr>
              <w:rPr>
                <w:ins w:id="1700" w:author="刘洁" w:date="2020-06-05T10:33:00Z"/>
                <w:rFonts w:ascii="仿宋_GB2312" w:eastAsia="仿宋_GB2312" w:hAnsi="宋体" w:cs="宋体"/>
                <w:sz w:val="24"/>
              </w:rPr>
            </w:pPr>
            <w:ins w:id="1701" w:author="刘洁" w:date="2020-06-05T10:33:00Z">
              <w:r w:rsidRPr="00475627">
                <w:rPr>
                  <w:rFonts w:ascii="仿宋_GB2312" w:eastAsia="仿宋_GB2312" w:hint="eastAsia"/>
                  <w:sz w:val="24"/>
                </w:rPr>
                <w:t>在河道、湖泊管理范围内建设妨碍行洪的建筑物、构筑物</w:t>
              </w:r>
            </w:ins>
          </w:p>
        </w:tc>
        <w:tc>
          <w:tcPr>
            <w:tcW w:w="4678" w:type="dxa"/>
            <w:shd w:val="clear" w:color="auto" w:fill="auto"/>
            <w:vAlign w:val="center"/>
          </w:tcPr>
          <w:p w:rsidR="00381FE5" w:rsidRPr="00475627" w:rsidRDefault="00381FE5" w:rsidP="003952B6">
            <w:pPr>
              <w:rPr>
                <w:ins w:id="1702" w:author="刘洁" w:date="2020-06-05T10:33:00Z"/>
                <w:rFonts w:ascii="仿宋_GB2312" w:eastAsia="仿宋_GB2312" w:hAnsi="宋体" w:cs="宋体"/>
                <w:sz w:val="24"/>
              </w:rPr>
            </w:pPr>
            <w:ins w:id="1703" w:author="刘洁" w:date="2020-06-05T10:33:00Z">
              <w:r w:rsidRPr="00475627">
                <w:rPr>
                  <w:rFonts w:ascii="仿宋_GB2312" w:eastAsia="仿宋_GB2312" w:hint="eastAsia"/>
                  <w:sz w:val="24"/>
                </w:rPr>
                <w:t>《中华人民共和国水法》</w:t>
              </w:r>
              <w:r w:rsidRPr="00475627">
                <w:rPr>
                  <w:rFonts w:ascii="仿宋_GB2312" w:eastAsia="仿宋_GB2312" w:hint="eastAsia"/>
                  <w:sz w:val="24"/>
                </w:rPr>
                <w:br/>
                <w:t xml:space="preserve">    第三十七条第二款 禁止在河道管理范围内建设妨碍行洪的建筑物、构筑物以及从事影响河势稳定、危害河岸堤防安全和其他妨碍河道行洪的活动。</w:t>
              </w:r>
              <w:r w:rsidRPr="00475627">
                <w:rPr>
                  <w:rFonts w:ascii="仿宋_GB2312" w:eastAsia="仿宋_GB2312" w:hint="eastAsia"/>
                  <w:sz w:val="24"/>
                </w:rPr>
                <w:br/>
                <w:t>《中华人民共和国防洪法》</w:t>
              </w:r>
              <w:r w:rsidRPr="00475627">
                <w:rPr>
                  <w:rFonts w:ascii="仿宋_GB2312" w:eastAsia="仿宋_GB2312" w:hint="eastAsia"/>
                  <w:sz w:val="24"/>
                </w:rPr>
                <w:br/>
                <w:t xml:space="preserve">    第二十二条第二款 禁止在河道、湖泊管理范围内建设妨碍行洪的建筑物、构筑物，倾倒垃圾、渣土，从事影响河势稳定、危害河岸堤防安全和其他妨碍河道行洪的活动。</w:t>
              </w:r>
              <w:r>
                <w:rPr>
                  <w:rFonts w:ascii="仿宋_GB2312" w:eastAsia="仿宋_GB2312" w:hint="eastAsia"/>
                  <w:sz w:val="24"/>
                </w:rPr>
                <w:t xml:space="preserve">  </w:t>
              </w:r>
              <w:r w:rsidRPr="00475627">
                <w:rPr>
                  <w:rFonts w:ascii="仿宋_GB2312" w:eastAsia="仿宋_GB2312" w:hint="eastAsia"/>
                  <w:sz w:val="24"/>
                </w:rPr>
                <w:t xml:space="preserve">  </w:t>
              </w:r>
              <w:r w:rsidRPr="00475627">
                <w:rPr>
                  <w:rFonts w:ascii="仿宋_GB2312" w:eastAsia="仿宋_GB2312" w:hint="eastAsia"/>
                  <w:sz w:val="24"/>
                </w:rPr>
                <w:br/>
                <w:t>《北京市水利工程保护管理条例》</w:t>
              </w:r>
              <w:r w:rsidRPr="00475627">
                <w:rPr>
                  <w:rFonts w:ascii="仿宋_GB2312" w:eastAsia="仿宋_GB2312" w:hint="eastAsia"/>
                  <w:sz w:val="24"/>
                </w:rPr>
                <w:br/>
                <w:t xml:space="preserve">    第九条第（二）项、第（八）项 在水利工程的管理范围内，禁止下列行为：（二）擅自建筑房屋和在河道及引水、排水渠内筑坝，在库区内填库造地；（八）在河道内修建套堤、高渠、高路。</w:t>
              </w:r>
              <w:r w:rsidRPr="00475627">
                <w:rPr>
                  <w:rFonts w:ascii="仿宋_GB2312" w:eastAsia="仿宋_GB2312" w:hint="eastAsia"/>
                  <w:sz w:val="24"/>
                </w:rPr>
                <w:br/>
                <w:t>《北京市河湖保护管理条例》</w:t>
              </w:r>
              <w:r w:rsidRPr="00475627">
                <w:rPr>
                  <w:rFonts w:ascii="仿宋_GB2312" w:eastAsia="仿宋_GB2312" w:hint="eastAsia"/>
                  <w:sz w:val="24"/>
                </w:rPr>
                <w:br/>
                <w:t xml:space="preserve">    第十九条第（二）项 在河湖管理范围内禁止下列行为：（二）建设妨碍行洪的建筑物、构筑物；</w:t>
              </w:r>
            </w:ins>
          </w:p>
        </w:tc>
        <w:tc>
          <w:tcPr>
            <w:tcW w:w="7589" w:type="dxa"/>
            <w:shd w:val="clear" w:color="auto" w:fill="auto"/>
            <w:vAlign w:val="center"/>
          </w:tcPr>
          <w:p w:rsidR="00381FE5" w:rsidRPr="00475627" w:rsidRDefault="00381FE5" w:rsidP="003952B6">
            <w:pPr>
              <w:rPr>
                <w:ins w:id="1704" w:author="刘洁" w:date="2020-06-05T10:33:00Z"/>
                <w:rFonts w:ascii="仿宋_GB2312" w:eastAsia="仿宋_GB2312" w:hAnsi="宋体" w:cs="宋体"/>
                <w:sz w:val="24"/>
              </w:rPr>
            </w:pPr>
            <w:ins w:id="1705" w:author="刘洁" w:date="2020-06-05T10:33:00Z">
              <w:r w:rsidRPr="00475627">
                <w:rPr>
                  <w:rFonts w:ascii="仿宋_GB2312" w:eastAsia="仿宋_GB2312" w:hint="eastAsia"/>
                  <w:sz w:val="24"/>
                </w:rPr>
                <w:t>《中华人民共和国水法》</w:t>
              </w:r>
              <w:r w:rsidRPr="00475627">
                <w:rPr>
                  <w:rFonts w:ascii="仿宋_GB2312" w:eastAsia="仿宋_GB2312" w:hint="eastAsia"/>
                  <w:sz w:val="24"/>
                </w:rPr>
                <w:br/>
                <w:t xml:space="preserve">    第六十五条第一款 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w:t>
              </w:r>
              <w:r w:rsidRPr="00970AFF">
                <w:rPr>
                  <w:rFonts w:ascii="仿宋_GB2312" w:eastAsia="仿宋_GB2312" w:hint="eastAsia"/>
                  <w:sz w:val="24"/>
                </w:rPr>
                <w:t>处</w:t>
              </w:r>
              <w:r w:rsidRPr="00970AFF">
                <w:rPr>
                  <w:rFonts w:ascii="仿宋_GB2312" w:eastAsia="仿宋_GB2312" w:hint="eastAsia"/>
                  <w:bCs/>
                  <w:sz w:val="24"/>
                  <w:rPrChange w:id="1706" w:author="刘洁" w:date="2020-06-05T10:44:00Z">
                    <w:rPr>
                      <w:rFonts w:ascii="仿宋_GB2312" w:eastAsia="仿宋_GB2312" w:hint="eastAsia"/>
                      <w:b/>
                      <w:bCs/>
                      <w:sz w:val="24"/>
                    </w:rPr>
                  </w:rPrChange>
                </w:rPr>
                <w:t>一万元以上十万元以下</w:t>
              </w:r>
              <w:r w:rsidRPr="00970AFF">
                <w:rPr>
                  <w:rFonts w:ascii="仿宋_GB2312" w:eastAsia="仿宋_GB2312" w:hint="eastAsia"/>
                  <w:sz w:val="24"/>
                </w:rPr>
                <w:t>的罚款。</w:t>
              </w:r>
              <w:r w:rsidRPr="00970AFF">
                <w:rPr>
                  <w:rFonts w:ascii="仿宋_GB2312" w:eastAsia="仿宋_GB2312"/>
                  <w:sz w:val="24"/>
                </w:rPr>
                <w:br/>
              </w:r>
              <w:r w:rsidRPr="00970AFF">
                <w:rPr>
                  <w:rFonts w:ascii="仿宋_GB2312" w:eastAsia="仿宋_GB2312" w:hint="eastAsia"/>
                  <w:sz w:val="24"/>
                </w:rPr>
                <w:t>《中华人民共和国防洪法》</w:t>
              </w:r>
              <w:r w:rsidRPr="00970AFF">
                <w:rPr>
                  <w:rFonts w:ascii="仿宋_GB2312" w:eastAsia="仿宋_GB2312"/>
                  <w:sz w:val="24"/>
                </w:rPr>
                <w:br/>
              </w:r>
              <w:r w:rsidRPr="00970AFF">
                <w:rPr>
                  <w:rFonts w:ascii="仿宋_GB2312" w:eastAsia="仿宋_GB2312" w:hint="eastAsia"/>
                  <w:sz w:val="24"/>
                </w:rPr>
                <w:t xml:space="preserve">    第五十五条第（一）项 违反本法第二十二条第二款、第三款规定，有下列行为之一的，责令停止违法行为，排除阻碍或者采取其他补救措施，</w:t>
              </w:r>
              <w:r w:rsidRPr="00970AFF">
                <w:rPr>
                  <w:rFonts w:ascii="仿宋_GB2312" w:eastAsia="仿宋_GB2312" w:hint="eastAsia"/>
                  <w:bCs/>
                  <w:sz w:val="24"/>
                  <w:rPrChange w:id="1707" w:author="刘洁" w:date="2020-06-05T10:44:00Z">
                    <w:rPr>
                      <w:rFonts w:ascii="仿宋_GB2312" w:eastAsia="仿宋_GB2312" w:hint="eastAsia"/>
                      <w:b/>
                      <w:bCs/>
                      <w:sz w:val="24"/>
                    </w:rPr>
                  </w:rPrChange>
                </w:rPr>
                <w:t>可以处五万元以下</w:t>
              </w:r>
              <w:r w:rsidRPr="00970AFF">
                <w:rPr>
                  <w:rFonts w:ascii="仿宋_GB2312" w:eastAsia="仿宋_GB2312" w:hint="eastAsia"/>
                  <w:sz w:val="24"/>
                </w:rPr>
                <w:t>的罚款：（一）在河道、湖泊管理范围内建设妨碍行洪的建筑物、构筑物的；</w:t>
              </w:r>
              <w:r w:rsidRPr="00970AFF">
                <w:rPr>
                  <w:rFonts w:ascii="仿宋_GB2312" w:eastAsia="仿宋_GB2312"/>
                  <w:sz w:val="24"/>
                </w:rPr>
                <w:br/>
              </w:r>
              <w:r w:rsidRPr="00970AFF">
                <w:rPr>
                  <w:rFonts w:ascii="仿宋_GB2312" w:eastAsia="仿宋_GB2312" w:hint="eastAsia"/>
                  <w:sz w:val="24"/>
                </w:rPr>
                <w:t>《北京市水利工程保护管理条例》</w:t>
              </w:r>
              <w:r w:rsidRPr="00970AFF">
                <w:rPr>
                  <w:rFonts w:ascii="仿宋_GB2312" w:eastAsia="仿宋_GB2312"/>
                  <w:sz w:val="24"/>
                </w:rPr>
                <w:br/>
              </w:r>
              <w:r w:rsidRPr="00970AFF">
                <w:rPr>
                  <w:rFonts w:ascii="仿宋_GB2312" w:eastAsia="仿宋_GB2312" w:hint="eastAsia"/>
                  <w:sz w:val="24"/>
                </w:rPr>
                <w:t xml:space="preserve">    第二十一条第（二）项 有下列行为之一的单位或个人，给予处罚：（二）违反本条例第九条第二项、第三项、第八项规定的，责令排除阻碍或者采取其他补救措施，</w:t>
              </w:r>
              <w:r w:rsidRPr="00970AFF">
                <w:rPr>
                  <w:rFonts w:ascii="仿宋_GB2312" w:eastAsia="仿宋_GB2312" w:hint="eastAsia"/>
                  <w:bCs/>
                  <w:sz w:val="24"/>
                  <w:rPrChange w:id="1708" w:author="刘洁" w:date="2020-06-05T10:44:00Z">
                    <w:rPr>
                      <w:rFonts w:ascii="仿宋_GB2312" w:eastAsia="仿宋_GB2312" w:hint="eastAsia"/>
                      <w:b/>
                      <w:bCs/>
                      <w:sz w:val="24"/>
                    </w:rPr>
                  </w:rPrChange>
                </w:rPr>
                <w:t>可以处5万元以下</w:t>
              </w:r>
              <w:r w:rsidRPr="00970AFF">
                <w:rPr>
                  <w:rFonts w:ascii="仿宋_GB2312" w:eastAsia="仿宋_GB2312" w:hint="eastAsia"/>
                  <w:sz w:val="24"/>
                </w:rPr>
                <w:t>罚款。</w:t>
              </w:r>
              <w:r w:rsidRPr="00970AFF">
                <w:rPr>
                  <w:rFonts w:ascii="仿宋_GB2312" w:eastAsia="仿宋_GB2312"/>
                  <w:sz w:val="24"/>
                </w:rPr>
                <w:br/>
              </w:r>
              <w:r w:rsidRPr="00970AFF">
                <w:rPr>
                  <w:rFonts w:ascii="仿宋_GB2312" w:eastAsia="仿宋_GB2312" w:hint="eastAsia"/>
                  <w:sz w:val="24"/>
                </w:rPr>
                <w:t>《北京市河湖保护管理条例》</w:t>
              </w:r>
              <w:r w:rsidRPr="00970AFF">
                <w:rPr>
                  <w:rFonts w:ascii="仿宋_GB2312" w:eastAsia="仿宋_GB2312"/>
                  <w:sz w:val="24"/>
                </w:rPr>
                <w:br/>
              </w:r>
              <w:r w:rsidRPr="00970AFF">
                <w:rPr>
                  <w:rFonts w:ascii="仿宋_GB2312" w:eastAsia="仿宋_GB2312" w:hint="eastAsia"/>
                  <w:sz w:val="24"/>
                </w:rPr>
                <w:t xml:space="preserve">    第三十八条 违反本条例第十九条规定，由水行政主管部门责令停止违法行为，排除阻碍或者采取其他补救措施，有第(一)项规定行为的，处1万元以上5万元以下罚款；有其他项规定行为的，</w:t>
              </w:r>
              <w:r w:rsidRPr="00970AFF">
                <w:rPr>
                  <w:rFonts w:ascii="仿宋_GB2312" w:eastAsia="仿宋_GB2312" w:hint="eastAsia"/>
                  <w:bCs/>
                  <w:sz w:val="24"/>
                  <w:rPrChange w:id="1709" w:author="刘洁" w:date="2020-06-05T10:44:00Z">
                    <w:rPr>
                      <w:rFonts w:ascii="仿宋_GB2312" w:eastAsia="仿宋_GB2312" w:hint="eastAsia"/>
                      <w:b/>
                      <w:bCs/>
                      <w:sz w:val="24"/>
                    </w:rPr>
                  </w:rPrChange>
                </w:rPr>
                <w:t>可以处5万元以</w:t>
              </w:r>
              <w:r w:rsidRPr="00973BFB">
                <w:rPr>
                  <w:rFonts w:ascii="仿宋_GB2312" w:eastAsia="仿宋_GB2312" w:hint="eastAsia"/>
                  <w:bCs/>
                  <w:sz w:val="24"/>
                  <w:rPrChange w:id="1710" w:author="刘洁" w:date="2020-06-05T16:38:00Z">
                    <w:rPr>
                      <w:rFonts w:ascii="仿宋_GB2312" w:eastAsia="仿宋_GB2312" w:hint="eastAsia"/>
                      <w:b/>
                      <w:bCs/>
                      <w:sz w:val="24"/>
                    </w:rPr>
                  </w:rPrChange>
                </w:rPr>
                <w:t>下</w:t>
              </w:r>
              <w:r w:rsidRPr="00475627">
                <w:rPr>
                  <w:rFonts w:ascii="仿宋_GB2312" w:eastAsia="仿宋_GB2312" w:hint="eastAsia"/>
                  <w:sz w:val="24"/>
                </w:rPr>
                <w:t>罚款，有违法所得的，没收违法所得。</w:t>
              </w:r>
            </w:ins>
          </w:p>
        </w:tc>
      </w:tr>
    </w:tbl>
    <w:p w:rsidR="00381FE5" w:rsidRDefault="00381FE5" w:rsidP="00381FE5">
      <w:pPr>
        <w:jc w:val="left"/>
        <w:rPr>
          <w:ins w:id="1711" w:author="刘洁" w:date="2020-06-05T10:44:00Z"/>
          <w:rFonts w:ascii="仿宋_GB2312" w:eastAsia="仿宋_GB2312"/>
          <w:sz w:val="32"/>
        </w:rPr>
      </w:pPr>
    </w:p>
    <w:p w:rsidR="00381FE5" w:rsidRDefault="00381FE5" w:rsidP="00381FE5">
      <w:pPr>
        <w:jc w:val="left"/>
        <w:rPr>
          <w:ins w:id="1712" w:author="刘洁" w:date="2020-06-05T10:44:00Z"/>
          <w:rFonts w:ascii="仿宋_GB2312" w:eastAsia="仿宋_GB2312"/>
          <w:sz w:val="32"/>
        </w:rPr>
      </w:pPr>
    </w:p>
    <w:p w:rsidR="00381FE5" w:rsidRPr="00475627" w:rsidRDefault="00381FE5" w:rsidP="00381FE5">
      <w:pPr>
        <w:jc w:val="left"/>
        <w:rPr>
          <w:ins w:id="1713" w:author="刘洁" w:date="2020-06-05T10:33:00Z"/>
          <w:rFonts w:ascii="仿宋_GB2312" w:eastAsia="仿宋_GB2312"/>
          <w:sz w:val="32"/>
        </w:rPr>
      </w:pPr>
      <w:ins w:id="1714" w:author="刘洁" w:date="2020-06-05T10:33:00Z">
        <w:r w:rsidRPr="00475627">
          <w:rPr>
            <w:rFonts w:ascii="仿宋_GB2312" w:eastAsia="仿宋_GB2312" w:hint="eastAsia"/>
            <w:sz w:val="32"/>
          </w:rPr>
          <w:lastRenderedPageBreak/>
          <w:t>1.依据《中华人民共和国水法》处罚：</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259"/>
        <w:gridCol w:w="4740"/>
      </w:tblGrid>
      <w:tr w:rsidR="00381FE5" w:rsidRPr="00475627" w:rsidTr="003952B6">
        <w:trPr>
          <w:trHeight w:val="929"/>
          <w:ins w:id="1715" w:author="刘洁" w:date="2020-06-05T10:33:00Z"/>
        </w:trPr>
        <w:tc>
          <w:tcPr>
            <w:tcW w:w="4219" w:type="dxa"/>
            <w:shd w:val="clear" w:color="auto" w:fill="auto"/>
          </w:tcPr>
          <w:p w:rsidR="00381FE5" w:rsidRPr="00475627" w:rsidRDefault="00381FE5" w:rsidP="003952B6">
            <w:pPr>
              <w:jc w:val="center"/>
              <w:rPr>
                <w:ins w:id="1716" w:author="刘洁" w:date="2020-06-05T10:33:00Z"/>
                <w:rFonts w:ascii="仿宋_GB2312" w:eastAsia="仿宋_GB2312"/>
                <w:b/>
                <w:sz w:val="24"/>
              </w:rPr>
            </w:pPr>
            <w:ins w:id="1717" w:author="刘洁" w:date="2020-06-05T10:33:00Z">
              <w:r>
                <w:rPr>
                  <w:noProof/>
                </w:rPr>
                <mc:AlternateContent>
                  <mc:Choice Requires="wps">
                    <w:drawing>
                      <wp:anchor distT="0" distB="0" distL="114300" distR="114300" simplePos="0" relativeHeight="251678720" behindDoc="0" locked="0" layoutInCell="1" allowOverlap="1" wp14:anchorId="14C414DF" wp14:editId="41616569">
                        <wp:simplePos x="0" y="0"/>
                        <wp:positionH relativeFrom="column">
                          <wp:posOffset>-62230</wp:posOffset>
                        </wp:positionH>
                        <wp:positionV relativeFrom="paragraph">
                          <wp:posOffset>11430</wp:posOffset>
                        </wp:positionV>
                        <wp:extent cx="1143000" cy="581025"/>
                        <wp:effectExtent l="0" t="0" r="19050" b="28575"/>
                        <wp:wrapNone/>
                        <wp:docPr id="23"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0" cy="58102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3"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9pt" to="85.1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" strokecolor="windowText">
                        <o:lock v:ext="edit" shapetype="f"/>
                      </v:line>
                    </w:pict>
                  </mc:Fallback>
                </mc:AlternateContent>
              </w:r>
              <w:r>
                <w:rPr>
                  <w:noProof/>
                </w:rPr>
                <mc:AlternateContent>
                  <mc:Choice Requires="wps">
                    <w:drawing>
                      <wp:anchor distT="0" distB="0" distL="114300" distR="114300" simplePos="0" relativeHeight="251677696" behindDoc="0" locked="0" layoutInCell="1" allowOverlap="1" wp14:anchorId="507C420A" wp14:editId="49FE4BC1">
                        <wp:simplePos x="0" y="0"/>
                        <wp:positionH relativeFrom="column">
                          <wp:posOffset>-62230</wp:posOffset>
                        </wp:positionH>
                        <wp:positionV relativeFrom="paragraph">
                          <wp:posOffset>11430</wp:posOffset>
                        </wp:positionV>
                        <wp:extent cx="2676525" cy="247650"/>
                        <wp:effectExtent l="0" t="0" r="28575" b="19050"/>
                        <wp:wrapNone/>
                        <wp:docPr id="22"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24765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22"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9pt" to="205.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" strokecolor="windowText">
                        <o:lock v:ext="edit" shapetype="f"/>
                      </v:line>
                    </w:pict>
                  </mc:Fallback>
                </mc:AlternateContent>
              </w:r>
              <w:r w:rsidRPr="00475627">
                <w:rPr>
                  <w:rFonts w:ascii="仿宋_GB2312" w:eastAsia="仿宋_GB2312" w:hint="eastAsia"/>
                  <w:b/>
                  <w:sz w:val="24"/>
                </w:rPr>
                <w:t xml:space="preserve">                      情 节</w:t>
              </w:r>
            </w:ins>
          </w:p>
          <w:p w:rsidR="00381FE5" w:rsidRPr="00475627" w:rsidRDefault="00381FE5" w:rsidP="003952B6">
            <w:pPr>
              <w:ind w:firstLineChars="491" w:firstLine="1183"/>
              <w:rPr>
                <w:ins w:id="1718" w:author="刘洁" w:date="2020-06-05T10:33:00Z"/>
                <w:rFonts w:ascii="仿宋_GB2312" w:eastAsia="仿宋_GB2312"/>
                <w:b/>
                <w:sz w:val="24"/>
              </w:rPr>
            </w:pPr>
            <w:ins w:id="1719" w:author="刘洁" w:date="2020-06-05T10:33:00Z">
              <w:r w:rsidRPr="00475627">
                <w:rPr>
                  <w:rFonts w:ascii="仿宋_GB2312" w:eastAsia="仿宋_GB2312" w:hint="eastAsia"/>
                  <w:b/>
                  <w:sz w:val="24"/>
                </w:rPr>
                <w:t>罚款额（万元）</w:t>
              </w:r>
            </w:ins>
          </w:p>
          <w:p w:rsidR="00381FE5" w:rsidRPr="00475627" w:rsidRDefault="00381FE5" w:rsidP="003952B6">
            <w:pPr>
              <w:rPr>
                <w:ins w:id="1720" w:author="刘洁" w:date="2020-06-05T10:33:00Z"/>
                <w:rFonts w:ascii="仿宋_GB2312" w:eastAsia="仿宋_GB2312"/>
                <w:sz w:val="28"/>
                <w:szCs w:val="28"/>
              </w:rPr>
            </w:pPr>
            <w:ins w:id="1721" w:author="刘洁" w:date="2020-06-05T10:33:00Z">
              <w:r w:rsidRPr="00475627">
                <w:rPr>
                  <w:rFonts w:ascii="仿宋_GB2312" w:eastAsia="仿宋_GB2312" w:hint="eastAsia"/>
                  <w:b/>
                  <w:sz w:val="24"/>
                </w:rPr>
                <w:t>类 型</w:t>
              </w:r>
            </w:ins>
          </w:p>
        </w:tc>
        <w:tc>
          <w:tcPr>
            <w:tcW w:w="5259" w:type="dxa"/>
            <w:shd w:val="clear" w:color="auto" w:fill="auto"/>
            <w:vAlign w:val="center"/>
          </w:tcPr>
          <w:p w:rsidR="00381FE5" w:rsidRPr="00475627" w:rsidRDefault="00381FE5" w:rsidP="003952B6">
            <w:pPr>
              <w:jc w:val="center"/>
              <w:rPr>
                <w:ins w:id="1722" w:author="刘洁" w:date="2020-06-05T10:33:00Z"/>
                <w:rFonts w:ascii="仿宋_GB2312" w:eastAsia="仿宋_GB2312" w:hAnsi="宋体" w:cs="宋体"/>
                <w:b/>
                <w:bCs/>
                <w:sz w:val="28"/>
                <w:szCs w:val="28"/>
              </w:rPr>
            </w:pPr>
            <w:ins w:id="1723" w:author="刘洁" w:date="2020-06-05T10:33:00Z">
              <w:r w:rsidRPr="00475627">
                <w:rPr>
                  <w:rFonts w:ascii="仿宋_GB2312" w:eastAsia="仿宋_GB2312" w:hint="eastAsia"/>
                  <w:b/>
                  <w:bCs/>
                  <w:sz w:val="28"/>
                  <w:szCs w:val="28"/>
                </w:rPr>
                <w:t>在限期内拆除，恢复原状的</w:t>
              </w:r>
            </w:ins>
          </w:p>
        </w:tc>
        <w:tc>
          <w:tcPr>
            <w:tcW w:w="4740" w:type="dxa"/>
            <w:shd w:val="clear" w:color="auto" w:fill="auto"/>
            <w:vAlign w:val="center"/>
          </w:tcPr>
          <w:p w:rsidR="00381FE5" w:rsidRPr="00475627" w:rsidRDefault="00381FE5" w:rsidP="003952B6">
            <w:pPr>
              <w:jc w:val="center"/>
              <w:rPr>
                <w:ins w:id="1724" w:author="刘洁" w:date="2020-06-05T10:33:00Z"/>
                <w:rFonts w:ascii="仿宋_GB2312" w:eastAsia="仿宋_GB2312" w:hAnsi="宋体" w:cs="宋体"/>
                <w:b/>
                <w:bCs/>
                <w:sz w:val="28"/>
                <w:szCs w:val="28"/>
              </w:rPr>
            </w:pPr>
            <w:ins w:id="1725" w:author="刘洁" w:date="2020-06-05T10:33:00Z">
              <w:r w:rsidRPr="00475627">
                <w:rPr>
                  <w:rFonts w:ascii="仿宋_GB2312" w:eastAsia="仿宋_GB2312" w:hint="eastAsia"/>
                  <w:b/>
                  <w:bCs/>
                  <w:sz w:val="28"/>
                  <w:szCs w:val="28"/>
                </w:rPr>
                <w:t>逾期不拆除，不恢复原状的</w:t>
              </w:r>
            </w:ins>
          </w:p>
        </w:tc>
      </w:tr>
      <w:tr w:rsidR="00381FE5" w:rsidRPr="00475627" w:rsidTr="003952B6">
        <w:trPr>
          <w:trHeight w:val="1021"/>
          <w:ins w:id="1726" w:author="刘洁" w:date="2020-06-05T10:33:00Z"/>
        </w:trPr>
        <w:tc>
          <w:tcPr>
            <w:tcW w:w="4219" w:type="dxa"/>
            <w:shd w:val="clear" w:color="auto" w:fill="auto"/>
            <w:vAlign w:val="center"/>
          </w:tcPr>
          <w:p w:rsidR="00381FE5" w:rsidRPr="001B0F89" w:rsidRDefault="00381FE5" w:rsidP="003952B6">
            <w:pPr>
              <w:jc w:val="center"/>
              <w:rPr>
                <w:ins w:id="1727" w:author="刘洁" w:date="2020-06-05T10:33:00Z"/>
                <w:rFonts w:ascii="仿宋_GB2312" w:eastAsia="仿宋_GB2312" w:hAnsi="宋体" w:cs="宋体"/>
                <w:b/>
                <w:bCs/>
                <w:sz w:val="28"/>
                <w:szCs w:val="28"/>
                <w:rPrChange w:id="1728" w:author="刘洁" w:date="2020-06-05T15:32:00Z">
                  <w:rPr>
                    <w:ins w:id="1729" w:author="刘洁" w:date="2020-06-05T10:33:00Z"/>
                    <w:rFonts w:ascii="仿宋_GB2312" w:eastAsia="仿宋_GB2312" w:hAnsi="宋体" w:cs="宋体"/>
                    <w:bCs/>
                    <w:sz w:val="28"/>
                    <w:szCs w:val="28"/>
                  </w:rPr>
                </w:rPrChange>
              </w:rPr>
            </w:pPr>
            <w:ins w:id="1730" w:author="刘洁" w:date="2020-06-05T10:33:00Z">
              <w:r w:rsidRPr="001B0F89">
                <w:rPr>
                  <w:rFonts w:ascii="仿宋_GB2312" w:eastAsia="仿宋_GB2312" w:hint="eastAsia"/>
                  <w:b/>
                  <w:bCs/>
                  <w:sz w:val="28"/>
                  <w:szCs w:val="28"/>
                  <w:rPrChange w:id="1731" w:author="刘洁" w:date="2020-06-05T15:32:00Z">
                    <w:rPr>
                      <w:rFonts w:ascii="仿宋_GB2312" w:eastAsia="仿宋_GB2312" w:hint="eastAsia"/>
                      <w:bCs/>
                      <w:sz w:val="28"/>
                      <w:szCs w:val="28"/>
                    </w:rPr>
                  </w:rPrChange>
                </w:rPr>
                <w:t>占地面积≤25</w:t>
              </w:r>
              <w:r w:rsidRPr="001B0F89">
                <w:rPr>
                  <w:rFonts w:ascii="宋体" w:hAnsi="宋体" w:cs="宋体" w:hint="eastAsia"/>
                  <w:b/>
                  <w:bCs/>
                  <w:sz w:val="28"/>
                  <w:szCs w:val="28"/>
                  <w:rPrChange w:id="1732" w:author="刘洁" w:date="2020-06-05T15:32:00Z">
                    <w:rPr>
                      <w:rFonts w:ascii="宋体" w:hAnsi="宋体" w:cs="宋体" w:hint="eastAsia"/>
                      <w:bCs/>
                      <w:sz w:val="28"/>
                      <w:szCs w:val="28"/>
                    </w:rPr>
                  </w:rPrChange>
                </w:rPr>
                <w:t>㎡</w:t>
              </w:r>
            </w:ins>
          </w:p>
        </w:tc>
        <w:tc>
          <w:tcPr>
            <w:tcW w:w="5259" w:type="dxa"/>
            <w:shd w:val="clear" w:color="auto" w:fill="auto"/>
            <w:vAlign w:val="center"/>
          </w:tcPr>
          <w:p w:rsidR="00381FE5" w:rsidRPr="00475627" w:rsidRDefault="00381FE5" w:rsidP="003952B6">
            <w:pPr>
              <w:jc w:val="center"/>
              <w:rPr>
                <w:ins w:id="1733" w:author="刘洁" w:date="2020-06-05T10:33:00Z"/>
                <w:rFonts w:ascii="仿宋_GB2312" w:eastAsia="仿宋_GB2312" w:hAnsi="宋体" w:cs="宋体"/>
                <w:sz w:val="28"/>
                <w:szCs w:val="28"/>
              </w:rPr>
            </w:pPr>
            <w:ins w:id="1734" w:author="刘洁" w:date="2020-06-05T10:33:00Z">
              <w:r w:rsidRPr="00475627">
                <w:rPr>
                  <w:rFonts w:ascii="仿宋_GB2312" w:eastAsia="仿宋_GB2312" w:hint="eastAsia"/>
                  <w:sz w:val="28"/>
                  <w:szCs w:val="28"/>
                </w:rPr>
                <w:t>不予处罚</w:t>
              </w:r>
            </w:ins>
          </w:p>
        </w:tc>
        <w:tc>
          <w:tcPr>
            <w:tcW w:w="4740" w:type="dxa"/>
            <w:shd w:val="clear" w:color="auto" w:fill="auto"/>
            <w:vAlign w:val="center"/>
          </w:tcPr>
          <w:p w:rsidR="00381FE5" w:rsidRPr="00475627" w:rsidRDefault="00381FE5" w:rsidP="003952B6">
            <w:pPr>
              <w:jc w:val="center"/>
              <w:rPr>
                <w:ins w:id="1735" w:author="刘洁" w:date="2020-06-05T10:33:00Z"/>
                <w:rFonts w:ascii="仿宋_GB2312" w:eastAsia="仿宋_GB2312" w:hAnsi="宋体" w:cs="宋体"/>
                <w:sz w:val="28"/>
                <w:szCs w:val="28"/>
              </w:rPr>
            </w:pPr>
            <w:ins w:id="1736" w:author="刘洁" w:date="2020-06-05T10:33:00Z">
              <w:r w:rsidRPr="00475627">
                <w:rPr>
                  <w:rFonts w:ascii="仿宋_GB2312" w:eastAsia="仿宋_GB2312" w:hint="eastAsia"/>
                  <w:sz w:val="28"/>
                  <w:szCs w:val="28"/>
                </w:rPr>
                <w:t>1≤罚款额≤3</w:t>
              </w:r>
            </w:ins>
          </w:p>
        </w:tc>
      </w:tr>
      <w:tr w:rsidR="00381FE5" w:rsidRPr="00475627" w:rsidTr="003952B6">
        <w:trPr>
          <w:trHeight w:val="1021"/>
          <w:ins w:id="1737" w:author="刘洁" w:date="2020-06-05T10:33:00Z"/>
        </w:trPr>
        <w:tc>
          <w:tcPr>
            <w:tcW w:w="4219" w:type="dxa"/>
            <w:shd w:val="clear" w:color="auto" w:fill="auto"/>
            <w:vAlign w:val="center"/>
          </w:tcPr>
          <w:p w:rsidR="00381FE5" w:rsidRPr="001B0F89" w:rsidRDefault="00381FE5" w:rsidP="003952B6">
            <w:pPr>
              <w:jc w:val="center"/>
              <w:rPr>
                <w:ins w:id="1738" w:author="刘洁" w:date="2020-06-05T10:33:00Z"/>
                <w:rFonts w:ascii="仿宋_GB2312" w:eastAsia="仿宋_GB2312" w:hAnsi="宋体" w:cs="宋体"/>
                <w:b/>
                <w:bCs/>
                <w:sz w:val="28"/>
                <w:szCs w:val="28"/>
                <w:rPrChange w:id="1739" w:author="刘洁" w:date="2020-06-05T15:32:00Z">
                  <w:rPr>
                    <w:ins w:id="1740" w:author="刘洁" w:date="2020-06-05T10:33:00Z"/>
                    <w:rFonts w:ascii="仿宋_GB2312" w:eastAsia="仿宋_GB2312" w:hAnsi="宋体" w:cs="宋体"/>
                    <w:bCs/>
                    <w:sz w:val="28"/>
                    <w:szCs w:val="28"/>
                  </w:rPr>
                </w:rPrChange>
              </w:rPr>
            </w:pPr>
            <w:ins w:id="1741" w:author="刘洁" w:date="2020-06-05T10:33:00Z">
              <w:r w:rsidRPr="001B0F89">
                <w:rPr>
                  <w:rFonts w:ascii="仿宋_GB2312" w:eastAsia="仿宋_GB2312"/>
                  <w:b/>
                  <w:bCs/>
                  <w:sz w:val="28"/>
                  <w:szCs w:val="28"/>
                  <w:rPrChange w:id="1742" w:author="刘洁" w:date="2020-06-05T15:32:00Z">
                    <w:rPr>
                      <w:rFonts w:ascii="仿宋_GB2312" w:eastAsia="仿宋_GB2312"/>
                      <w:bCs/>
                      <w:sz w:val="28"/>
                      <w:szCs w:val="28"/>
                    </w:rPr>
                  </w:rPrChange>
                </w:rPr>
                <w:t>25</w:t>
              </w:r>
              <w:r w:rsidRPr="001B0F89">
                <w:rPr>
                  <w:rFonts w:ascii="宋体" w:hAnsi="宋体" w:cs="宋体" w:hint="eastAsia"/>
                  <w:b/>
                  <w:bCs/>
                  <w:sz w:val="28"/>
                  <w:szCs w:val="28"/>
                  <w:rPrChange w:id="1743" w:author="刘洁" w:date="2020-06-05T15:32:00Z">
                    <w:rPr>
                      <w:rFonts w:ascii="宋体" w:hAnsi="宋体" w:cs="宋体" w:hint="eastAsia"/>
                      <w:bCs/>
                      <w:sz w:val="28"/>
                      <w:szCs w:val="28"/>
                    </w:rPr>
                  </w:rPrChange>
                </w:rPr>
                <w:t>㎡</w:t>
              </w:r>
              <w:r w:rsidRPr="001B0F89">
                <w:rPr>
                  <w:rFonts w:ascii="仿宋_GB2312" w:eastAsia="仿宋_GB2312" w:hAnsi="仿宋_GB2312" w:cs="仿宋_GB2312" w:hint="eastAsia"/>
                  <w:b/>
                  <w:bCs/>
                  <w:sz w:val="28"/>
                  <w:szCs w:val="28"/>
                  <w:rPrChange w:id="1744" w:author="刘洁" w:date="2020-06-05T15:32:00Z">
                    <w:rPr>
                      <w:rFonts w:ascii="仿宋_GB2312" w:eastAsia="仿宋_GB2312" w:hAnsi="仿宋_GB2312" w:cs="仿宋_GB2312" w:hint="eastAsia"/>
                      <w:bCs/>
                      <w:sz w:val="28"/>
                      <w:szCs w:val="28"/>
                    </w:rPr>
                  </w:rPrChange>
                </w:rPr>
                <w:t>＜占地面积≤</w:t>
              </w:r>
              <w:r w:rsidRPr="001B0F89">
                <w:rPr>
                  <w:rFonts w:ascii="仿宋_GB2312" w:eastAsia="仿宋_GB2312"/>
                  <w:b/>
                  <w:bCs/>
                  <w:sz w:val="28"/>
                  <w:szCs w:val="28"/>
                  <w:rPrChange w:id="1745" w:author="刘洁" w:date="2020-06-05T15:32:00Z">
                    <w:rPr>
                      <w:rFonts w:ascii="仿宋_GB2312" w:eastAsia="仿宋_GB2312"/>
                      <w:bCs/>
                      <w:sz w:val="28"/>
                      <w:szCs w:val="28"/>
                    </w:rPr>
                  </w:rPrChange>
                </w:rPr>
                <w:t>100</w:t>
              </w:r>
              <w:r w:rsidRPr="001B0F89">
                <w:rPr>
                  <w:rFonts w:ascii="宋体" w:hAnsi="宋体" w:cs="宋体" w:hint="eastAsia"/>
                  <w:b/>
                  <w:bCs/>
                  <w:sz w:val="28"/>
                  <w:szCs w:val="28"/>
                  <w:rPrChange w:id="1746" w:author="刘洁" w:date="2020-06-05T15:32:00Z">
                    <w:rPr>
                      <w:rFonts w:ascii="宋体" w:hAnsi="宋体" w:cs="宋体" w:hint="eastAsia"/>
                      <w:bCs/>
                      <w:sz w:val="28"/>
                      <w:szCs w:val="28"/>
                    </w:rPr>
                  </w:rPrChange>
                </w:rPr>
                <w:t>㎡</w:t>
              </w:r>
            </w:ins>
          </w:p>
        </w:tc>
        <w:tc>
          <w:tcPr>
            <w:tcW w:w="5259" w:type="dxa"/>
            <w:shd w:val="clear" w:color="auto" w:fill="auto"/>
            <w:vAlign w:val="center"/>
          </w:tcPr>
          <w:p w:rsidR="00381FE5" w:rsidRPr="00475627" w:rsidRDefault="00381FE5" w:rsidP="003952B6">
            <w:pPr>
              <w:jc w:val="center"/>
              <w:rPr>
                <w:ins w:id="1747" w:author="刘洁" w:date="2020-06-05T10:33:00Z"/>
                <w:rFonts w:ascii="仿宋_GB2312" w:eastAsia="仿宋_GB2312" w:hAnsi="宋体" w:cs="宋体"/>
                <w:sz w:val="28"/>
                <w:szCs w:val="28"/>
              </w:rPr>
            </w:pPr>
            <w:ins w:id="1748" w:author="刘洁" w:date="2020-06-05T10:33:00Z">
              <w:r w:rsidRPr="00475627">
                <w:rPr>
                  <w:rFonts w:ascii="仿宋_GB2312" w:eastAsia="仿宋_GB2312" w:hint="eastAsia"/>
                  <w:sz w:val="28"/>
                  <w:szCs w:val="28"/>
                </w:rPr>
                <w:t>不予处罚</w:t>
              </w:r>
            </w:ins>
          </w:p>
        </w:tc>
        <w:tc>
          <w:tcPr>
            <w:tcW w:w="4740" w:type="dxa"/>
            <w:shd w:val="clear" w:color="auto" w:fill="auto"/>
            <w:vAlign w:val="center"/>
          </w:tcPr>
          <w:p w:rsidR="00381FE5" w:rsidRPr="00475627" w:rsidRDefault="00381FE5" w:rsidP="003952B6">
            <w:pPr>
              <w:jc w:val="center"/>
              <w:rPr>
                <w:ins w:id="1749" w:author="刘洁" w:date="2020-06-05T10:33:00Z"/>
                <w:rFonts w:ascii="仿宋_GB2312" w:eastAsia="仿宋_GB2312" w:hAnsi="宋体" w:cs="宋体"/>
                <w:sz w:val="28"/>
                <w:szCs w:val="28"/>
              </w:rPr>
            </w:pPr>
            <w:ins w:id="1750" w:author="刘洁" w:date="2020-06-05T10:33:00Z">
              <w:r w:rsidRPr="00475627">
                <w:rPr>
                  <w:rFonts w:ascii="仿宋_GB2312" w:eastAsia="仿宋_GB2312" w:hint="eastAsia"/>
                  <w:sz w:val="28"/>
                  <w:szCs w:val="28"/>
                </w:rPr>
                <w:t>3＜罚款额≤6</w:t>
              </w:r>
            </w:ins>
          </w:p>
        </w:tc>
      </w:tr>
      <w:tr w:rsidR="00381FE5" w:rsidRPr="00475627" w:rsidTr="003952B6">
        <w:trPr>
          <w:trHeight w:val="1021"/>
          <w:ins w:id="1751" w:author="刘洁" w:date="2020-06-05T10:33:00Z"/>
        </w:trPr>
        <w:tc>
          <w:tcPr>
            <w:tcW w:w="4219" w:type="dxa"/>
            <w:shd w:val="clear" w:color="auto" w:fill="auto"/>
            <w:vAlign w:val="center"/>
          </w:tcPr>
          <w:p w:rsidR="00381FE5" w:rsidRPr="001B0F89" w:rsidRDefault="00381FE5" w:rsidP="003952B6">
            <w:pPr>
              <w:jc w:val="center"/>
              <w:rPr>
                <w:ins w:id="1752" w:author="刘洁" w:date="2020-06-05T10:33:00Z"/>
                <w:rFonts w:ascii="仿宋_GB2312" w:eastAsia="仿宋_GB2312" w:hAnsi="宋体" w:cs="宋体"/>
                <w:b/>
                <w:bCs/>
                <w:sz w:val="28"/>
                <w:szCs w:val="28"/>
                <w:rPrChange w:id="1753" w:author="刘洁" w:date="2020-06-05T15:32:00Z">
                  <w:rPr>
                    <w:ins w:id="1754" w:author="刘洁" w:date="2020-06-05T10:33:00Z"/>
                    <w:rFonts w:ascii="仿宋_GB2312" w:eastAsia="仿宋_GB2312" w:hAnsi="宋体" w:cs="宋体"/>
                    <w:bCs/>
                    <w:sz w:val="28"/>
                    <w:szCs w:val="28"/>
                  </w:rPr>
                </w:rPrChange>
              </w:rPr>
            </w:pPr>
            <w:ins w:id="1755" w:author="刘洁" w:date="2020-06-05T10:33:00Z">
              <w:r w:rsidRPr="001B0F89">
                <w:rPr>
                  <w:rFonts w:ascii="仿宋_GB2312" w:eastAsia="仿宋_GB2312"/>
                  <w:b/>
                  <w:bCs/>
                  <w:sz w:val="28"/>
                  <w:szCs w:val="28"/>
                  <w:rPrChange w:id="1756" w:author="刘洁" w:date="2020-06-05T15:32:00Z">
                    <w:rPr>
                      <w:rFonts w:ascii="仿宋_GB2312" w:eastAsia="仿宋_GB2312"/>
                      <w:bCs/>
                      <w:sz w:val="28"/>
                      <w:szCs w:val="28"/>
                    </w:rPr>
                  </w:rPrChange>
                </w:rPr>
                <w:t>100</w:t>
              </w:r>
              <w:r w:rsidRPr="001B0F89">
                <w:rPr>
                  <w:rFonts w:ascii="宋体" w:hAnsi="宋体" w:cs="宋体" w:hint="eastAsia"/>
                  <w:b/>
                  <w:bCs/>
                  <w:sz w:val="28"/>
                  <w:szCs w:val="28"/>
                  <w:rPrChange w:id="1757" w:author="刘洁" w:date="2020-06-05T15:32:00Z">
                    <w:rPr>
                      <w:rFonts w:ascii="宋体" w:hAnsi="宋体" w:cs="宋体" w:hint="eastAsia"/>
                      <w:bCs/>
                      <w:sz w:val="28"/>
                      <w:szCs w:val="28"/>
                    </w:rPr>
                  </w:rPrChange>
                </w:rPr>
                <w:t>㎡</w:t>
              </w:r>
              <w:r w:rsidRPr="001B0F89">
                <w:rPr>
                  <w:rFonts w:ascii="仿宋_GB2312" w:eastAsia="仿宋_GB2312" w:hAnsi="仿宋_GB2312" w:cs="仿宋_GB2312" w:hint="eastAsia"/>
                  <w:b/>
                  <w:bCs/>
                  <w:sz w:val="28"/>
                  <w:szCs w:val="28"/>
                  <w:rPrChange w:id="1758" w:author="刘洁" w:date="2020-06-05T15:32:00Z">
                    <w:rPr>
                      <w:rFonts w:ascii="仿宋_GB2312" w:eastAsia="仿宋_GB2312" w:hAnsi="仿宋_GB2312" w:cs="仿宋_GB2312" w:hint="eastAsia"/>
                      <w:bCs/>
                      <w:sz w:val="28"/>
                      <w:szCs w:val="28"/>
                    </w:rPr>
                  </w:rPrChange>
                </w:rPr>
                <w:t>＜占地面积</w:t>
              </w:r>
            </w:ins>
          </w:p>
        </w:tc>
        <w:tc>
          <w:tcPr>
            <w:tcW w:w="5259" w:type="dxa"/>
            <w:shd w:val="clear" w:color="auto" w:fill="auto"/>
            <w:vAlign w:val="center"/>
          </w:tcPr>
          <w:p w:rsidR="00381FE5" w:rsidRPr="00475627" w:rsidRDefault="00381FE5" w:rsidP="003952B6">
            <w:pPr>
              <w:jc w:val="center"/>
              <w:rPr>
                <w:ins w:id="1759" w:author="刘洁" w:date="2020-06-05T10:33:00Z"/>
                <w:rFonts w:ascii="仿宋_GB2312" w:eastAsia="仿宋_GB2312" w:hAnsi="宋体" w:cs="宋体"/>
                <w:sz w:val="28"/>
                <w:szCs w:val="28"/>
              </w:rPr>
            </w:pPr>
            <w:ins w:id="1760" w:author="刘洁" w:date="2020-06-05T10:33:00Z">
              <w:r w:rsidRPr="00475627">
                <w:rPr>
                  <w:rFonts w:ascii="仿宋_GB2312" w:eastAsia="仿宋_GB2312" w:hint="eastAsia"/>
                  <w:sz w:val="28"/>
                  <w:szCs w:val="28"/>
                </w:rPr>
                <w:t>不予处罚</w:t>
              </w:r>
            </w:ins>
          </w:p>
        </w:tc>
        <w:tc>
          <w:tcPr>
            <w:tcW w:w="4740" w:type="dxa"/>
            <w:shd w:val="clear" w:color="auto" w:fill="auto"/>
            <w:vAlign w:val="center"/>
          </w:tcPr>
          <w:p w:rsidR="00381FE5" w:rsidRPr="00475627" w:rsidRDefault="00381FE5" w:rsidP="003952B6">
            <w:pPr>
              <w:jc w:val="center"/>
              <w:rPr>
                <w:ins w:id="1761" w:author="刘洁" w:date="2020-06-05T10:33:00Z"/>
                <w:rFonts w:ascii="仿宋_GB2312" w:eastAsia="仿宋_GB2312" w:hAnsi="宋体" w:cs="宋体"/>
                <w:sz w:val="28"/>
                <w:szCs w:val="28"/>
              </w:rPr>
            </w:pPr>
            <w:ins w:id="1762" w:author="刘洁" w:date="2020-06-05T10:33:00Z">
              <w:r w:rsidRPr="00475627">
                <w:rPr>
                  <w:rFonts w:ascii="仿宋_GB2312" w:eastAsia="仿宋_GB2312" w:hint="eastAsia"/>
                  <w:sz w:val="28"/>
                  <w:szCs w:val="28"/>
                </w:rPr>
                <w:t>6＜罚款额≤10</w:t>
              </w:r>
            </w:ins>
          </w:p>
        </w:tc>
      </w:tr>
    </w:tbl>
    <w:p w:rsidR="00381FE5" w:rsidRPr="00475627" w:rsidRDefault="00381FE5" w:rsidP="00381FE5">
      <w:pPr>
        <w:jc w:val="center"/>
        <w:rPr>
          <w:ins w:id="1763" w:author="刘洁" w:date="2020-06-05T10:33:00Z"/>
          <w:rFonts w:ascii="仿宋_GB2312" w:eastAsia="仿宋_GB2312"/>
          <w:sz w:val="28"/>
          <w:szCs w:val="28"/>
        </w:rPr>
      </w:pPr>
    </w:p>
    <w:p w:rsidR="00381FE5" w:rsidRPr="00475627" w:rsidRDefault="00381FE5" w:rsidP="00381FE5">
      <w:pPr>
        <w:jc w:val="left"/>
        <w:rPr>
          <w:ins w:id="1764" w:author="刘洁" w:date="2020-06-05T10:33:00Z"/>
          <w:rFonts w:ascii="仿宋_GB2312" w:eastAsia="仿宋_GB2312"/>
          <w:sz w:val="28"/>
          <w:szCs w:val="28"/>
        </w:rPr>
      </w:pPr>
      <w:ins w:id="1765" w:author="刘洁" w:date="2020-06-05T10:33:00Z">
        <w:r w:rsidRPr="00475627">
          <w:rPr>
            <w:rFonts w:ascii="仿宋_GB2312" w:eastAsia="仿宋_GB2312" w:hint="eastAsia"/>
            <w:sz w:val="32"/>
            <w:szCs w:val="28"/>
          </w:rPr>
          <w:t>2.依据《中华人民共和国防洪法》《北京市水利工程保护管理条例》《北京市河湖保护管理条例》处罚：</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3928"/>
        <w:gridCol w:w="3594"/>
        <w:gridCol w:w="3478"/>
      </w:tblGrid>
      <w:tr w:rsidR="00381FE5" w:rsidRPr="00475627" w:rsidTr="003952B6">
        <w:trPr>
          <w:trHeight w:val="1021"/>
          <w:ins w:id="1766" w:author="刘洁" w:date="2020-06-05T10:33:00Z"/>
        </w:trPr>
        <w:tc>
          <w:tcPr>
            <w:tcW w:w="3218" w:type="dxa"/>
            <w:shd w:val="clear" w:color="auto" w:fill="auto"/>
            <w:vAlign w:val="center"/>
          </w:tcPr>
          <w:p w:rsidR="00381FE5" w:rsidRPr="00475627" w:rsidRDefault="00381FE5" w:rsidP="003952B6">
            <w:pPr>
              <w:jc w:val="center"/>
              <w:rPr>
                <w:ins w:id="1767" w:author="刘洁" w:date="2020-06-05T10:33:00Z"/>
                <w:rFonts w:ascii="仿宋_GB2312" w:eastAsia="仿宋_GB2312"/>
                <w:b/>
                <w:sz w:val="24"/>
              </w:rPr>
            </w:pPr>
            <w:ins w:id="1768" w:author="刘洁" w:date="2020-06-05T10:33:00Z">
              <w:r w:rsidRPr="00475627">
                <w:rPr>
                  <w:rFonts w:ascii="仿宋_GB2312" w:eastAsia="仿宋_GB2312" w:hint="eastAsia"/>
                  <w:b/>
                  <w:sz w:val="28"/>
                </w:rPr>
                <w:t>情节</w:t>
              </w:r>
            </w:ins>
          </w:p>
        </w:tc>
        <w:tc>
          <w:tcPr>
            <w:tcW w:w="3928" w:type="dxa"/>
            <w:shd w:val="clear" w:color="auto" w:fill="auto"/>
            <w:vAlign w:val="center"/>
          </w:tcPr>
          <w:p w:rsidR="00381FE5" w:rsidRPr="00970AFF" w:rsidRDefault="00381FE5" w:rsidP="003952B6">
            <w:pPr>
              <w:jc w:val="center"/>
              <w:rPr>
                <w:ins w:id="1769" w:author="刘洁" w:date="2020-06-05T10:33:00Z"/>
                <w:rFonts w:ascii="仿宋_GB2312" w:eastAsia="仿宋_GB2312" w:hAnsi="宋体" w:cs="宋体"/>
                <w:b/>
                <w:bCs/>
                <w:sz w:val="28"/>
                <w:szCs w:val="28"/>
              </w:rPr>
            </w:pPr>
            <w:ins w:id="1770" w:author="刘洁" w:date="2020-06-05T10:33:00Z">
              <w:r w:rsidRPr="00970AFF">
                <w:rPr>
                  <w:rFonts w:ascii="仿宋_GB2312" w:eastAsia="仿宋_GB2312" w:hint="eastAsia"/>
                  <w:b/>
                  <w:bCs/>
                  <w:sz w:val="28"/>
                  <w:szCs w:val="28"/>
                  <w:rPrChange w:id="1771" w:author="刘洁" w:date="2020-06-05T10:45:00Z">
                    <w:rPr>
                      <w:rFonts w:ascii="仿宋_GB2312" w:eastAsia="仿宋_GB2312" w:hint="eastAsia"/>
                      <w:bCs/>
                      <w:sz w:val="28"/>
                      <w:szCs w:val="28"/>
                    </w:rPr>
                  </w:rPrChange>
                </w:rPr>
                <w:t>占地面积≤25</w:t>
              </w:r>
              <w:r w:rsidRPr="00970AFF">
                <w:rPr>
                  <w:rFonts w:ascii="宋体" w:hAnsi="宋体" w:cs="宋体" w:hint="eastAsia"/>
                  <w:b/>
                  <w:bCs/>
                  <w:sz w:val="28"/>
                  <w:szCs w:val="28"/>
                  <w:rPrChange w:id="1772" w:author="刘洁" w:date="2020-06-05T10:45:00Z">
                    <w:rPr>
                      <w:rFonts w:ascii="宋体" w:hAnsi="宋体" w:cs="宋体" w:hint="eastAsia"/>
                      <w:bCs/>
                      <w:sz w:val="28"/>
                      <w:szCs w:val="28"/>
                    </w:rPr>
                  </w:rPrChange>
                </w:rPr>
                <w:t>㎡</w:t>
              </w:r>
            </w:ins>
          </w:p>
        </w:tc>
        <w:tc>
          <w:tcPr>
            <w:tcW w:w="3594" w:type="dxa"/>
            <w:shd w:val="clear" w:color="auto" w:fill="auto"/>
            <w:vAlign w:val="center"/>
          </w:tcPr>
          <w:p w:rsidR="00381FE5" w:rsidRPr="00970AFF" w:rsidRDefault="00381FE5" w:rsidP="003952B6">
            <w:pPr>
              <w:jc w:val="center"/>
              <w:rPr>
                <w:ins w:id="1773" w:author="刘洁" w:date="2020-06-05T10:33:00Z"/>
                <w:rFonts w:ascii="仿宋_GB2312" w:eastAsia="仿宋_GB2312" w:hAnsi="宋体" w:cs="宋体"/>
                <w:b/>
                <w:bCs/>
                <w:sz w:val="28"/>
                <w:szCs w:val="28"/>
              </w:rPr>
            </w:pPr>
            <w:ins w:id="1774" w:author="刘洁" w:date="2020-06-05T10:33:00Z">
              <w:r w:rsidRPr="00970AFF">
                <w:rPr>
                  <w:rFonts w:ascii="仿宋_GB2312" w:eastAsia="仿宋_GB2312"/>
                  <w:b/>
                  <w:bCs/>
                  <w:sz w:val="28"/>
                  <w:szCs w:val="28"/>
                  <w:rPrChange w:id="1775" w:author="刘洁" w:date="2020-06-05T10:45:00Z">
                    <w:rPr>
                      <w:rFonts w:ascii="仿宋_GB2312" w:eastAsia="仿宋_GB2312"/>
                      <w:bCs/>
                      <w:sz w:val="28"/>
                      <w:szCs w:val="28"/>
                    </w:rPr>
                  </w:rPrChange>
                </w:rPr>
                <w:t>25</w:t>
              </w:r>
              <w:r w:rsidRPr="00970AFF">
                <w:rPr>
                  <w:rFonts w:ascii="宋体" w:hAnsi="宋体" w:cs="宋体" w:hint="eastAsia"/>
                  <w:b/>
                  <w:bCs/>
                  <w:sz w:val="28"/>
                  <w:szCs w:val="28"/>
                  <w:rPrChange w:id="1776" w:author="刘洁" w:date="2020-06-05T10:45:00Z">
                    <w:rPr>
                      <w:rFonts w:ascii="宋体" w:hAnsi="宋体" w:cs="宋体" w:hint="eastAsia"/>
                      <w:bCs/>
                      <w:sz w:val="28"/>
                      <w:szCs w:val="28"/>
                    </w:rPr>
                  </w:rPrChange>
                </w:rPr>
                <w:t>㎡</w:t>
              </w:r>
              <w:r w:rsidRPr="00970AFF">
                <w:rPr>
                  <w:rFonts w:ascii="仿宋_GB2312" w:eastAsia="仿宋_GB2312" w:hAnsi="仿宋_GB2312" w:cs="仿宋_GB2312" w:hint="eastAsia"/>
                  <w:b/>
                  <w:bCs/>
                  <w:sz w:val="28"/>
                  <w:szCs w:val="28"/>
                  <w:rPrChange w:id="1777" w:author="刘洁" w:date="2020-06-05T10:45:00Z">
                    <w:rPr>
                      <w:rFonts w:ascii="仿宋_GB2312" w:eastAsia="仿宋_GB2312" w:hAnsi="仿宋_GB2312" w:cs="仿宋_GB2312" w:hint="eastAsia"/>
                      <w:bCs/>
                      <w:sz w:val="28"/>
                      <w:szCs w:val="28"/>
                    </w:rPr>
                  </w:rPrChange>
                </w:rPr>
                <w:t>＜占地面积≤</w:t>
              </w:r>
              <w:r w:rsidRPr="00970AFF">
                <w:rPr>
                  <w:rFonts w:ascii="仿宋_GB2312" w:eastAsia="仿宋_GB2312"/>
                  <w:b/>
                  <w:bCs/>
                  <w:sz w:val="28"/>
                  <w:szCs w:val="28"/>
                  <w:rPrChange w:id="1778" w:author="刘洁" w:date="2020-06-05T10:45:00Z">
                    <w:rPr>
                      <w:rFonts w:ascii="仿宋_GB2312" w:eastAsia="仿宋_GB2312"/>
                      <w:bCs/>
                      <w:sz w:val="28"/>
                      <w:szCs w:val="28"/>
                    </w:rPr>
                  </w:rPrChange>
                </w:rPr>
                <w:t>100</w:t>
              </w:r>
              <w:r w:rsidRPr="00970AFF">
                <w:rPr>
                  <w:rFonts w:ascii="宋体" w:hAnsi="宋体" w:cs="宋体" w:hint="eastAsia"/>
                  <w:b/>
                  <w:bCs/>
                  <w:sz w:val="28"/>
                  <w:szCs w:val="28"/>
                  <w:rPrChange w:id="1779" w:author="刘洁" w:date="2020-06-05T10:45:00Z">
                    <w:rPr>
                      <w:rFonts w:ascii="宋体" w:hAnsi="宋体" w:cs="宋体" w:hint="eastAsia"/>
                      <w:bCs/>
                      <w:sz w:val="28"/>
                      <w:szCs w:val="28"/>
                    </w:rPr>
                  </w:rPrChange>
                </w:rPr>
                <w:t>㎡</w:t>
              </w:r>
            </w:ins>
          </w:p>
        </w:tc>
        <w:tc>
          <w:tcPr>
            <w:tcW w:w="3478" w:type="dxa"/>
            <w:shd w:val="clear" w:color="auto" w:fill="auto"/>
            <w:vAlign w:val="center"/>
          </w:tcPr>
          <w:p w:rsidR="00381FE5" w:rsidRPr="00970AFF" w:rsidRDefault="00381FE5" w:rsidP="003952B6">
            <w:pPr>
              <w:jc w:val="center"/>
              <w:rPr>
                <w:ins w:id="1780" w:author="刘洁" w:date="2020-06-05T10:33:00Z"/>
                <w:rFonts w:ascii="仿宋_GB2312" w:eastAsia="仿宋_GB2312" w:hAnsi="宋体" w:cs="宋体"/>
                <w:b/>
                <w:bCs/>
                <w:sz w:val="28"/>
                <w:szCs w:val="28"/>
              </w:rPr>
            </w:pPr>
            <w:ins w:id="1781" w:author="刘洁" w:date="2020-06-05T10:33:00Z">
              <w:r w:rsidRPr="00970AFF">
                <w:rPr>
                  <w:rFonts w:ascii="仿宋_GB2312" w:eastAsia="仿宋_GB2312"/>
                  <w:b/>
                  <w:bCs/>
                  <w:sz w:val="28"/>
                  <w:szCs w:val="28"/>
                  <w:rPrChange w:id="1782" w:author="刘洁" w:date="2020-06-05T10:45:00Z">
                    <w:rPr>
                      <w:rFonts w:ascii="仿宋_GB2312" w:eastAsia="仿宋_GB2312"/>
                      <w:bCs/>
                      <w:sz w:val="28"/>
                      <w:szCs w:val="28"/>
                    </w:rPr>
                  </w:rPrChange>
                </w:rPr>
                <w:t>100</w:t>
              </w:r>
              <w:r w:rsidRPr="00970AFF">
                <w:rPr>
                  <w:rFonts w:ascii="宋体" w:hAnsi="宋体" w:cs="宋体" w:hint="eastAsia"/>
                  <w:b/>
                  <w:bCs/>
                  <w:sz w:val="28"/>
                  <w:szCs w:val="28"/>
                  <w:rPrChange w:id="1783" w:author="刘洁" w:date="2020-06-05T10:45:00Z">
                    <w:rPr>
                      <w:rFonts w:ascii="宋体" w:hAnsi="宋体" w:cs="宋体" w:hint="eastAsia"/>
                      <w:bCs/>
                      <w:sz w:val="28"/>
                      <w:szCs w:val="28"/>
                    </w:rPr>
                  </w:rPrChange>
                </w:rPr>
                <w:t>㎡</w:t>
              </w:r>
              <w:r w:rsidRPr="00970AFF">
                <w:rPr>
                  <w:rFonts w:ascii="仿宋_GB2312" w:eastAsia="仿宋_GB2312" w:hAnsi="仿宋_GB2312" w:cs="仿宋_GB2312" w:hint="eastAsia"/>
                  <w:b/>
                  <w:bCs/>
                  <w:sz w:val="28"/>
                  <w:szCs w:val="28"/>
                  <w:rPrChange w:id="1784" w:author="刘洁" w:date="2020-06-05T10:45:00Z">
                    <w:rPr>
                      <w:rFonts w:ascii="仿宋_GB2312" w:eastAsia="仿宋_GB2312" w:hAnsi="仿宋_GB2312" w:cs="仿宋_GB2312" w:hint="eastAsia"/>
                      <w:bCs/>
                      <w:sz w:val="28"/>
                      <w:szCs w:val="28"/>
                    </w:rPr>
                  </w:rPrChange>
                </w:rPr>
                <w:t>＜占地面积</w:t>
              </w:r>
            </w:ins>
          </w:p>
        </w:tc>
      </w:tr>
      <w:tr w:rsidR="00381FE5" w:rsidRPr="00475627" w:rsidTr="003952B6">
        <w:trPr>
          <w:trHeight w:val="1021"/>
          <w:ins w:id="1785" w:author="刘洁" w:date="2020-06-05T10:33:00Z"/>
        </w:trPr>
        <w:tc>
          <w:tcPr>
            <w:tcW w:w="3218" w:type="dxa"/>
            <w:shd w:val="clear" w:color="auto" w:fill="auto"/>
            <w:vAlign w:val="center"/>
          </w:tcPr>
          <w:p w:rsidR="00381FE5" w:rsidRPr="00475627" w:rsidRDefault="00381FE5" w:rsidP="003952B6">
            <w:pPr>
              <w:jc w:val="center"/>
              <w:rPr>
                <w:ins w:id="1786" w:author="刘洁" w:date="2020-06-05T10:33:00Z"/>
                <w:rFonts w:ascii="仿宋_GB2312" w:eastAsia="仿宋_GB2312" w:hAnsi="宋体" w:cs="宋体"/>
                <w:bCs/>
                <w:sz w:val="28"/>
                <w:szCs w:val="28"/>
              </w:rPr>
            </w:pPr>
            <w:ins w:id="1787" w:author="刘洁" w:date="2020-06-05T10:33:00Z">
              <w:r w:rsidRPr="00475627">
                <w:rPr>
                  <w:rFonts w:ascii="仿宋_GB2312" w:eastAsia="仿宋_GB2312" w:hint="eastAsia"/>
                  <w:b/>
                  <w:bCs/>
                  <w:sz w:val="28"/>
                </w:rPr>
                <w:t>罚款额（万元）</w:t>
              </w:r>
            </w:ins>
          </w:p>
        </w:tc>
        <w:tc>
          <w:tcPr>
            <w:tcW w:w="3928" w:type="dxa"/>
            <w:shd w:val="clear" w:color="auto" w:fill="auto"/>
            <w:vAlign w:val="center"/>
          </w:tcPr>
          <w:p w:rsidR="00381FE5" w:rsidRPr="00475627" w:rsidRDefault="00381FE5" w:rsidP="003952B6">
            <w:pPr>
              <w:jc w:val="center"/>
              <w:rPr>
                <w:ins w:id="1788" w:author="刘洁" w:date="2020-06-05T10:33:00Z"/>
                <w:rFonts w:ascii="仿宋_GB2312" w:eastAsia="仿宋_GB2312" w:hAnsi="宋体" w:cs="宋体"/>
                <w:sz w:val="28"/>
                <w:szCs w:val="28"/>
              </w:rPr>
            </w:pPr>
            <w:ins w:id="1789" w:author="刘洁" w:date="2020-06-05T10:33:00Z">
              <w:r w:rsidRPr="00475627">
                <w:rPr>
                  <w:rFonts w:ascii="仿宋_GB2312" w:eastAsia="仿宋_GB2312" w:hint="eastAsia"/>
                  <w:sz w:val="28"/>
                  <w:szCs w:val="28"/>
                </w:rPr>
                <w:t>罚款额≤1</w:t>
              </w:r>
            </w:ins>
          </w:p>
        </w:tc>
        <w:tc>
          <w:tcPr>
            <w:tcW w:w="3594" w:type="dxa"/>
            <w:shd w:val="clear" w:color="auto" w:fill="auto"/>
            <w:vAlign w:val="center"/>
          </w:tcPr>
          <w:p w:rsidR="00381FE5" w:rsidRPr="00475627" w:rsidRDefault="00381FE5" w:rsidP="003952B6">
            <w:pPr>
              <w:jc w:val="center"/>
              <w:rPr>
                <w:ins w:id="1790" w:author="刘洁" w:date="2020-06-05T10:33:00Z"/>
                <w:rFonts w:ascii="仿宋_GB2312" w:eastAsia="仿宋_GB2312" w:hAnsi="宋体" w:cs="宋体"/>
                <w:sz w:val="28"/>
                <w:szCs w:val="28"/>
              </w:rPr>
            </w:pPr>
            <w:ins w:id="1791" w:author="刘洁" w:date="2020-06-05T10:33:00Z">
              <w:r w:rsidRPr="00475627">
                <w:rPr>
                  <w:rFonts w:ascii="仿宋_GB2312" w:eastAsia="仿宋_GB2312" w:hint="eastAsia"/>
                  <w:sz w:val="28"/>
                  <w:szCs w:val="28"/>
                </w:rPr>
                <w:t>1＜罚款额≤3</w:t>
              </w:r>
            </w:ins>
          </w:p>
        </w:tc>
        <w:tc>
          <w:tcPr>
            <w:tcW w:w="3478" w:type="dxa"/>
            <w:shd w:val="clear" w:color="auto" w:fill="auto"/>
            <w:vAlign w:val="center"/>
          </w:tcPr>
          <w:p w:rsidR="00381FE5" w:rsidRPr="00475627" w:rsidRDefault="00381FE5" w:rsidP="003952B6">
            <w:pPr>
              <w:jc w:val="center"/>
              <w:rPr>
                <w:ins w:id="1792" w:author="刘洁" w:date="2020-06-05T10:33:00Z"/>
                <w:rFonts w:ascii="仿宋_GB2312" w:eastAsia="仿宋_GB2312"/>
                <w:sz w:val="28"/>
                <w:szCs w:val="28"/>
              </w:rPr>
            </w:pPr>
            <w:ins w:id="1793" w:author="刘洁" w:date="2020-06-05T10:33:00Z">
              <w:r w:rsidRPr="00475627">
                <w:rPr>
                  <w:rFonts w:ascii="仿宋_GB2312" w:eastAsia="仿宋_GB2312" w:hint="eastAsia"/>
                  <w:sz w:val="28"/>
                  <w:szCs w:val="28"/>
                </w:rPr>
                <w:t>3＜罚款额≤5</w:t>
              </w:r>
            </w:ins>
          </w:p>
        </w:tc>
      </w:tr>
    </w:tbl>
    <w:p w:rsidR="00381FE5" w:rsidRPr="00475627" w:rsidRDefault="00381FE5" w:rsidP="00381FE5">
      <w:pPr>
        <w:jc w:val="center"/>
        <w:rPr>
          <w:ins w:id="1794" w:author="刘洁" w:date="2020-06-05T10:33:00Z"/>
          <w:rFonts w:ascii="仿宋_GB2312" w:eastAsia="仿宋_GB2312"/>
          <w:sz w:val="32"/>
        </w:rPr>
      </w:pPr>
    </w:p>
    <w:p w:rsidR="00381FE5" w:rsidRPr="00475627" w:rsidRDefault="00381FE5" w:rsidP="00381FE5">
      <w:pPr>
        <w:jc w:val="center"/>
        <w:rPr>
          <w:ins w:id="1795" w:author="刘洁" w:date="2020-06-05T10:33:00Z"/>
          <w:rFonts w:ascii="方正小标宋简体" w:eastAsia="方正小标宋简体"/>
          <w:sz w:val="32"/>
        </w:rPr>
      </w:pPr>
      <w:ins w:id="1796" w:author="刘洁" w:date="2020-06-05T10:33:00Z">
        <w:r w:rsidRPr="00475627">
          <w:rPr>
            <w:rFonts w:ascii="方正小标宋简体" w:eastAsia="方正小标宋简体" w:hint="eastAsia"/>
            <w:sz w:val="32"/>
          </w:rPr>
          <w:lastRenderedPageBreak/>
          <w:t>第四部分  水土保持常用违法行为行政处罚裁量基准表</w:t>
        </w:r>
      </w:ins>
    </w:p>
    <w:p w:rsidR="00381FE5" w:rsidRPr="00475627" w:rsidRDefault="00381FE5" w:rsidP="00381FE5">
      <w:pPr>
        <w:jc w:val="center"/>
        <w:rPr>
          <w:ins w:id="1797" w:author="刘洁" w:date="2020-06-05T10:33:00Z"/>
          <w:rFonts w:ascii="仿宋_GB2312" w:eastAsia="仿宋_GB2312"/>
          <w:sz w:val="32"/>
        </w:rPr>
      </w:pPr>
      <w:ins w:id="1798" w:author="刘洁" w:date="2020-06-05T10:33:00Z">
        <w:r w:rsidRPr="00475627">
          <w:rPr>
            <w:rFonts w:ascii="仿宋_GB2312" w:eastAsia="仿宋_GB2312" w:hint="eastAsia"/>
            <w:sz w:val="32"/>
          </w:rPr>
          <w:t>1、依法应当编制水土保持方案的生产建设项目，未编制或者方案未经批准开工建设</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544"/>
        <w:gridCol w:w="3260"/>
        <w:gridCol w:w="3195"/>
      </w:tblGrid>
      <w:tr w:rsidR="00381FE5" w:rsidRPr="00475627" w:rsidTr="003952B6">
        <w:trPr>
          <w:ins w:id="1799" w:author="刘洁" w:date="2020-06-05T10:33:00Z"/>
        </w:trPr>
        <w:tc>
          <w:tcPr>
            <w:tcW w:w="4219" w:type="dxa"/>
            <w:shd w:val="clear" w:color="auto" w:fill="auto"/>
            <w:vAlign w:val="center"/>
          </w:tcPr>
          <w:p w:rsidR="00381FE5" w:rsidRPr="00475627" w:rsidRDefault="00381FE5" w:rsidP="003952B6">
            <w:pPr>
              <w:jc w:val="center"/>
              <w:rPr>
                <w:ins w:id="1800" w:author="刘洁" w:date="2020-06-05T10:33:00Z"/>
                <w:rFonts w:ascii="仿宋_GB2312" w:eastAsia="仿宋_GB2312" w:hAnsi="宋体" w:cs="宋体"/>
                <w:b/>
                <w:bCs/>
                <w:sz w:val="28"/>
              </w:rPr>
            </w:pPr>
            <w:ins w:id="1801" w:author="刘洁" w:date="2020-06-05T10:33:00Z">
              <w:r w:rsidRPr="00475627">
                <w:rPr>
                  <w:rFonts w:ascii="仿宋_GB2312" w:eastAsia="仿宋_GB2312" w:hint="eastAsia"/>
                  <w:b/>
                  <w:bCs/>
                  <w:sz w:val="28"/>
                </w:rPr>
                <w:t>违法行为</w:t>
              </w:r>
            </w:ins>
          </w:p>
        </w:tc>
        <w:tc>
          <w:tcPr>
            <w:tcW w:w="3544" w:type="dxa"/>
            <w:shd w:val="clear" w:color="auto" w:fill="auto"/>
            <w:vAlign w:val="center"/>
          </w:tcPr>
          <w:p w:rsidR="00381FE5" w:rsidRPr="00475627" w:rsidRDefault="00381FE5" w:rsidP="003952B6">
            <w:pPr>
              <w:jc w:val="center"/>
              <w:rPr>
                <w:ins w:id="1802" w:author="刘洁" w:date="2020-06-05T10:33:00Z"/>
                <w:rFonts w:ascii="仿宋_GB2312" w:eastAsia="仿宋_GB2312" w:hAnsi="宋体" w:cs="宋体"/>
                <w:b/>
                <w:bCs/>
                <w:sz w:val="28"/>
              </w:rPr>
            </w:pPr>
            <w:ins w:id="1803" w:author="刘洁" w:date="2020-06-05T10:33:00Z">
              <w:r w:rsidRPr="00475627">
                <w:rPr>
                  <w:rFonts w:ascii="仿宋_GB2312" w:eastAsia="仿宋_GB2312" w:hint="eastAsia"/>
                  <w:b/>
                  <w:bCs/>
                  <w:sz w:val="28"/>
                </w:rPr>
                <w:t>违反条款</w:t>
              </w:r>
            </w:ins>
          </w:p>
        </w:tc>
        <w:tc>
          <w:tcPr>
            <w:tcW w:w="6455" w:type="dxa"/>
            <w:gridSpan w:val="2"/>
            <w:shd w:val="clear" w:color="auto" w:fill="auto"/>
            <w:vAlign w:val="center"/>
          </w:tcPr>
          <w:p w:rsidR="00381FE5" w:rsidRPr="00475627" w:rsidRDefault="00381FE5" w:rsidP="003952B6">
            <w:pPr>
              <w:jc w:val="center"/>
              <w:rPr>
                <w:ins w:id="1804" w:author="刘洁" w:date="2020-06-05T10:33:00Z"/>
                <w:rFonts w:ascii="仿宋_GB2312" w:eastAsia="仿宋_GB2312"/>
                <w:sz w:val="32"/>
              </w:rPr>
            </w:pPr>
            <w:ins w:id="1805" w:author="刘洁" w:date="2020-06-05T10:33:00Z">
              <w:r w:rsidRPr="00475627">
                <w:rPr>
                  <w:rFonts w:ascii="仿宋_GB2312" w:eastAsia="仿宋_GB2312" w:hint="eastAsia"/>
                  <w:b/>
                  <w:bCs/>
                  <w:sz w:val="28"/>
                </w:rPr>
                <w:t>处罚条款</w:t>
              </w:r>
            </w:ins>
          </w:p>
        </w:tc>
      </w:tr>
      <w:tr w:rsidR="00381FE5" w:rsidRPr="00475627" w:rsidTr="003952B6">
        <w:trPr>
          <w:trHeight w:val="2930"/>
          <w:ins w:id="1806" w:author="刘洁" w:date="2020-06-05T10:33:00Z"/>
        </w:trPr>
        <w:tc>
          <w:tcPr>
            <w:tcW w:w="4219" w:type="dxa"/>
            <w:shd w:val="clear" w:color="auto" w:fill="auto"/>
            <w:vAlign w:val="center"/>
          </w:tcPr>
          <w:p w:rsidR="00381FE5" w:rsidRPr="00475627" w:rsidRDefault="00381FE5" w:rsidP="003952B6">
            <w:pPr>
              <w:rPr>
                <w:ins w:id="1807" w:author="刘洁" w:date="2020-06-05T10:33:00Z"/>
                <w:rFonts w:ascii="仿宋_GB2312" w:eastAsia="仿宋_GB2312" w:hAnsi="宋体" w:cs="宋体"/>
                <w:sz w:val="24"/>
              </w:rPr>
            </w:pPr>
            <w:ins w:id="1808" w:author="刘洁" w:date="2020-06-05T10:33:00Z">
              <w:r w:rsidRPr="00475627">
                <w:rPr>
                  <w:rFonts w:ascii="仿宋_GB2312" w:eastAsia="仿宋_GB2312" w:hint="eastAsia"/>
                  <w:sz w:val="24"/>
                </w:rPr>
                <w:t>依法应当编制水土保持方案的生产建设项目，未编制水土保持方案或者编制的水土保持方案未经批准而开工建设</w:t>
              </w:r>
            </w:ins>
          </w:p>
        </w:tc>
        <w:tc>
          <w:tcPr>
            <w:tcW w:w="3544" w:type="dxa"/>
            <w:shd w:val="clear" w:color="auto" w:fill="auto"/>
            <w:vAlign w:val="center"/>
          </w:tcPr>
          <w:p w:rsidR="00381FE5" w:rsidRPr="00475627" w:rsidRDefault="00381FE5" w:rsidP="003952B6">
            <w:pPr>
              <w:rPr>
                <w:ins w:id="1809" w:author="刘洁" w:date="2020-06-05T10:33:00Z"/>
                <w:rFonts w:ascii="仿宋_GB2312" w:eastAsia="仿宋_GB2312" w:hAnsi="宋体" w:cs="宋体"/>
                <w:sz w:val="24"/>
                <w:szCs w:val="20"/>
              </w:rPr>
            </w:pPr>
            <w:ins w:id="1810" w:author="刘洁" w:date="2020-06-05T10:33:00Z">
              <w:r w:rsidRPr="00475627">
                <w:rPr>
                  <w:rFonts w:ascii="仿宋_GB2312" w:eastAsia="仿宋_GB2312" w:hint="eastAsia"/>
                  <w:sz w:val="24"/>
                  <w:szCs w:val="20"/>
                </w:rPr>
                <w:t>《中华人民共和国水土保持法》</w:t>
              </w:r>
              <w:r w:rsidRPr="00475627">
                <w:rPr>
                  <w:rFonts w:ascii="仿宋_GB2312" w:eastAsia="仿宋_GB2312" w:hint="eastAsia"/>
                  <w:sz w:val="24"/>
                  <w:szCs w:val="20"/>
                </w:rPr>
                <w:br/>
                <w:t xml:space="preserve">    第二十六条　依法应当编制水土保持方案的生产建设项目，生产建设单位未编制水土保持方案或者水土保持方案未经水行政主管部门批准的，生产建设项目不得开工建设。</w:t>
              </w:r>
            </w:ins>
          </w:p>
        </w:tc>
        <w:tc>
          <w:tcPr>
            <w:tcW w:w="6455" w:type="dxa"/>
            <w:gridSpan w:val="2"/>
            <w:shd w:val="clear" w:color="auto" w:fill="auto"/>
            <w:vAlign w:val="center"/>
          </w:tcPr>
          <w:p w:rsidR="00381FE5" w:rsidRPr="00475627" w:rsidRDefault="00381FE5" w:rsidP="003952B6">
            <w:pPr>
              <w:jc w:val="left"/>
              <w:rPr>
                <w:ins w:id="1811" w:author="刘洁" w:date="2020-06-05T10:33:00Z"/>
                <w:rFonts w:ascii="仿宋_GB2312" w:eastAsia="仿宋_GB2312"/>
                <w:sz w:val="32"/>
              </w:rPr>
            </w:pPr>
            <w:ins w:id="1812" w:author="刘洁" w:date="2020-06-05T10:33:00Z">
              <w:r w:rsidRPr="00475627">
                <w:rPr>
                  <w:rFonts w:ascii="仿宋_GB2312" w:eastAsia="仿宋_GB2312" w:hint="eastAsia"/>
                  <w:sz w:val="24"/>
                  <w:szCs w:val="20"/>
                </w:rPr>
                <w:t xml:space="preserve">《中华人民共和国水土保持法》　</w:t>
              </w:r>
              <w:r w:rsidRPr="00475627">
                <w:rPr>
                  <w:rFonts w:ascii="仿宋_GB2312" w:eastAsia="仿宋_GB2312" w:hint="eastAsia"/>
                  <w:sz w:val="24"/>
                  <w:szCs w:val="20"/>
                </w:rPr>
                <w:br/>
                <w:t xml:space="preserve">    第五十三条第一款第一项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w:t>
              </w:r>
            </w:ins>
          </w:p>
        </w:tc>
      </w:tr>
      <w:tr w:rsidR="00381FE5" w:rsidRPr="00475627" w:rsidTr="003952B6">
        <w:trPr>
          <w:trHeight w:val="1119"/>
          <w:ins w:id="1813" w:author="刘洁" w:date="2020-06-05T10:33:00Z"/>
        </w:trPr>
        <w:tc>
          <w:tcPr>
            <w:tcW w:w="4219" w:type="dxa"/>
            <w:shd w:val="clear" w:color="auto" w:fill="auto"/>
            <w:vAlign w:val="center"/>
          </w:tcPr>
          <w:p w:rsidR="00381FE5" w:rsidRPr="00475627" w:rsidRDefault="00381FE5" w:rsidP="003952B6">
            <w:pPr>
              <w:jc w:val="center"/>
              <w:rPr>
                <w:ins w:id="1814" w:author="刘洁" w:date="2020-06-05T10:33:00Z"/>
                <w:rFonts w:ascii="仿宋_GB2312" w:eastAsia="仿宋_GB2312" w:hAnsi="宋体" w:cs="宋体"/>
                <w:b/>
                <w:sz w:val="24"/>
                <w:szCs w:val="28"/>
              </w:rPr>
            </w:pPr>
            <w:ins w:id="1815" w:author="刘洁" w:date="2020-06-05T10:33:00Z">
              <w:r>
                <w:rPr>
                  <w:noProof/>
                </w:rPr>
                <mc:AlternateContent>
                  <mc:Choice Requires="wps">
                    <w:drawing>
                      <wp:anchor distT="0" distB="0" distL="114300" distR="114300" simplePos="0" relativeHeight="251680768" behindDoc="0" locked="0" layoutInCell="1" allowOverlap="1" wp14:anchorId="3BAD07F3" wp14:editId="7816D123">
                        <wp:simplePos x="0" y="0"/>
                        <wp:positionH relativeFrom="column">
                          <wp:posOffset>-70485</wp:posOffset>
                        </wp:positionH>
                        <wp:positionV relativeFrom="paragraph">
                          <wp:posOffset>0</wp:posOffset>
                        </wp:positionV>
                        <wp:extent cx="1143000" cy="762000"/>
                        <wp:effectExtent l="0" t="0" r="19050" b="19050"/>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0" cy="762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8"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 to="84.4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" strokecolor="windowText">
                        <o:lock v:ext="edit" shapetype="f"/>
                      </v:line>
                    </w:pict>
                  </mc:Fallback>
                </mc:AlternateContent>
              </w:r>
              <w:r>
                <w:rPr>
                  <w:noProof/>
                </w:rPr>
                <mc:AlternateContent>
                  <mc:Choice Requires="wps">
                    <w:drawing>
                      <wp:anchor distT="0" distB="0" distL="114300" distR="114300" simplePos="0" relativeHeight="251679744" behindDoc="0" locked="0" layoutInCell="1" allowOverlap="1" wp14:anchorId="1E622015" wp14:editId="35757C8D">
                        <wp:simplePos x="0" y="0"/>
                        <wp:positionH relativeFrom="column">
                          <wp:posOffset>-70485</wp:posOffset>
                        </wp:positionH>
                        <wp:positionV relativeFrom="paragraph">
                          <wp:posOffset>0</wp:posOffset>
                        </wp:positionV>
                        <wp:extent cx="2686050" cy="323850"/>
                        <wp:effectExtent l="0" t="0" r="19050" b="19050"/>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86050" cy="3238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7"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 to="205.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" strokecolor="windowText">
                        <o:lock v:ext="edit" shapetype="f"/>
                      </v:line>
                    </w:pict>
                  </mc:Fallback>
                </mc:AlternateContent>
              </w:r>
              <w:r w:rsidRPr="00475627">
                <w:rPr>
                  <w:rFonts w:ascii="仿宋_GB2312" w:eastAsia="仿宋_GB2312" w:hAnsi="宋体" w:cs="宋体" w:hint="eastAsia"/>
                  <w:b/>
                  <w:sz w:val="24"/>
                  <w:szCs w:val="28"/>
                </w:rPr>
                <w:t xml:space="preserve">                   情 节</w:t>
              </w:r>
            </w:ins>
          </w:p>
          <w:p w:rsidR="00381FE5" w:rsidRPr="00475627" w:rsidRDefault="00381FE5" w:rsidP="003952B6">
            <w:pPr>
              <w:ind w:firstLineChars="343" w:firstLine="826"/>
              <w:rPr>
                <w:ins w:id="1816" w:author="刘洁" w:date="2020-06-05T10:33:00Z"/>
                <w:rFonts w:ascii="仿宋_GB2312" w:eastAsia="仿宋_GB2312" w:hAnsi="宋体" w:cs="宋体"/>
                <w:b/>
                <w:sz w:val="24"/>
                <w:szCs w:val="28"/>
              </w:rPr>
            </w:pPr>
            <w:ins w:id="1817" w:author="刘洁" w:date="2020-06-05T10:33:00Z">
              <w:r w:rsidRPr="00475627">
                <w:rPr>
                  <w:rFonts w:ascii="仿宋_GB2312" w:eastAsia="仿宋_GB2312" w:hAnsi="宋体" w:cs="宋体" w:hint="eastAsia"/>
                  <w:b/>
                  <w:sz w:val="24"/>
                  <w:szCs w:val="28"/>
                </w:rPr>
                <w:t>罚款额（万元）</w:t>
              </w:r>
            </w:ins>
          </w:p>
          <w:p w:rsidR="00381FE5" w:rsidRPr="00475627" w:rsidRDefault="00381FE5" w:rsidP="003952B6">
            <w:pPr>
              <w:rPr>
                <w:ins w:id="1818" w:author="刘洁" w:date="2020-06-05T10:33:00Z"/>
                <w:rFonts w:ascii="仿宋_GB2312" w:eastAsia="仿宋_GB2312" w:hAnsi="宋体" w:cs="宋体"/>
                <w:sz w:val="28"/>
                <w:szCs w:val="28"/>
              </w:rPr>
            </w:pPr>
            <w:ins w:id="1819" w:author="刘洁" w:date="2020-06-05T10:33:00Z">
              <w:r w:rsidRPr="00475627">
                <w:rPr>
                  <w:rFonts w:ascii="仿宋_GB2312" w:eastAsia="仿宋_GB2312" w:hAnsi="宋体" w:cs="宋体" w:hint="eastAsia"/>
                  <w:b/>
                  <w:sz w:val="24"/>
                  <w:szCs w:val="28"/>
                </w:rPr>
                <w:t>类 型</w:t>
              </w:r>
            </w:ins>
          </w:p>
        </w:tc>
        <w:tc>
          <w:tcPr>
            <w:tcW w:w="3544" w:type="dxa"/>
            <w:shd w:val="clear" w:color="auto" w:fill="auto"/>
            <w:vAlign w:val="center"/>
          </w:tcPr>
          <w:p w:rsidR="00381FE5" w:rsidRPr="00475627" w:rsidRDefault="00381FE5" w:rsidP="003952B6">
            <w:pPr>
              <w:jc w:val="center"/>
              <w:rPr>
                <w:ins w:id="1820" w:author="刘洁" w:date="2020-06-05T10:33:00Z"/>
                <w:rFonts w:ascii="仿宋_GB2312" w:eastAsia="仿宋_GB2312"/>
                <w:b/>
                <w:bCs/>
                <w:sz w:val="28"/>
                <w:szCs w:val="28"/>
              </w:rPr>
            </w:pPr>
            <w:ins w:id="1821" w:author="刘洁" w:date="2020-06-05T10:33:00Z">
              <w:r w:rsidRPr="00475627">
                <w:rPr>
                  <w:rFonts w:ascii="仿宋_GB2312" w:eastAsia="仿宋_GB2312" w:hint="eastAsia"/>
                  <w:b/>
                  <w:bCs/>
                  <w:sz w:val="28"/>
                  <w:szCs w:val="28"/>
                </w:rPr>
                <w:t>限期内补办手续，</w:t>
              </w:r>
            </w:ins>
          </w:p>
          <w:p w:rsidR="00381FE5" w:rsidRPr="00475627" w:rsidRDefault="00381FE5" w:rsidP="003952B6">
            <w:pPr>
              <w:jc w:val="center"/>
              <w:rPr>
                <w:ins w:id="1822" w:author="刘洁" w:date="2020-06-05T10:33:00Z"/>
                <w:rFonts w:ascii="仿宋_GB2312" w:eastAsia="仿宋_GB2312" w:hAnsi="宋体" w:cs="宋体"/>
                <w:b/>
                <w:bCs/>
                <w:sz w:val="28"/>
                <w:szCs w:val="28"/>
              </w:rPr>
            </w:pPr>
            <w:ins w:id="1823" w:author="刘洁" w:date="2020-06-05T10:33:00Z">
              <w:r w:rsidRPr="00475627">
                <w:rPr>
                  <w:rFonts w:ascii="仿宋_GB2312" w:eastAsia="仿宋_GB2312" w:hint="eastAsia"/>
                  <w:b/>
                  <w:bCs/>
                  <w:sz w:val="28"/>
                  <w:szCs w:val="28"/>
                </w:rPr>
                <w:t>且取得批复文件的</w:t>
              </w:r>
            </w:ins>
          </w:p>
        </w:tc>
        <w:tc>
          <w:tcPr>
            <w:tcW w:w="3260" w:type="dxa"/>
            <w:shd w:val="clear" w:color="auto" w:fill="auto"/>
            <w:vAlign w:val="center"/>
          </w:tcPr>
          <w:p w:rsidR="00381FE5" w:rsidRPr="00475627" w:rsidRDefault="00381FE5" w:rsidP="003952B6">
            <w:pPr>
              <w:jc w:val="center"/>
              <w:rPr>
                <w:ins w:id="1824" w:author="刘洁" w:date="2020-06-05T10:33:00Z"/>
                <w:rFonts w:ascii="仿宋_GB2312" w:eastAsia="仿宋_GB2312" w:hAnsi="宋体" w:cs="宋体"/>
                <w:b/>
                <w:bCs/>
                <w:sz w:val="28"/>
                <w:szCs w:val="28"/>
              </w:rPr>
            </w:pPr>
            <w:ins w:id="1825" w:author="刘洁" w:date="2020-06-05T10:33:00Z">
              <w:r w:rsidRPr="00475627">
                <w:rPr>
                  <w:rFonts w:ascii="仿宋_GB2312" w:eastAsia="仿宋_GB2312" w:hint="eastAsia"/>
                  <w:b/>
                  <w:bCs/>
                  <w:sz w:val="28"/>
                  <w:szCs w:val="28"/>
                </w:rPr>
                <w:t>逾期尚未取得批复文件，但已报送评审材料的</w:t>
              </w:r>
            </w:ins>
          </w:p>
        </w:tc>
        <w:tc>
          <w:tcPr>
            <w:tcW w:w="3195" w:type="dxa"/>
            <w:shd w:val="clear" w:color="auto" w:fill="auto"/>
            <w:vAlign w:val="center"/>
          </w:tcPr>
          <w:p w:rsidR="00381FE5" w:rsidRPr="00475627" w:rsidRDefault="00381FE5" w:rsidP="003952B6">
            <w:pPr>
              <w:jc w:val="center"/>
              <w:rPr>
                <w:ins w:id="1826" w:author="刘洁" w:date="2020-06-05T10:33:00Z"/>
                <w:rFonts w:ascii="仿宋_GB2312" w:eastAsia="仿宋_GB2312"/>
                <w:b/>
                <w:bCs/>
                <w:sz w:val="28"/>
                <w:szCs w:val="28"/>
              </w:rPr>
            </w:pPr>
            <w:ins w:id="1827" w:author="刘洁" w:date="2020-06-05T10:33:00Z">
              <w:r w:rsidRPr="00475627">
                <w:rPr>
                  <w:rFonts w:ascii="仿宋_GB2312" w:eastAsia="仿宋_GB2312" w:hint="eastAsia"/>
                  <w:b/>
                  <w:bCs/>
                  <w:sz w:val="28"/>
                  <w:szCs w:val="28"/>
                </w:rPr>
                <w:t>逾期未取得批复文件，</w:t>
              </w:r>
            </w:ins>
          </w:p>
          <w:p w:rsidR="00381FE5" w:rsidRPr="00475627" w:rsidRDefault="00381FE5" w:rsidP="003952B6">
            <w:pPr>
              <w:jc w:val="center"/>
              <w:rPr>
                <w:ins w:id="1828" w:author="刘洁" w:date="2020-06-05T10:33:00Z"/>
                <w:rFonts w:ascii="仿宋_GB2312" w:eastAsia="仿宋_GB2312" w:hAnsi="宋体" w:cs="宋体"/>
                <w:b/>
                <w:bCs/>
                <w:sz w:val="28"/>
                <w:szCs w:val="28"/>
              </w:rPr>
            </w:pPr>
            <w:ins w:id="1829" w:author="刘洁" w:date="2020-06-05T10:33:00Z">
              <w:r w:rsidRPr="00475627">
                <w:rPr>
                  <w:rFonts w:ascii="仿宋_GB2312" w:eastAsia="仿宋_GB2312" w:hint="eastAsia"/>
                  <w:b/>
                  <w:bCs/>
                  <w:sz w:val="28"/>
                  <w:szCs w:val="28"/>
                </w:rPr>
                <w:t>也未报送评审材料的</w:t>
              </w:r>
            </w:ins>
          </w:p>
        </w:tc>
      </w:tr>
      <w:tr w:rsidR="00381FE5" w:rsidRPr="00475627" w:rsidTr="003952B6">
        <w:trPr>
          <w:trHeight w:val="737"/>
          <w:ins w:id="1830" w:author="刘洁" w:date="2020-06-05T10:33:00Z"/>
        </w:trPr>
        <w:tc>
          <w:tcPr>
            <w:tcW w:w="4219" w:type="dxa"/>
            <w:shd w:val="clear" w:color="auto" w:fill="auto"/>
            <w:vAlign w:val="center"/>
          </w:tcPr>
          <w:p w:rsidR="00381FE5" w:rsidRPr="001B0F89" w:rsidRDefault="00381FE5" w:rsidP="003952B6">
            <w:pPr>
              <w:jc w:val="center"/>
              <w:rPr>
                <w:ins w:id="1831" w:author="刘洁" w:date="2020-06-05T10:33:00Z"/>
                <w:rFonts w:ascii="仿宋_GB2312" w:eastAsia="仿宋_GB2312" w:hAnsi="宋体" w:cs="宋体"/>
                <w:b/>
                <w:sz w:val="28"/>
                <w:szCs w:val="28"/>
                <w:rPrChange w:id="1832" w:author="刘洁" w:date="2020-06-05T15:31:00Z">
                  <w:rPr>
                    <w:ins w:id="1833" w:author="刘洁" w:date="2020-06-05T10:33:00Z"/>
                    <w:rFonts w:ascii="仿宋_GB2312" w:eastAsia="仿宋_GB2312" w:hAnsi="宋体" w:cs="宋体"/>
                    <w:sz w:val="28"/>
                    <w:szCs w:val="28"/>
                  </w:rPr>
                </w:rPrChange>
              </w:rPr>
            </w:pPr>
            <w:ins w:id="1834" w:author="刘洁" w:date="2020-06-05T10:33:00Z">
              <w:r w:rsidRPr="001B0F89">
                <w:rPr>
                  <w:rFonts w:ascii="仿宋_GB2312" w:eastAsia="仿宋_GB2312" w:hint="eastAsia"/>
                  <w:b/>
                  <w:sz w:val="28"/>
                  <w:szCs w:val="28"/>
                  <w:rPrChange w:id="1835" w:author="刘洁" w:date="2020-06-05T15:31:00Z">
                    <w:rPr>
                      <w:rFonts w:ascii="仿宋_GB2312" w:eastAsia="仿宋_GB2312" w:hint="eastAsia"/>
                      <w:sz w:val="28"/>
                      <w:szCs w:val="28"/>
                    </w:rPr>
                  </w:rPrChange>
                </w:rPr>
                <w:t>征占用地面积≤5公顷</w:t>
              </w:r>
            </w:ins>
          </w:p>
        </w:tc>
        <w:tc>
          <w:tcPr>
            <w:tcW w:w="3544" w:type="dxa"/>
            <w:shd w:val="clear" w:color="auto" w:fill="auto"/>
            <w:vAlign w:val="center"/>
          </w:tcPr>
          <w:p w:rsidR="00381FE5" w:rsidRPr="00475627" w:rsidRDefault="00381FE5" w:rsidP="003952B6">
            <w:pPr>
              <w:jc w:val="center"/>
              <w:rPr>
                <w:ins w:id="1836" w:author="刘洁" w:date="2020-06-05T10:33:00Z"/>
                <w:rFonts w:ascii="仿宋_GB2312" w:eastAsia="仿宋_GB2312" w:hAnsi="宋体" w:cs="宋体"/>
                <w:sz w:val="28"/>
                <w:szCs w:val="28"/>
              </w:rPr>
            </w:pPr>
            <w:ins w:id="1837" w:author="刘洁" w:date="2020-06-05T10:33:00Z">
              <w:r w:rsidRPr="00475627">
                <w:rPr>
                  <w:rFonts w:ascii="仿宋_GB2312" w:eastAsia="仿宋_GB2312" w:hint="eastAsia"/>
                  <w:sz w:val="28"/>
                  <w:szCs w:val="28"/>
                </w:rPr>
                <w:t>不予处罚</w:t>
              </w:r>
            </w:ins>
          </w:p>
        </w:tc>
        <w:tc>
          <w:tcPr>
            <w:tcW w:w="3260" w:type="dxa"/>
            <w:shd w:val="clear" w:color="auto" w:fill="auto"/>
            <w:vAlign w:val="center"/>
          </w:tcPr>
          <w:p w:rsidR="00381FE5" w:rsidRPr="00475627" w:rsidRDefault="00381FE5" w:rsidP="003952B6">
            <w:pPr>
              <w:jc w:val="center"/>
              <w:rPr>
                <w:ins w:id="1838" w:author="刘洁" w:date="2020-06-05T10:33:00Z"/>
                <w:rFonts w:ascii="仿宋_GB2312" w:eastAsia="仿宋_GB2312" w:hAnsi="宋体" w:cs="宋体"/>
                <w:sz w:val="28"/>
                <w:szCs w:val="28"/>
              </w:rPr>
            </w:pPr>
            <w:ins w:id="1839" w:author="刘洁" w:date="2020-06-05T10:33:00Z">
              <w:r w:rsidRPr="00475627">
                <w:rPr>
                  <w:rFonts w:ascii="仿宋_GB2312" w:eastAsia="仿宋_GB2312" w:hint="eastAsia"/>
                  <w:sz w:val="28"/>
                  <w:szCs w:val="28"/>
                </w:rPr>
                <w:t>5≤罚款额≤10</w:t>
              </w:r>
            </w:ins>
          </w:p>
        </w:tc>
        <w:tc>
          <w:tcPr>
            <w:tcW w:w="3195" w:type="dxa"/>
            <w:shd w:val="clear" w:color="auto" w:fill="auto"/>
            <w:vAlign w:val="center"/>
          </w:tcPr>
          <w:p w:rsidR="00381FE5" w:rsidRPr="00475627" w:rsidRDefault="00381FE5" w:rsidP="003952B6">
            <w:pPr>
              <w:jc w:val="center"/>
              <w:rPr>
                <w:ins w:id="1840" w:author="刘洁" w:date="2020-06-05T10:33:00Z"/>
                <w:rFonts w:ascii="仿宋_GB2312" w:eastAsia="仿宋_GB2312" w:hAnsi="宋体" w:cs="宋体"/>
                <w:sz w:val="28"/>
                <w:szCs w:val="28"/>
              </w:rPr>
            </w:pPr>
            <w:ins w:id="1841" w:author="刘洁" w:date="2020-06-05T10:33:00Z">
              <w:r w:rsidRPr="00475627">
                <w:rPr>
                  <w:rFonts w:ascii="仿宋_GB2312" w:eastAsia="仿宋_GB2312" w:hint="eastAsia"/>
                  <w:sz w:val="28"/>
                  <w:szCs w:val="28"/>
                </w:rPr>
                <w:t>30＜罚款额≤40</w:t>
              </w:r>
            </w:ins>
          </w:p>
        </w:tc>
      </w:tr>
      <w:tr w:rsidR="00381FE5" w:rsidRPr="00475627" w:rsidTr="003952B6">
        <w:trPr>
          <w:trHeight w:val="737"/>
          <w:ins w:id="1842" w:author="刘洁" w:date="2020-06-05T10:33:00Z"/>
        </w:trPr>
        <w:tc>
          <w:tcPr>
            <w:tcW w:w="4219" w:type="dxa"/>
            <w:shd w:val="clear" w:color="auto" w:fill="auto"/>
            <w:vAlign w:val="center"/>
          </w:tcPr>
          <w:p w:rsidR="00381FE5" w:rsidRPr="001B0F89" w:rsidRDefault="00381FE5" w:rsidP="003952B6">
            <w:pPr>
              <w:jc w:val="center"/>
              <w:rPr>
                <w:ins w:id="1843" w:author="刘洁" w:date="2020-06-05T10:33:00Z"/>
                <w:rFonts w:ascii="仿宋_GB2312" w:eastAsia="仿宋_GB2312" w:hAnsi="宋体" w:cs="宋体"/>
                <w:b/>
                <w:sz w:val="28"/>
                <w:szCs w:val="28"/>
                <w:rPrChange w:id="1844" w:author="刘洁" w:date="2020-06-05T15:31:00Z">
                  <w:rPr>
                    <w:ins w:id="1845" w:author="刘洁" w:date="2020-06-05T10:33:00Z"/>
                    <w:rFonts w:ascii="仿宋_GB2312" w:eastAsia="仿宋_GB2312" w:hAnsi="宋体" w:cs="宋体"/>
                    <w:sz w:val="28"/>
                    <w:szCs w:val="28"/>
                  </w:rPr>
                </w:rPrChange>
              </w:rPr>
            </w:pPr>
            <w:ins w:id="1846" w:author="刘洁" w:date="2020-06-05T10:33:00Z">
              <w:r w:rsidRPr="001B0F89">
                <w:rPr>
                  <w:rFonts w:ascii="仿宋_GB2312" w:eastAsia="仿宋_GB2312" w:hint="eastAsia"/>
                  <w:b/>
                  <w:sz w:val="28"/>
                  <w:szCs w:val="28"/>
                  <w:rPrChange w:id="1847" w:author="刘洁" w:date="2020-06-05T15:31:00Z">
                    <w:rPr>
                      <w:rFonts w:ascii="仿宋_GB2312" w:eastAsia="仿宋_GB2312" w:hint="eastAsia"/>
                      <w:sz w:val="28"/>
                      <w:szCs w:val="28"/>
                    </w:rPr>
                  </w:rPrChange>
                </w:rPr>
                <w:t>5公顷＜征占用地面积≤15公顷</w:t>
              </w:r>
            </w:ins>
          </w:p>
        </w:tc>
        <w:tc>
          <w:tcPr>
            <w:tcW w:w="3544" w:type="dxa"/>
            <w:shd w:val="clear" w:color="auto" w:fill="auto"/>
            <w:vAlign w:val="center"/>
          </w:tcPr>
          <w:p w:rsidR="00381FE5" w:rsidRPr="00475627" w:rsidRDefault="00381FE5" w:rsidP="003952B6">
            <w:pPr>
              <w:jc w:val="center"/>
              <w:rPr>
                <w:ins w:id="1848" w:author="刘洁" w:date="2020-06-05T10:33:00Z"/>
                <w:rFonts w:ascii="仿宋_GB2312" w:eastAsia="仿宋_GB2312" w:hAnsi="宋体" w:cs="宋体"/>
                <w:sz w:val="28"/>
                <w:szCs w:val="28"/>
              </w:rPr>
            </w:pPr>
            <w:ins w:id="1849" w:author="刘洁" w:date="2020-06-05T10:33:00Z">
              <w:r w:rsidRPr="00475627">
                <w:rPr>
                  <w:rFonts w:ascii="仿宋_GB2312" w:eastAsia="仿宋_GB2312" w:hint="eastAsia"/>
                  <w:sz w:val="28"/>
                  <w:szCs w:val="28"/>
                </w:rPr>
                <w:t>不予处罚</w:t>
              </w:r>
            </w:ins>
          </w:p>
        </w:tc>
        <w:tc>
          <w:tcPr>
            <w:tcW w:w="3260" w:type="dxa"/>
            <w:shd w:val="clear" w:color="auto" w:fill="auto"/>
            <w:vAlign w:val="center"/>
          </w:tcPr>
          <w:p w:rsidR="00381FE5" w:rsidRPr="00475627" w:rsidRDefault="00381FE5" w:rsidP="003952B6">
            <w:pPr>
              <w:jc w:val="center"/>
              <w:rPr>
                <w:ins w:id="1850" w:author="刘洁" w:date="2020-06-05T10:33:00Z"/>
                <w:rFonts w:ascii="仿宋_GB2312" w:eastAsia="仿宋_GB2312" w:hAnsi="宋体" w:cs="宋体"/>
                <w:sz w:val="28"/>
                <w:szCs w:val="28"/>
              </w:rPr>
            </w:pPr>
            <w:ins w:id="1851" w:author="刘洁" w:date="2020-06-05T10:33:00Z">
              <w:r w:rsidRPr="00475627">
                <w:rPr>
                  <w:rFonts w:ascii="仿宋_GB2312" w:eastAsia="仿宋_GB2312" w:hint="eastAsia"/>
                  <w:sz w:val="28"/>
                  <w:szCs w:val="28"/>
                </w:rPr>
                <w:t>10＜罚款额≤20</w:t>
              </w:r>
            </w:ins>
          </w:p>
        </w:tc>
        <w:tc>
          <w:tcPr>
            <w:tcW w:w="3195" w:type="dxa"/>
            <w:shd w:val="clear" w:color="auto" w:fill="auto"/>
            <w:vAlign w:val="center"/>
          </w:tcPr>
          <w:p w:rsidR="00381FE5" w:rsidRPr="00475627" w:rsidRDefault="00381FE5" w:rsidP="003952B6">
            <w:pPr>
              <w:jc w:val="center"/>
              <w:rPr>
                <w:ins w:id="1852" w:author="刘洁" w:date="2020-06-05T10:33:00Z"/>
                <w:rFonts w:ascii="仿宋_GB2312" w:eastAsia="仿宋_GB2312" w:hAnsi="宋体" w:cs="宋体"/>
                <w:sz w:val="28"/>
                <w:szCs w:val="28"/>
              </w:rPr>
            </w:pPr>
            <w:ins w:id="1853" w:author="刘洁" w:date="2020-06-05T10:33:00Z">
              <w:r w:rsidRPr="00475627">
                <w:rPr>
                  <w:rFonts w:ascii="仿宋_GB2312" w:eastAsia="仿宋_GB2312" w:hint="eastAsia"/>
                  <w:sz w:val="28"/>
                  <w:szCs w:val="28"/>
                </w:rPr>
                <w:t>40＜罚款额≤50</w:t>
              </w:r>
            </w:ins>
          </w:p>
        </w:tc>
      </w:tr>
      <w:tr w:rsidR="00381FE5" w:rsidRPr="00475627" w:rsidTr="003952B6">
        <w:trPr>
          <w:trHeight w:val="737"/>
          <w:ins w:id="1854" w:author="刘洁" w:date="2020-06-05T10:33:00Z"/>
        </w:trPr>
        <w:tc>
          <w:tcPr>
            <w:tcW w:w="4219" w:type="dxa"/>
            <w:shd w:val="clear" w:color="auto" w:fill="auto"/>
            <w:vAlign w:val="center"/>
          </w:tcPr>
          <w:p w:rsidR="00381FE5" w:rsidRPr="001B0F89" w:rsidRDefault="00381FE5" w:rsidP="003952B6">
            <w:pPr>
              <w:jc w:val="center"/>
              <w:rPr>
                <w:ins w:id="1855" w:author="刘洁" w:date="2020-06-05T10:33:00Z"/>
                <w:rFonts w:ascii="仿宋_GB2312" w:eastAsia="仿宋_GB2312" w:hAnsi="宋体" w:cs="宋体"/>
                <w:b/>
                <w:sz w:val="28"/>
                <w:szCs w:val="28"/>
                <w:rPrChange w:id="1856" w:author="刘洁" w:date="2020-06-05T15:31:00Z">
                  <w:rPr>
                    <w:ins w:id="1857" w:author="刘洁" w:date="2020-06-05T10:33:00Z"/>
                    <w:rFonts w:ascii="仿宋_GB2312" w:eastAsia="仿宋_GB2312" w:hAnsi="宋体" w:cs="宋体"/>
                    <w:sz w:val="28"/>
                    <w:szCs w:val="28"/>
                  </w:rPr>
                </w:rPrChange>
              </w:rPr>
            </w:pPr>
            <w:ins w:id="1858" w:author="刘洁" w:date="2020-06-05T10:33:00Z">
              <w:r w:rsidRPr="001B0F89">
                <w:rPr>
                  <w:rFonts w:ascii="仿宋_GB2312" w:eastAsia="仿宋_GB2312" w:hint="eastAsia"/>
                  <w:b/>
                  <w:sz w:val="28"/>
                  <w:szCs w:val="28"/>
                  <w:rPrChange w:id="1859" w:author="刘洁" w:date="2020-06-05T15:31:00Z">
                    <w:rPr>
                      <w:rFonts w:ascii="仿宋_GB2312" w:eastAsia="仿宋_GB2312" w:hint="eastAsia"/>
                      <w:sz w:val="28"/>
                      <w:szCs w:val="28"/>
                    </w:rPr>
                  </w:rPrChange>
                </w:rPr>
                <w:t>15公顷＜征占用地面积</w:t>
              </w:r>
            </w:ins>
          </w:p>
        </w:tc>
        <w:tc>
          <w:tcPr>
            <w:tcW w:w="3544" w:type="dxa"/>
            <w:shd w:val="clear" w:color="auto" w:fill="auto"/>
            <w:vAlign w:val="center"/>
          </w:tcPr>
          <w:p w:rsidR="00381FE5" w:rsidRPr="00475627" w:rsidRDefault="00381FE5" w:rsidP="003952B6">
            <w:pPr>
              <w:jc w:val="center"/>
              <w:rPr>
                <w:ins w:id="1860" w:author="刘洁" w:date="2020-06-05T10:33:00Z"/>
                <w:rFonts w:ascii="仿宋_GB2312" w:eastAsia="仿宋_GB2312" w:hAnsi="宋体" w:cs="宋体"/>
                <w:sz w:val="28"/>
                <w:szCs w:val="28"/>
              </w:rPr>
            </w:pPr>
            <w:ins w:id="1861" w:author="刘洁" w:date="2020-06-05T10:33:00Z">
              <w:r w:rsidRPr="00475627">
                <w:rPr>
                  <w:rFonts w:ascii="仿宋_GB2312" w:eastAsia="仿宋_GB2312" w:hint="eastAsia"/>
                  <w:sz w:val="28"/>
                  <w:szCs w:val="28"/>
                </w:rPr>
                <w:t>不予处罚</w:t>
              </w:r>
            </w:ins>
          </w:p>
        </w:tc>
        <w:tc>
          <w:tcPr>
            <w:tcW w:w="3260" w:type="dxa"/>
            <w:shd w:val="clear" w:color="auto" w:fill="auto"/>
            <w:vAlign w:val="center"/>
          </w:tcPr>
          <w:p w:rsidR="00381FE5" w:rsidRPr="00475627" w:rsidRDefault="00381FE5" w:rsidP="003952B6">
            <w:pPr>
              <w:jc w:val="center"/>
              <w:rPr>
                <w:ins w:id="1862" w:author="刘洁" w:date="2020-06-05T10:33:00Z"/>
                <w:rFonts w:ascii="仿宋_GB2312" w:eastAsia="仿宋_GB2312" w:hAnsi="宋体" w:cs="宋体"/>
                <w:sz w:val="28"/>
                <w:szCs w:val="28"/>
              </w:rPr>
            </w:pPr>
            <w:ins w:id="1863" w:author="刘洁" w:date="2020-06-05T10:33:00Z">
              <w:r w:rsidRPr="00475627">
                <w:rPr>
                  <w:rFonts w:ascii="仿宋_GB2312" w:eastAsia="仿宋_GB2312" w:hint="eastAsia"/>
                  <w:sz w:val="28"/>
                  <w:szCs w:val="28"/>
                </w:rPr>
                <w:t>20＜罚款额≤30</w:t>
              </w:r>
            </w:ins>
          </w:p>
        </w:tc>
        <w:tc>
          <w:tcPr>
            <w:tcW w:w="3195" w:type="dxa"/>
            <w:shd w:val="clear" w:color="auto" w:fill="auto"/>
            <w:vAlign w:val="center"/>
          </w:tcPr>
          <w:p w:rsidR="00381FE5" w:rsidRPr="00475627" w:rsidRDefault="00381FE5" w:rsidP="003952B6">
            <w:pPr>
              <w:jc w:val="center"/>
              <w:rPr>
                <w:ins w:id="1864" w:author="刘洁" w:date="2020-06-05T10:33:00Z"/>
                <w:rFonts w:ascii="仿宋_GB2312" w:eastAsia="仿宋_GB2312" w:hAnsi="宋体" w:cs="宋体"/>
                <w:sz w:val="28"/>
                <w:szCs w:val="28"/>
              </w:rPr>
            </w:pPr>
            <w:ins w:id="1865"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1866" w:author="刘洁" w:date="2020-06-05T10:33:00Z"/>
          <w:rFonts w:ascii="仿宋_GB2312" w:eastAsia="仿宋_GB2312"/>
          <w:sz w:val="32"/>
        </w:rPr>
      </w:pPr>
    </w:p>
    <w:p w:rsidR="00381FE5" w:rsidRPr="00475627" w:rsidRDefault="00381FE5" w:rsidP="00381FE5">
      <w:pPr>
        <w:jc w:val="center"/>
        <w:rPr>
          <w:ins w:id="1867" w:author="刘洁" w:date="2020-06-05T10:33:00Z"/>
          <w:rFonts w:ascii="仿宋_GB2312" w:eastAsia="仿宋_GB2312"/>
          <w:sz w:val="32"/>
        </w:rPr>
      </w:pPr>
      <w:ins w:id="1868" w:author="刘洁" w:date="2020-06-05T10:33:00Z">
        <w:r w:rsidRPr="00475627">
          <w:rPr>
            <w:rFonts w:ascii="仿宋_GB2312" w:eastAsia="仿宋_GB2312" w:hint="eastAsia"/>
            <w:sz w:val="32"/>
          </w:rPr>
          <w:lastRenderedPageBreak/>
          <w:t>2、生产建设项目的地点、规模发生重大变化，未补充、修改水土保持方案或者方案未经批准</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544"/>
        <w:gridCol w:w="3260"/>
        <w:gridCol w:w="3195"/>
      </w:tblGrid>
      <w:tr w:rsidR="00381FE5" w:rsidRPr="00475627" w:rsidTr="003952B6">
        <w:trPr>
          <w:ins w:id="1869" w:author="刘洁" w:date="2020-06-05T10:33:00Z"/>
        </w:trPr>
        <w:tc>
          <w:tcPr>
            <w:tcW w:w="4219" w:type="dxa"/>
            <w:shd w:val="clear" w:color="auto" w:fill="auto"/>
            <w:vAlign w:val="center"/>
          </w:tcPr>
          <w:p w:rsidR="00381FE5" w:rsidRPr="00475627" w:rsidRDefault="00381FE5" w:rsidP="003952B6">
            <w:pPr>
              <w:jc w:val="center"/>
              <w:rPr>
                <w:ins w:id="1870" w:author="刘洁" w:date="2020-06-05T10:33:00Z"/>
                <w:rFonts w:ascii="仿宋_GB2312" w:eastAsia="仿宋_GB2312" w:hAnsi="宋体" w:cs="宋体"/>
                <w:b/>
                <w:bCs/>
                <w:sz w:val="28"/>
              </w:rPr>
            </w:pPr>
            <w:ins w:id="1871" w:author="刘洁" w:date="2020-06-05T10:33:00Z">
              <w:r w:rsidRPr="00475627">
                <w:rPr>
                  <w:rFonts w:ascii="仿宋_GB2312" w:eastAsia="仿宋_GB2312" w:hint="eastAsia"/>
                  <w:b/>
                  <w:bCs/>
                  <w:sz w:val="28"/>
                </w:rPr>
                <w:t>违法行为</w:t>
              </w:r>
            </w:ins>
          </w:p>
        </w:tc>
        <w:tc>
          <w:tcPr>
            <w:tcW w:w="3544" w:type="dxa"/>
            <w:shd w:val="clear" w:color="auto" w:fill="auto"/>
            <w:vAlign w:val="center"/>
          </w:tcPr>
          <w:p w:rsidR="00381FE5" w:rsidRPr="00475627" w:rsidRDefault="00381FE5" w:rsidP="003952B6">
            <w:pPr>
              <w:jc w:val="center"/>
              <w:rPr>
                <w:ins w:id="1872" w:author="刘洁" w:date="2020-06-05T10:33:00Z"/>
                <w:rFonts w:ascii="仿宋_GB2312" w:eastAsia="仿宋_GB2312" w:hAnsi="宋体" w:cs="宋体"/>
                <w:b/>
                <w:bCs/>
                <w:sz w:val="28"/>
              </w:rPr>
            </w:pPr>
            <w:ins w:id="1873" w:author="刘洁" w:date="2020-06-05T10:33:00Z">
              <w:r w:rsidRPr="00475627">
                <w:rPr>
                  <w:rFonts w:ascii="仿宋_GB2312" w:eastAsia="仿宋_GB2312" w:hint="eastAsia"/>
                  <w:b/>
                  <w:bCs/>
                  <w:sz w:val="28"/>
                </w:rPr>
                <w:t>违反条款</w:t>
              </w:r>
            </w:ins>
          </w:p>
        </w:tc>
        <w:tc>
          <w:tcPr>
            <w:tcW w:w="6455" w:type="dxa"/>
            <w:gridSpan w:val="2"/>
            <w:shd w:val="clear" w:color="auto" w:fill="auto"/>
            <w:vAlign w:val="center"/>
          </w:tcPr>
          <w:p w:rsidR="00381FE5" w:rsidRPr="00475627" w:rsidRDefault="00381FE5" w:rsidP="003952B6">
            <w:pPr>
              <w:jc w:val="center"/>
              <w:rPr>
                <w:ins w:id="1874" w:author="刘洁" w:date="2020-06-05T10:33:00Z"/>
                <w:rFonts w:ascii="仿宋_GB2312" w:eastAsia="仿宋_GB2312"/>
                <w:b/>
                <w:bCs/>
                <w:sz w:val="28"/>
              </w:rPr>
            </w:pPr>
            <w:ins w:id="1875" w:author="刘洁" w:date="2020-06-05T10:33:00Z">
              <w:r w:rsidRPr="00475627">
                <w:rPr>
                  <w:rFonts w:ascii="仿宋_GB2312" w:eastAsia="仿宋_GB2312" w:hint="eastAsia"/>
                  <w:b/>
                  <w:bCs/>
                  <w:sz w:val="28"/>
                </w:rPr>
                <w:t>处罚条款</w:t>
              </w:r>
            </w:ins>
          </w:p>
        </w:tc>
      </w:tr>
      <w:tr w:rsidR="00381FE5" w:rsidRPr="00475627" w:rsidTr="003952B6">
        <w:trPr>
          <w:trHeight w:val="3135"/>
          <w:ins w:id="1876" w:author="刘洁" w:date="2020-06-05T10:33:00Z"/>
        </w:trPr>
        <w:tc>
          <w:tcPr>
            <w:tcW w:w="4219" w:type="dxa"/>
            <w:shd w:val="clear" w:color="auto" w:fill="auto"/>
            <w:vAlign w:val="center"/>
          </w:tcPr>
          <w:p w:rsidR="00381FE5" w:rsidRPr="00475627" w:rsidRDefault="00381FE5" w:rsidP="003952B6">
            <w:pPr>
              <w:rPr>
                <w:ins w:id="1877" w:author="刘洁" w:date="2020-06-05T10:33:00Z"/>
                <w:rFonts w:ascii="仿宋_GB2312" w:eastAsia="仿宋_GB2312" w:hAnsi="宋体" w:cs="宋体"/>
                <w:sz w:val="24"/>
              </w:rPr>
            </w:pPr>
            <w:ins w:id="1878" w:author="刘洁" w:date="2020-06-05T10:33:00Z">
              <w:r w:rsidRPr="00475627">
                <w:rPr>
                  <w:rFonts w:ascii="仿宋_GB2312" w:eastAsia="仿宋_GB2312" w:hint="eastAsia"/>
                  <w:sz w:val="24"/>
                </w:rPr>
                <w:t>生产建设项目的地点、规模发生重大变化，未补充、修改水土保持方案或者补充、修改的水土保持方案未经原审批机关批准</w:t>
              </w:r>
            </w:ins>
          </w:p>
        </w:tc>
        <w:tc>
          <w:tcPr>
            <w:tcW w:w="3544" w:type="dxa"/>
            <w:shd w:val="clear" w:color="auto" w:fill="auto"/>
            <w:vAlign w:val="center"/>
          </w:tcPr>
          <w:p w:rsidR="00381FE5" w:rsidRPr="00475627" w:rsidRDefault="00381FE5" w:rsidP="003952B6">
            <w:pPr>
              <w:rPr>
                <w:ins w:id="1879" w:author="刘洁" w:date="2020-06-05T10:33:00Z"/>
                <w:rFonts w:ascii="仿宋_GB2312" w:eastAsia="仿宋_GB2312" w:hAnsi="宋体" w:cs="宋体"/>
                <w:sz w:val="24"/>
                <w:szCs w:val="20"/>
              </w:rPr>
            </w:pPr>
            <w:ins w:id="1880" w:author="刘洁" w:date="2020-06-05T10:33:00Z">
              <w:r w:rsidRPr="00475627">
                <w:rPr>
                  <w:rFonts w:ascii="仿宋_GB2312" w:eastAsia="仿宋_GB2312" w:hint="eastAsia"/>
                  <w:sz w:val="24"/>
                  <w:szCs w:val="20"/>
                </w:rPr>
                <w:t>《中华人民共和国水土保持法》</w:t>
              </w:r>
              <w:r w:rsidRPr="00475627">
                <w:rPr>
                  <w:rFonts w:ascii="仿宋_GB2312" w:eastAsia="仿宋_GB2312" w:hint="eastAsia"/>
                  <w:sz w:val="24"/>
                  <w:szCs w:val="20"/>
                </w:rPr>
                <w:br/>
                <w:t xml:space="preserve">    第二十五条第三款　水土保持方案经批准后，生产建设项目的地点、规模发生重大变化的，应当补充或者修改水土保持方案并报原审批机关批准。水土保持方案实施过程中，水土保持措施需要作出重大变更的，应当经原审批机关批准。</w:t>
              </w:r>
            </w:ins>
          </w:p>
        </w:tc>
        <w:tc>
          <w:tcPr>
            <w:tcW w:w="6455" w:type="dxa"/>
            <w:gridSpan w:val="2"/>
            <w:shd w:val="clear" w:color="auto" w:fill="auto"/>
            <w:vAlign w:val="center"/>
          </w:tcPr>
          <w:p w:rsidR="00381FE5" w:rsidRPr="00475627" w:rsidRDefault="00381FE5" w:rsidP="003952B6">
            <w:pPr>
              <w:rPr>
                <w:ins w:id="1881" w:author="刘洁" w:date="2020-06-05T10:33:00Z"/>
                <w:rFonts w:ascii="仿宋_GB2312" w:eastAsia="仿宋_GB2312"/>
                <w:sz w:val="24"/>
                <w:szCs w:val="20"/>
              </w:rPr>
            </w:pPr>
            <w:ins w:id="1882" w:author="刘洁" w:date="2020-06-05T10:33:00Z">
              <w:r w:rsidRPr="00475627">
                <w:rPr>
                  <w:rFonts w:ascii="仿宋_GB2312" w:eastAsia="仿宋_GB2312" w:hint="eastAsia"/>
                  <w:sz w:val="24"/>
                  <w:szCs w:val="20"/>
                </w:rPr>
                <w:t xml:space="preserve">《中华人民共和国水土保持法》　</w:t>
              </w:r>
              <w:r w:rsidRPr="00475627">
                <w:rPr>
                  <w:rFonts w:ascii="仿宋_GB2312" w:eastAsia="仿宋_GB2312" w:hint="eastAsia"/>
                  <w:sz w:val="24"/>
                  <w:szCs w:val="20"/>
                </w:rPr>
                <w:br/>
                <w:t xml:space="preserve">    第五十三条第一款第二项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二）生产建设项目的地点、规模发生重大变化，未补充、修改水土保持方案或者补充、修改的水土保持方案未经原审批机关批准的；</w:t>
              </w:r>
            </w:ins>
          </w:p>
        </w:tc>
      </w:tr>
      <w:tr w:rsidR="00381FE5" w:rsidRPr="00475627" w:rsidTr="003952B6">
        <w:trPr>
          <w:ins w:id="1883" w:author="刘洁" w:date="2020-06-05T10:33:00Z"/>
        </w:trPr>
        <w:tc>
          <w:tcPr>
            <w:tcW w:w="4219" w:type="dxa"/>
            <w:shd w:val="clear" w:color="auto" w:fill="auto"/>
            <w:vAlign w:val="center"/>
          </w:tcPr>
          <w:p w:rsidR="00381FE5" w:rsidRPr="00475627" w:rsidRDefault="00381FE5" w:rsidP="003952B6">
            <w:pPr>
              <w:jc w:val="center"/>
              <w:rPr>
                <w:ins w:id="1884" w:author="刘洁" w:date="2020-06-05T10:33:00Z"/>
                <w:rFonts w:ascii="仿宋_GB2312" w:eastAsia="仿宋_GB2312" w:hAnsi="宋体" w:cs="宋体"/>
                <w:b/>
                <w:sz w:val="24"/>
                <w:szCs w:val="28"/>
              </w:rPr>
            </w:pPr>
            <w:ins w:id="1885" w:author="刘洁" w:date="2020-06-05T10:33:00Z">
              <w:r>
                <w:rPr>
                  <w:noProof/>
                </w:rPr>
                <mc:AlternateContent>
                  <mc:Choice Requires="wps">
                    <w:drawing>
                      <wp:anchor distT="0" distB="0" distL="114300" distR="114300" simplePos="0" relativeHeight="251681792" behindDoc="0" locked="0" layoutInCell="1" allowOverlap="1" wp14:anchorId="77380C87" wp14:editId="3C45990B">
                        <wp:simplePos x="0" y="0"/>
                        <wp:positionH relativeFrom="column">
                          <wp:posOffset>-70485</wp:posOffset>
                        </wp:positionH>
                        <wp:positionV relativeFrom="paragraph">
                          <wp:posOffset>-3175</wp:posOffset>
                        </wp:positionV>
                        <wp:extent cx="2686050" cy="304800"/>
                        <wp:effectExtent l="0" t="0" r="19050" b="19050"/>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86050" cy="3048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29"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25pt" to="205.9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" strokecolor="windowText">
                        <o:lock v:ext="edit" shapetype="f"/>
                      </v:line>
                    </w:pict>
                  </mc:Fallback>
                </mc:AlternateContent>
              </w:r>
              <w:r>
                <w:rPr>
                  <w:noProof/>
                </w:rPr>
                <mc:AlternateContent>
                  <mc:Choice Requires="wps">
                    <w:drawing>
                      <wp:anchor distT="0" distB="0" distL="114300" distR="114300" simplePos="0" relativeHeight="251682816" behindDoc="0" locked="0" layoutInCell="1" allowOverlap="1" wp14:anchorId="550D1A87" wp14:editId="72BF9D95">
                        <wp:simplePos x="0" y="0"/>
                        <wp:positionH relativeFrom="column">
                          <wp:posOffset>-70485</wp:posOffset>
                        </wp:positionH>
                        <wp:positionV relativeFrom="paragraph">
                          <wp:posOffset>5080</wp:posOffset>
                        </wp:positionV>
                        <wp:extent cx="1190625" cy="762000"/>
                        <wp:effectExtent l="0" t="0" r="28575" b="1905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90625" cy="762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0"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4pt" to="88.2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" strokecolor="windowText">
                        <o:lock v:ext="edit" shapetype="f"/>
                      </v:line>
                    </w:pict>
                  </mc:Fallback>
                </mc:AlternateContent>
              </w:r>
              <w:r w:rsidRPr="00475627">
                <w:rPr>
                  <w:rFonts w:ascii="仿宋_GB2312" w:eastAsia="仿宋_GB2312" w:hAnsi="宋体" w:cs="宋体" w:hint="eastAsia"/>
                  <w:b/>
                  <w:sz w:val="24"/>
                  <w:szCs w:val="28"/>
                </w:rPr>
                <w:t xml:space="preserve">                     情 节</w:t>
              </w:r>
            </w:ins>
          </w:p>
          <w:p w:rsidR="00381FE5" w:rsidRPr="00475627" w:rsidRDefault="00381FE5" w:rsidP="003952B6">
            <w:pPr>
              <w:ind w:firstLineChars="343" w:firstLine="826"/>
              <w:rPr>
                <w:ins w:id="1886" w:author="刘洁" w:date="2020-06-05T10:33:00Z"/>
                <w:rFonts w:ascii="仿宋_GB2312" w:eastAsia="仿宋_GB2312" w:hAnsi="宋体" w:cs="宋体"/>
                <w:b/>
                <w:sz w:val="24"/>
                <w:szCs w:val="28"/>
              </w:rPr>
            </w:pPr>
            <w:ins w:id="1887" w:author="刘洁" w:date="2020-06-05T10:33:00Z">
              <w:r w:rsidRPr="00475627">
                <w:rPr>
                  <w:rFonts w:ascii="仿宋_GB2312" w:eastAsia="仿宋_GB2312" w:hAnsi="宋体" w:cs="宋体" w:hint="eastAsia"/>
                  <w:b/>
                  <w:sz w:val="24"/>
                  <w:szCs w:val="28"/>
                </w:rPr>
                <w:t>罚款额（万元）</w:t>
              </w:r>
            </w:ins>
          </w:p>
          <w:p w:rsidR="00381FE5" w:rsidRPr="00475627" w:rsidRDefault="00381FE5" w:rsidP="003952B6">
            <w:pPr>
              <w:rPr>
                <w:ins w:id="1888" w:author="刘洁" w:date="2020-06-05T10:33:00Z"/>
                <w:rFonts w:ascii="仿宋_GB2312" w:eastAsia="仿宋_GB2312"/>
                <w:sz w:val="24"/>
              </w:rPr>
            </w:pPr>
            <w:ins w:id="1889" w:author="刘洁" w:date="2020-06-05T10:33:00Z">
              <w:r w:rsidRPr="00475627">
                <w:rPr>
                  <w:rFonts w:ascii="仿宋_GB2312" w:eastAsia="仿宋_GB2312" w:hAnsi="宋体" w:cs="宋体" w:hint="eastAsia"/>
                  <w:b/>
                  <w:sz w:val="24"/>
                  <w:szCs w:val="28"/>
                </w:rPr>
                <w:t>类 型</w:t>
              </w:r>
            </w:ins>
          </w:p>
        </w:tc>
        <w:tc>
          <w:tcPr>
            <w:tcW w:w="3544" w:type="dxa"/>
            <w:shd w:val="clear" w:color="auto" w:fill="auto"/>
            <w:vAlign w:val="center"/>
          </w:tcPr>
          <w:p w:rsidR="00381FE5" w:rsidRPr="00475627" w:rsidRDefault="00381FE5" w:rsidP="003952B6">
            <w:pPr>
              <w:jc w:val="center"/>
              <w:rPr>
                <w:ins w:id="1890" w:author="刘洁" w:date="2020-06-05T10:33:00Z"/>
                <w:rFonts w:ascii="仿宋_GB2312" w:eastAsia="仿宋_GB2312"/>
                <w:b/>
                <w:bCs/>
                <w:sz w:val="28"/>
              </w:rPr>
            </w:pPr>
            <w:ins w:id="1891" w:author="刘洁" w:date="2020-06-05T10:33:00Z">
              <w:r w:rsidRPr="00475627">
                <w:rPr>
                  <w:rFonts w:ascii="仿宋_GB2312" w:eastAsia="仿宋_GB2312" w:hint="eastAsia"/>
                  <w:b/>
                  <w:bCs/>
                  <w:sz w:val="28"/>
                </w:rPr>
                <w:t>限期内补办手续，</w:t>
              </w:r>
            </w:ins>
          </w:p>
          <w:p w:rsidR="00381FE5" w:rsidRPr="00475627" w:rsidRDefault="00381FE5" w:rsidP="003952B6">
            <w:pPr>
              <w:jc w:val="center"/>
              <w:rPr>
                <w:ins w:id="1892" w:author="刘洁" w:date="2020-06-05T10:33:00Z"/>
                <w:rFonts w:ascii="仿宋_GB2312" w:eastAsia="仿宋_GB2312" w:hAnsi="宋体" w:cs="宋体"/>
                <w:b/>
                <w:bCs/>
                <w:sz w:val="28"/>
              </w:rPr>
            </w:pPr>
            <w:ins w:id="1893" w:author="刘洁" w:date="2020-06-05T10:33:00Z">
              <w:r w:rsidRPr="00475627">
                <w:rPr>
                  <w:rFonts w:ascii="仿宋_GB2312" w:eastAsia="仿宋_GB2312" w:hint="eastAsia"/>
                  <w:b/>
                  <w:bCs/>
                  <w:sz w:val="28"/>
                </w:rPr>
                <w:t>且取得批复文件的</w:t>
              </w:r>
            </w:ins>
          </w:p>
        </w:tc>
        <w:tc>
          <w:tcPr>
            <w:tcW w:w="3260" w:type="dxa"/>
            <w:shd w:val="clear" w:color="auto" w:fill="auto"/>
            <w:vAlign w:val="center"/>
          </w:tcPr>
          <w:p w:rsidR="00381FE5" w:rsidRPr="00475627" w:rsidRDefault="00381FE5" w:rsidP="003952B6">
            <w:pPr>
              <w:jc w:val="center"/>
              <w:rPr>
                <w:ins w:id="1894" w:author="刘洁" w:date="2020-06-05T10:33:00Z"/>
                <w:rFonts w:ascii="仿宋_GB2312" w:eastAsia="仿宋_GB2312" w:hAnsi="宋体" w:cs="宋体"/>
                <w:b/>
                <w:bCs/>
                <w:sz w:val="28"/>
              </w:rPr>
            </w:pPr>
            <w:ins w:id="1895" w:author="刘洁" w:date="2020-06-05T10:33:00Z">
              <w:r w:rsidRPr="00475627">
                <w:rPr>
                  <w:rFonts w:ascii="仿宋_GB2312" w:eastAsia="仿宋_GB2312" w:hint="eastAsia"/>
                  <w:b/>
                  <w:bCs/>
                  <w:sz w:val="28"/>
                </w:rPr>
                <w:t>逾期尚未取得批复文件，但已报送评审材料的</w:t>
              </w:r>
            </w:ins>
          </w:p>
        </w:tc>
        <w:tc>
          <w:tcPr>
            <w:tcW w:w="3195" w:type="dxa"/>
            <w:shd w:val="clear" w:color="auto" w:fill="auto"/>
            <w:vAlign w:val="center"/>
          </w:tcPr>
          <w:p w:rsidR="00381FE5" w:rsidRPr="00475627" w:rsidRDefault="00381FE5" w:rsidP="003952B6">
            <w:pPr>
              <w:jc w:val="center"/>
              <w:rPr>
                <w:ins w:id="1896" w:author="刘洁" w:date="2020-06-05T10:33:00Z"/>
                <w:rFonts w:ascii="仿宋_GB2312" w:eastAsia="仿宋_GB2312" w:hAnsi="宋体" w:cs="宋体"/>
                <w:b/>
                <w:bCs/>
                <w:sz w:val="28"/>
              </w:rPr>
            </w:pPr>
            <w:ins w:id="1897" w:author="刘洁" w:date="2020-06-05T10:33:00Z">
              <w:r w:rsidRPr="00475627">
                <w:rPr>
                  <w:rFonts w:ascii="仿宋_GB2312" w:eastAsia="仿宋_GB2312" w:hint="eastAsia"/>
                  <w:b/>
                  <w:bCs/>
                  <w:sz w:val="28"/>
                </w:rPr>
                <w:t>逾期未取得批复文件，也未报送评审材料的</w:t>
              </w:r>
            </w:ins>
          </w:p>
        </w:tc>
      </w:tr>
      <w:tr w:rsidR="00381FE5" w:rsidRPr="00475627" w:rsidTr="003952B6">
        <w:trPr>
          <w:trHeight w:val="737"/>
          <w:ins w:id="1898" w:author="刘洁" w:date="2020-06-05T10:33:00Z"/>
        </w:trPr>
        <w:tc>
          <w:tcPr>
            <w:tcW w:w="4219" w:type="dxa"/>
            <w:shd w:val="clear" w:color="auto" w:fill="auto"/>
            <w:vAlign w:val="center"/>
          </w:tcPr>
          <w:p w:rsidR="00381FE5" w:rsidRPr="001B0F89" w:rsidRDefault="00381FE5" w:rsidP="003952B6">
            <w:pPr>
              <w:jc w:val="center"/>
              <w:rPr>
                <w:ins w:id="1899" w:author="刘洁" w:date="2020-06-05T10:33:00Z"/>
                <w:rFonts w:ascii="仿宋_GB2312" w:eastAsia="仿宋_GB2312" w:hAnsi="宋体" w:cs="宋体"/>
                <w:b/>
                <w:sz w:val="28"/>
                <w:rPrChange w:id="1900" w:author="刘洁" w:date="2020-06-05T15:31:00Z">
                  <w:rPr>
                    <w:ins w:id="1901" w:author="刘洁" w:date="2020-06-05T10:33:00Z"/>
                    <w:rFonts w:ascii="仿宋_GB2312" w:eastAsia="仿宋_GB2312" w:hAnsi="宋体" w:cs="宋体"/>
                    <w:sz w:val="28"/>
                  </w:rPr>
                </w:rPrChange>
              </w:rPr>
            </w:pPr>
            <w:ins w:id="1902" w:author="刘洁" w:date="2020-06-05T10:33:00Z">
              <w:r w:rsidRPr="001B0F89">
                <w:rPr>
                  <w:rFonts w:ascii="仿宋_GB2312" w:eastAsia="仿宋_GB2312" w:hint="eastAsia"/>
                  <w:b/>
                  <w:sz w:val="28"/>
                  <w:rPrChange w:id="1903" w:author="刘洁" w:date="2020-06-05T15:31:00Z">
                    <w:rPr>
                      <w:rFonts w:ascii="仿宋_GB2312" w:eastAsia="仿宋_GB2312" w:hint="eastAsia"/>
                      <w:sz w:val="28"/>
                    </w:rPr>
                  </w:rPrChange>
                </w:rPr>
                <w:t>征占用地面积≤5公顷</w:t>
              </w:r>
            </w:ins>
          </w:p>
        </w:tc>
        <w:tc>
          <w:tcPr>
            <w:tcW w:w="3544" w:type="dxa"/>
            <w:shd w:val="clear" w:color="auto" w:fill="auto"/>
            <w:vAlign w:val="center"/>
          </w:tcPr>
          <w:p w:rsidR="00381FE5" w:rsidRPr="00475627" w:rsidRDefault="00381FE5" w:rsidP="003952B6">
            <w:pPr>
              <w:jc w:val="center"/>
              <w:rPr>
                <w:ins w:id="1904" w:author="刘洁" w:date="2020-06-05T10:33:00Z"/>
                <w:rFonts w:ascii="仿宋_GB2312" w:eastAsia="仿宋_GB2312" w:hAnsi="宋体" w:cs="宋体"/>
                <w:sz w:val="28"/>
              </w:rPr>
            </w:pPr>
            <w:ins w:id="1905"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06" w:author="刘洁" w:date="2020-06-05T10:33:00Z"/>
                <w:rFonts w:ascii="仿宋_GB2312" w:eastAsia="仿宋_GB2312" w:hAnsi="宋体" w:cs="宋体"/>
                <w:sz w:val="28"/>
              </w:rPr>
            </w:pPr>
            <w:ins w:id="1907" w:author="刘洁" w:date="2020-06-05T10:33:00Z">
              <w:r w:rsidRPr="00475627">
                <w:rPr>
                  <w:rFonts w:ascii="仿宋_GB2312" w:eastAsia="仿宋_GB2312" w:hint="eastAsia"/>
                  <w:sz w:val="28"/>
                </w:rPr>
                <w:t>5≤罚款</w:t>
              </w:r>
              <w:r w:rsidRPr="00475627">
                <w:rPr>
                  <w:rFonts w:ascii="仿宋_GB2312" w:eastAsia="仿宋_GB2312" w:hint="eastAsia"/>
                  <w:sz w:val="28"/>
                  <w:szCs w:val="28"/>
                </w:rPr>
                <w:t>额</w:t>
              </w:r>
              <w:r w:rsidRPr="00475627">
                <w:rPr>
                  <w:rFonts w:ascii="仿宋_GB2312" w:eastAsia="仿宋_GB2312" w:hint="eastAsia"/>
                  <w:sz w:val="28"/>
                </w:rPr>
                <w:t>≤10</w:t>
              </w:r>
            </w:ins>
          </w:p>
        </w:tc>
        <w:tc>
          <w:tcPr>
            <w:tcW w:w="3195" w:type="dxa"/>
            <w:shd w:val="clear" w:color="auto" w:fill="auto"/>
            <w:vAlign w:val="center"/>
          </w:tcPr>
          <w:p w:rsidR="00381FE5" w:rsidRPr="00475627" w:rsidRDefault="00381FE5" w:rsidP="003952B6">
            <w:pPr>
              <w:jc w:val="center"/>
              <w:rPr>
                <w:ins w:id="1908" w:author="刘洁" w:date="2020-06-05T10:33:00Z"/>
                <w:rFonts w:ascii="仿宋_GB2312" w:eastAsia="仿宋_GB2312" w:hAnsi="宋体" w:cs="宋体"/>
                <w:sz w:val="28"/>
              </w:rPr>
            </w:pPr>
            <w:ins w:id="1909" w:author="刘洁" w:date="2020-06-05T10:33:00Z">
              <w:r w:rsidRPr="00475627">
                <w:rPr>
                  <w:rFonts w:ascii="仿宋_GB2312" w:eastAsia="仿宋_GB2312" w:hint="eastAsia"/>
                  <w:sz w:val="28"/>
                </w:rPr>
                <w:t>30＜罚款</w:t>
              </w:r>
              <w:r w:rsidRPr="00475627">
                <w:rPr>
                  <w:rFonts w:ascii="仿宋_GB2312" w:eastAsia="仿宋_GB2312" w:hint="eastAsia"/>
                  <w:sz w:val="28"/>
                  <w:szCs w:val="28"/>
                </w:rPr>
                <w:t>额</w:t>
              </w:r>
              <w:r w:rsidRPr="00475627">
                <w:rPr>
                  <w:rFonts w:ascii="仿宋_GB2312" w:eastAsia="仿宋_GB2312" w:hint="eastAsia"/>
                  <w:sz w:val="28"/>
                </w:rPr>
                <w:t>≤40</w:t>
              </w:r>
            </w:ins>
          </w:p>
        </w:tc>
      </w:tr>
      <w:tr w:rsidR="00381FE5" w:rsidRPr="00475627" w:rsidTr="003952B6">
        <w:trPr>
          <w:trHeight w:val="737"/>
          <w:ins w:id="1910" w:author="刘洁" w:date="2020-06-05T10:33:00Z"/>
        </w:trPr>
        <w:tc>
          <w:tcPr>
            <w:tcW w:w="4219" w:type="dxa"/>
            <w:shd w:val="clear" w:color="auto" w:fill="auto"/>
            <w:vAlign w:val="center"/>
          </w:tcPr>
          <w:p w:rsidR="00381FE5" w:rsidRPr="001B0F89" w:rsidRDefault="00381FE5" w:rsidP="003952B6">
            <w:pPr>
              <w:jc w:val="center"/>
              <w:rPr>
                <w:ins w:id="1911" w:author="刘洁" w:date="2020-06-05T10:33:00Z"/>
                <w:rFonts w:ascii="仿宋_GB2312" w:eastAsia="仿宋_GB2312" w:hAnsi="宋体" w:cs="宋体"/>
                <w:b/>
                <w:sz w:val="28"/>
                <w:rPrChange w:id="1912" w:author="刘洁" w:date="2020-06-05T15:31:00Z">
                  <w:rPr>
                    <w:ins w:id="1913" w:author="刘洁" w:date="2020-06-05T10:33:00Z"/>
                    <w:rFonts w:ascii="仿宋_GB2312" w:eastAsia="仿宋_GB2312" w:hAnsi="宋体" w:cs="宋体"/>
                    <w:sz w:val="28"/>
                  </w:rPr>
                </w:rPrChange>
              </w:rPr>
            </w:pPr>
            <w:ins w:id="1914" w:author="刘洁" w:date="2020-06-05T10:33:00Z">
              <w:r w:rsidRPr="001B0F89">
                <w:rPr>
                  <w:rFonts w:ascii="仿宋_GB2312" w:eastAsia="仿宋_GB2312" w:hint="eastAsia"/>
                  <w:b/>
                  <w:sz w:val="28"/>
                  <w:rPrChange w:id="1915" w:author="刘洁" w:date="2020-06-05T15:31:00Z">
                    <w:rPr>
                      <w:rFonts w:ascii="仿宋_GB2312" w:eastAsia="仿宋_GB2312" w:hint="eastAsia"/>
                      <w:sz w:val="28"/>
                    </w:rPr>
                  </w:rPrChange>
                </w:rPr>
                <w:t>5公顷＜征占用地面积≤15公顷</w:t>
              </w:r>
            </w:ins>
          </w:p>
        </w:tc>
        <w:tc>
          <w:tcPr>
            <w:tcW w:w="3544" w:type="dxa"/>
            <w:shd w:val="clear" w:color="auto" w:fill="auto"/>
            <w:vAlign w:val="center"/>
          </w:tcPr>
          <w:p w:rsidR="00381FE5" w:rsidRPr="00475627" w:rsidRDefault="00381FE5" w:rsidP="003952B6">
            <w:pPr>
              <w:jc w:val="center"/>
              <w:rPr>
                <w:ins w:id="1916" w:author="刘洁" w:date="2020-06-05T10:33:00Z"/>
                <w:rFonts w:ascii="仿宋_GB2312" w:eastAsia="仿宋_GB2312" w:hAnsi="宋体" w:cs="宋体"/>
                <w:sz w:val="28"/>
              </w:rPr>
            </w:pPr>
            <w:ins w:id="1917"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18" w:author="刘洁" w:date="2020-06-05T10:33:00Z"/>
                <w:rFonts w:ascii="仿宋_GB2312" w:eastAsia="仿宋_GB2312" w:hAnsi="宋体" w:cs="宋体"/>
                <w:sz w:val="28"/>
                <w:szCs w:val="28"/>
              </w:rPr>
            </w:pPr>
            <w:ins w:id="1919" w:author="刘洁" w:date="2020-06-05T10:33:00Z">
              <w:r w:rsidRPr="00475627">
                <w:rPr>
                  <w:rFonts w:ascii="仿宋_GB2312" w:eastAsia="仿宋_GB2312" w:hint="eastAsia"/>
                  <w:sz w:val="28"/>
                  <w:szCs w:val="28"/>
                </w:rPr>
                <w:t>10＜罚款额≤20</w:t>
              </w:r>
            </w:ins>
          </w:p>
        </w:tc>
        <w:tc>
          <w:tcPr>
            <w:tcW w:w="3195" w:type="dxa"/>
            <w:shd w:val="clear" w:color="auto" w:fill="auto"/>
            <w:vAlign w:val="center"/>
          </w:tcPr>
          <w:p w:rsidR="00381FE5" w:rsidRPr="00475627" w:rsidRDefault="00381FE5" w:rsidP="003952B6">
            <w:pPr>
              <w:jc w:val="center"/>
              <w:rPr>
                <w:ins w:id="1920" w:author="刘洁" w:date="2020-06-05T10:33:00Z"/>
                <w:rFonts w:ascii="仿宋_GB2312" w:eastAsia="仿宋_GB2312" w:hAnsi="宋体" w:cs="宋体"/>
                <w:sz w:val="28"/>
                <w:szCs w:val="28"/>
              </w:rPr>
            </w:pPr>
            <w:ins w:id="1921" w:author="刘洁" w:date="2020-06-05T10:33:00Z">
              <w:r w:rsidRPr="00475627">
                <w:rPr>
                  <w:rFonts w:ascii="仿宋_GB2312" w:eastAsia="仿宋_GB2312" w:hint="eastAsia"/>
                  <w:sz w:val="28"/>
                  <w:szCs w:val="28"/>
                </w:rPr>
                <w:t>40＜罚款额≤50</w:t>
              </w:r>
            </w:ins>
          </w:p>
        </w:tc>
      </w:tr>
      <w:tr w:rsidR="00381FE5" w:rsidRPr="00475627" w:rsidTr="003952B6">
        <w:trPr>
          <w:trHeight w:val="737"/>
          <w:ins w:id="1922" w:author="刘洁" w:date="2020-06-05T10:33:00Z"/>
        </w:trPr>
        <w:tc>
          <w:tcPr>
            <w:tcW w:w="4219" w:type="dxa"/>
            <w:shd w:val="clear" w:color="auto" w:fill="auto"/>
            <w:vAlign w:val="center"/>
          </w:tcPr>
          <w:p w:rsidR="00381FE5" w:rsidRPr="001B0F89" w:rsidRDefault="00381FE5" w:rsidP="003952B6">
            <w:pPr>
              <w:jc w:val="center"/>
              <w:rPr>
                <w:ins w:id="1923" w:author="刘洁" w:date="2020-06-05T10:33:00Z"/>
                <w:rFonts w:ascii="仿宋_GB2312" w:eastAsia="仿宋_GB2312" w:hAnsi="宋体" w:cs="宋体"/>
                <w:b/>
                <w:sz w:val="28"/>
                <w:rPrChange w:id="1924" w:author="刘洁" w:date="2020-06-05T15:31:00Z">
                  <w:rPr>
                    <w:ins w:id="1925" w:author="刘洁" w:date="2020-06-05T10:33:00Z"/>
                    <w:rFonts w:ascii="仿宋_GB2312" w:eastAsia="仿宋_GB2312" w:hAnsi="宋体" w:cs="宋体"/>
                    <w:sz w:val="28"/>
                  </w:rPr>
                </w:rPrChange>
              </w:rPr>
            </w:pPr>
            <w:ins w:id="1926" w:author="刘洁" w:date="2020-06-05T10:33:00Z">
              <w:r w:rsidRPr="001B0F89">
                <w:rPr>
                  <w:rFonts w:ascii="仿宋_GB2312" w:eastAsia="仿宋_GB2312" w:hint="eastAsia"/>
                  <w:b/>
                  <w:sz w:val="28"/>
                  <w:rPrChange w:id="1927" w:author="刘洁" w:date="2020-06-05T15:31:00Z">
                    <w:rPr>
                      <w:rFonts w:ascii="仿宋_GB2312" w:eastAsia="仿宋_GB2312" w:hint="eastAsia"/>
                      <w:sz w:val="28"/>
                    </w:rPr>
                  </w:rPrChange>
                </w:rPr>
                <w:t>15公顷＜征占用地面积</w:t>
              </w:r>
            </w:ins>
          </w:p>
        </w:tc>
        <w:tc>
          <w:tcPr>
            <w:tcW w:w="3544" w:type="dxa"/>
            <w:shd w:val="clear" w:color="auto" w:fill="auto"/>
            <w:vAlign w:val="center"/>
          </w:tcPr>
          <w:p w:rsidR="00381FE5" w:rsidRPr="00475627" w:rsidRDefault="00381FE5" w:rsidP="003952B6">
            <w:pPr>
              <w:jc w:val="center"/>
              <w:rPr>
                <w:ins w:id="1928" w:author="刘洁" w:date="2020-06-05T10:33:00Z"/>
                <w:rFonts w:ascii="仿宋_GB2312" w:eastAsia="仿宋_GB2312" w:hAnsi="宋体" w:cs="宋体"/>
                <w:sz w:val="28"/>
              </w:rPr>
            </w:pPr>
            <w:ins w:id="1929"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30" w:author="刘洁" w:date="2020-06-05T10:33:00Z"/>
                <w:rFonts w:ascii="仿宋_GB2312" w:eastAsia="仿宋_GB2312" w:hAnsi="宋体" w:cs="宋体"/>
                <w:sz w:val="28"/>
                <w:szCs w:val="28"/>
              </w:rPr>
            </w:pPr>
            <w:ins w:id="1931" w:author="刘洁" w:date="2020-06-05T10:33:00Z">
              <w:r w:rsidRPr="00475627">
                <w:rPr>
                  <w:rFonts w:ascii="仿宋_GB2312" w:eastAsia="仿宋_GB2312" w:hint="eastAsia"/>
                  <w:sz w:val="28"/>
                  <w:szCs w:val="28"/>
                </w:rPr>
                <w:t>20＜罚款额≤30</w:t>
              </w:r>
            </w:ins>
          </w:p>
        </w:tc>
        <w:tc>
          <w:tcPr>
            <w:tcW w:w="3195" w:type="dxa"/>
            <w:shd w:val="clear" w:color="auto" w:fill="auto"/>
            <w:vAlign w:val="center"/>
          </w:tcPr>
          <w:p w:rsidR="00381FE5" w:rsidRPr="00475627" w:rsidRDefault="00381FE5" w:rsidP="003952B6">
            <w:pPr>
              <w:jc w:val="center"/>
              <w:rPr>
                <w:ins w:id="1932" w:author="刘洁" w:date="2020-06-05T10:33:00Z"/>
                <w:rFonts w:ascii="仿宋_GB2312" w:eastAsia="仿宋_GB2312" w:hAnsi="宋体" w:cs="宋体"/>
                <w:sz w:val="28"/>
                <w:szCs w:val="28"/>
              </w:rPr>
            </w:pPr>
            <w:ins w:id="1933"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1934" w:author="刘洁" w:date="2020-06-05T10:33:00Z"/>
          <w:rFonts w:ascii="仿宋_GB2312" w:eastAsia="仿宋_GB2312"/>
          <w:sz w:val="32"/>
        </w:rPr>
      </w:pPr>
    </w:p>
    <w:p w:rsidR="00381FE5" w:rsidRPr="00475627" w:rsidRDefault="00381FE5" w:rsidP="00381FE5">
      <w:pPr>
        <w:jc w:val="center"/>
        <w:rPr>
          <w:ins w:id="1935" w:author="刘洁" w:date="2020-06-05T10:33:00Z"/>
          <w:rFonts w:ascii="仿宋_GB2312" w:eastAsia="仿宋_GB2312"/>
          <w:sz w:val="32"/>
        </w:rPr>
      </w:pPr>
      <w:ins w:id="1936" w:author="刘洁" w:date="2020-06-05T10:33:00Z">
        <w:r w:rsidRPr="00475627">
          <w:rPr>
            <w:rFonts w:ascii="仿宋_GB2312" w:eastAsia="仿宋_GB2312" w:hint="eastAsia"/>
            <w:sz w:val="32"/>
          </w:rPr>
          <w:lastRenderedPageBreak/>
          <w:t>3、水土保持方案实施过程中，未经原审批机关批准，对水土保持措施做出重大变更</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544"/>
        <w:gridCol w:w="3260"/>
        <w:gridCol w:w="3195"/>
      </w:tblGrid>
      <w:tr w:rsidR="00381FE5" w:rsidRPr="00475627" w:rsidTr="003952B6">
        <w:trPr>
          <w:ins w:id="1937" w:author="刘洁" w:date="2020-06-05T10:33:00Z"/>
        </w:trPr>
        <w:tc>
          <w:tcPr>
            <w:tcW w:w="4219" w:type="dxa"/>
            <w:shd w:val="clear" w:color="auto" w:fill="auto"/>
            <w:vAlign w:val="center"/>
          </w:tcPr>
          <w:p w:rsidR="00381FE5" w:rsidRPr="00475627" w:rsidRDefault="00381FE5" w:rsidP="003952B6">
            <w:pPr>
              <w:jc w:val="center"/>
              <w:rPr>
                <w:ins w:id="1938" w:author="刘洁" w:date="2020-06-05T10:33:00Z"/>
                <w:rFonts w:ascii="宋体" w:hAnsi="宋体" w:cs="宋体"/>
                <w:b/>
                <w:bCs/>
                <w:sz w:val="28"/>
              </w:rPr>
            </w:pPr>
            <w:ins w:id="1939" w:author="刘洁" w:date="2020-06-05T10:33:00Z">
              <w:r w:rsidRPr="00475627">
                <w:rPr>
                  <w:rFonts w:hint="eastAsia"/>
                  <w:b/>
                  <w:bCs/>
                  <w:sz w:val="28"/>
                </w:rPr>
                <w:t>违法行为</w:t>
              </w:r>
            </w:ins>
          </w:p>
        </w:tc>
        <w:tc>
          <w:tcPr>
            <w:tcW w:w="3544" w:type="dxa"/>
            <w:shd w:val="clear" w:color="auto" w:fill="auto"/>
            <w:vAlign w:val="center"/>
          </w:tcPr>
          <w:p w:rsidR="00381FE5" w:rsidRPr="00475627" w:rsidRDefault="00381FE5" w:rsidP="003952B6">
            <w:pPr>
              <w:jc w:val="center"/>
              <w:rPr>
                <w:ins w:id="1940" w:author="刘洁" w:date="2020-06-05T10:33:00Z"/>
                <w:rFonts w:ascii="宋体" w:hAnsi="宋体" w:cs="宋体"/>
                <w:b/>
                <w:bCs/>
                <w:sz w:val="28"/>
              </w:rPr>
            </w:pPr>
            <w:ins w:id="1941" w:author="刘洁" w:date="2020-06-05T10:33:00Z">
              <w:r w:rsidRPr="00475627">
                <w:rPr>
                  <w:rFonts w:hint="eastAsia"/>
                  <w:b/>
                  <w:bCs/>
                  <w:sz w:val="28"/>
                </w:rPr>
                <w:t>违反条款</w:t>
              </w:r>
            </w:ins>
          </w:p>
        </w:tc>
        <w:tc>
          <w:tcPr>
            <w:tcW w:w="6455" w:type="dxa"/>
            <w:gridSpan w:val="2"/>
            <w:shd w:val="clear" w:color="auto" w:fill="auto"/>
            <w:vAlign w:val="center"/>
          </w:tcPr>
          <w:p w:rsidR="00381FE5" w:rsidRPr="00475627" w:rsidRDefault="00381FE5" w:rsidP="003952B6">
            <w:pPr>
              <w:jc w:val="center"/>
              <w:rPr>
                <w:ins w:id="1942" w:author="刘洁" w:date="2020-06-05T10:33:00Z"/>
                <w:rFonts w:ascii="仿宋_GB2312" w:eastAsia="仿宋_GB2312"/>
                <w:sz w:val="28"/>
              </w:rPr>
            </w:pPr>
            <w:ins w:id="1943" w:author="刘洁" w:date="2020-06-05T10:33:00Z">
              <w:r w:rsidRPr="00475627">
                <w:rPr>
                  <w:rFonts w:hint="eastAsia"/>
                  <w:b/>
                  <w:bCs/>
                  <w:sz w:val="28"/>
                </w:rPr>
                <w:t>处罚条款</w:t>
              </w:r>
            </w:ins>
          </w:p>
        </w:tc>
      </w:tr>
      <w:tr w:rsidR="00381FE5" w:rsidRPr="00475627" w:rsidTr="003952B6">
        <w:trPr>
          <w:trHeight w:val="3135"/>
          <w:ins w:id="1944" w:author="刘洁" w:date="2020-06-05T10:33:00Z"/>
        </w:trPr>
        <w:tc>
          <w:tcPr>
            <w:tcW w:w="4219" w:type="dxa"/>
            <w:shd w:val="clear" w:color="auto" w:fill="auto"/>
            <w:vAlign w:val="center"/>
          </w:tcPr>
          <w:p w:rsidR="00381FE5" w:rsidRPr="00475627" w:rsidRDefault="00381FE5" w:rsidP="003952B6">
            <w:pPr>
              <w:rPr>
                <w:ins w:id="1945" w:author="刘洁" w:date="2020-06-05T10:33:00Z"/>
                <w:rFonts w:ascii="仿宋_GB2312" w:eastAsia="仿宋_GB2312" w:hAnsi="宋体" w:cs="宋体"/>
                <w:sz w:val="24"/>
              </w:rPr>
            </w:pPr>
            <w:ins w:id="1946" w:author="刘洁" w:date="2020-06-05T10:33:00Z">
              <w:r w:rsidRPr="00475627">
                <w:rPr>
                  <w:rFonts w:ascii="仿宋_GB2312" w:eastAsia="仿宋_GB2312" w:hint="eastAsia"/>
                  <w:sz w:val="24"/>
                </w:rPr>
                <w:t>水土保持方案实施过程中，未经原审批机关批准，对水土保持措施做出重大变更</w:t>
              </w:r>
            </w:ins>
          </w:p>
        </w:tc>
        <w:tc>
          <w:tcPr>
            <w:tcW w:w="3544" w:type="dxa"/>
            <w:shd w:val="clear" w:color="auto" w:fill="auto"/>
            <w:vAlign w:val="center"/>
          </w:tcPr>
          <w:p w:rsidR="00381FE5" w:rsidRPr="00475627" w:rsidRDefault="00381FE5" w:rsidP="003952B6">
            <w:pPr>
              <w:rPr>
                <w:ins w:id="1947" w:author="刘洁" w:date="2020-06-05T10:33:00Z"/>
                <w:rFonts w:ascii="仿宋_GB2312" w:eastAsia="仿宋_GB2312" w:hAnsi="宋体" w:cs="宋体"/>
                <w:sz w:val="24"/>
              </w:rPr>
            </w:pPr>
            <w:ins w:id="1948" w:author="刘洁" w:date="2020-06-05T10:33:00Z">
              <w:r w:rsidRPr="00475627">
                <w:rPr>
                  <w:rFonts w:ascii="仿宋_GB2312" w:eastAsia="仿宋_GB2312" w:hint="eastAsia"/>
                  <w:sz w:val="24"/>
                </w:rPr>
                <w:t>《中华人民共和国水土保持法》</w:t>
              </w:r>
              <w:r w:rsidRPr="00475627">
                <w:rPr>
                  <w:rFonts w:ascii="仿宋_GB2312" w:eastAsia="仿宋_GB2312" w:hint="eastAsia"/>
                  <w:sz w:val="24"/>
                </w:rPr>
                <w:br/>
                <w:t xml:space="preserve">    第二十五条第三款　水土保持方案经批准后，生产建设项目的地点、规模发生重大变化的，应当补充或者修改水土保持方案并报原审批机关批准。水土保持方案实施过程中，水土保持措施需要作出重大变更的，应当经原审批机关批准。</w:t>
              </w:r>
            </w:ins>
          </w:p>
        </w:tc>
        <w:tc>
          <w:tcPr>
            <w:tcW w:w="6455" w:type="dxa"/>
            <w:gridSpan w:val="2"/>
            <w:shd w:val="clear" w:color="auto" w:fill="auto"/>
            <w:vAlign w:val="center"/>
          </w:tcPr>
          <w:p w:rsidR="00381FE5" w:rsidRPr="00475627" w:rsidRDefault="00381FE5" w:rsidP="003952B6">
            <w:pPr>
              <w:jc w:val="left"/>
              <w:rPr>
                <w:ins w:id="1949" w:author="刘洁" w:date="2020-06-05T10:33:00Z"/>
                <w:rFonts w:ascii="仿宋_GB2312" w:eastAsia="仿宋_GB2312"/>
                <w:sz w:val="24"/>
              </w:rPr>
            </w:pPr>
            <w:ins w:id="1950" w:author="刘洁" w:date="2020-06-05T10:33:00Z">
              <w:r w:rsidRPr="00475627">
                <w:rPr>
                  <w:rFonts w:ascii="仿宋_GB2312" w:eastAsia="仿宋_GB2312" w:hint="eastAsia"/>
                  <w:sz w:val="24"/>
                </w:rPr>
                <w:t xml:space="preserve">《中华人民共和国水土保持法》　</w:t>
              </w:r>
              <w:r w:rsidRPr="00475627">
                <w:rPr>
                  <w:rFonts w:ascii="仿宋_GB2312" w:eastAsia="仿宋_GB2312" w:hint="eastAsia"/>
                  <w:sz w:val="24"/>
                </w:rPr>
                <w:br/>
                <w:t xml:space="preserve">    第五十三条第一款第三项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三）水土保持方案实施过程中，未经原审批机关批准，对水土保持措施作出重大变更的。</w:t>
              </w:r>
            </w:ins>
          </w:p>
        </w:tc>
      </w:tr>
      <w:tr w:rsidR="00381FE5" w:rsidRPr="00475627" w:rsidTr="003952B6">
        <w:trPr>
          <w:ins w:id="1951" w:author="刘洁" w:date="2020-06-05T10:33:00Z"/>
        </w:trPr>
        <w:tc>
          <w:tcPr>
            <w:tcW w:w="4219" w:type="dxa"/>
            <w:shd w:val="clear" w:color="auto" w:fill="auto"/>
            <w:vAlign w:val="center"/>
          </w:tcPr>
          <w:p w:rsidR="00381FE5" w:rsidRPr="00475627" w:rsidRDefault="00381FE5" w:rsidP="003952B6">
            <w:pPr>
              <w:jc w:val="center"/>
              <w:rPr>
                <w:ins w:id="1952" w:author="刘洁" w:date="2020-06-05T10:33:00Z"/>
                <w:rFonts w:ascii="仿宋_GB2312" w:eastAsia="仿宋_GB2312" w:hAnsi="宋体" w:cs="宋体"/>
                <w:b/>
                <w:sz w:val="24"/>
                <w:szCs w:val="28"/>
              </w:rPr>
            </w:pPr>
            <w:ins w:id="1953" w:author="刘洁" w:date="2020-06-05T10:33:00Z">
              <w:r>
                <w:rPr>
                  <w:noProof/>
                </w:rPr>
                <mc:AlternateContent>
                  <mc:Choice Requires="wps">
                    <w:drawing>
                      <wp:anchor distT="0" distB="0" distL="114300" distR="114300" simplePos="0" relativeHeight="251683840" behindDoc="0" locked="0" layoutInCell="1" allowOverlap="1" wp14:anchorId="3C0D5697" wp14:editId="66BFA343">
                        <wp:simplePos x="0" y="0"/>
                        <wp:positionH relativeFrom="column">
                          <wp:posOffset>-70485</wp:posOffset>
                        </wp:positionH>
                        <wp:positionV relativeFrom="paragraph">
                          <wp:posOffset>-3175</wp:posOffset>
                        </wp:positionV>
                        <wp:extent cx="2686050" cy="304800"/>
                        <wp:effectExtent l="0" t="0" r="19050" b="19050"/>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86050" cy="3048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1"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25pt" to="205.9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" strokecolor="windowText">
                        <o:lock v:ext="edit" shapetype="f"/>
                      </v:line>
                    </w:pict>
                  </mc:Fallback>
                </mc:AlternateContent>
              </w:r>
              <w:r>
                <w:rPr>
                  <w:noProof/>
                </w:rPr>
                <mc:AlternateContent>
                  <mc:Choice Requires="wps">
                    <w:drawing>
                      <wp:anchor distT="0" distB="0" distL="114300" distR="114300" simplePos="0" relativeHeight="251684864" behindDoc="0" locked="0" layoutInCell="1" allowOverlap="1" wp14:anchorId="60E73B52" wp14:editId="21DBADE7">
                        <wp:simplePos x="0" y="0"/>
                        <wp:positionH relativeFrom="column">
                          <wp:posOffset>-70485</wp:posOffset>
                        </wp:positionH>
                        <wp:positionV relativeFrom="paragraph">
                          <wp:posOffset>5080</wp:posOffset>
                        </wp:positionV>
                        <wp:extent cx="1190625" cy="762000"/>
                        <wp:effectExtent l="0" t="0" r="28575" b="1905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90625" cy="762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32"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4pt" to="88.2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" strokecolor="windowText">
                        <o:lock v:ext="edit" shapetype="f"/>
                      </v:line>
                    </w:pict>
                  </mc:Fallback>
                </mc:AlternateContent>
              </w:r>
              <w:r w:rsidRPr="00475627">
                <w:rPr>
                  <w:rFonts w:ascii="仿宋_GB2312" w:eastAsia="仿宋_GB2312" w:hAnsi="宋体" w:cs="宋体" w:hint="eastAsia"/>
                  <w:b/>
                  <w:sz w:val="24"/>
                  <w:szCs w:val="28"/>
                </w:rPr>
                <w:t xml:space="preserve">                     情 节</w:t>
              </w:r>
            </w:ins>
          </w:p>
          <w:p w:rsidR="00381FE5" w:rsidRPr="00475627" w:rsidRDefault="00381FE5" w:rsidP="003952B6">
            <w:pPr>
              <w:jc w:val="center"/>
              <w:rPr>
                <w:ins w:id="1954" w:author="刘洁" w:date="2020-06-05T10:33:00Z"/>
                <w:rFonts w:ascii="仿宋_GB2312" w:eastAsia="仿宋_GB2312" w:hAnsi="宋体" w:cs="宋体"/>
                <w:b/>
                <w:sz w:val="24"/>
                <w:szCs w:val="28"/>
              </w:rPr>
            </w:pPr>
            <w:ins w:id="1955" w:author="刘洁" w:date="2020-06-05T10:33:00Z">
              <w:r w:rsidRPr="00475627">
                <w:rPr>
                  <w:rFonts w:ascii="仿宋_GB2312" w:eastAsia="仿宋_GB2312" w:hAnsi="宋体" w:cs="宋体" w:hint="eastAsia"/>
                  <w:b/>
                  <w:sz w:val="24"/>
                  <w:szCs w:val="28"/>
                </w:rPr>
                <w:t>罚款额（万元）</w:t>
              </w:r>
            </w:ins>
          </w:p>
          <w:p w:rsidR="00381FE5" w:rsidRPr="00475627" w:rsidRDefault="00381FE5" w:rsidP="003952B6">
            <w:pPr>
              <w:rPr>
                <w:ins w:id="1956" w:author="刘洁" w:date="2020-06-05T10:33:00Z"/>
                <w:rFonts w:ascii="仿宋_GB2312" w:eastAsia="仿宋_GB2312"/>
                <w:sz w:val="24"/>
              </w:rPr>
            </w:pPr>
            <w:ins w:id="1957" w:author="刘洁" w:date="2020-06-05T10:33:00Z">
              <w:r w:rsidRPr="00475627">
                <w:rPr>
                  <w:rFonts w:ascii="仿宋_GB2312" w:eastAsia="仿宋_GB2312" w:hAnsi="宋体" w:cs="宋体" w:hint="eastAsia"/>
                  <w:b/>
                  <w:sz w:val="24"/>
                  <w:szCs w:val="28"/>
                </w:rPr>
                <w:t>类 型</w:t>
              </w:r>
            </w:ins>
          </w:p>
        </w:tc>
        <w:tc>
          <w:tcPr>
            <w:tcW w:w="3544" w:type="dxa"/>
            <w:shd w:val="clear" w:color="auto" w:fill="auto"/>
            <w:vAlign w:val="center"/>
          </w:tcPr>
          <w:p w:rsidR="00381FE5" w:rsidRPr="00475627" w:rsidRDefault="00381FE5" w:rsidP="003952B6">
            <w:pPr>
              <w:jc w:val="center"/>
              <w:rPr>
                <w:ins w:id="1958" w:author="刘洁" w:date="2020-06-05T10:33:00Z"/>
                <w:rFonts w:ascii="仿宋_GB2312" w:eastAsia="仿宋_GB2312"/>
                <w:b/>
                <w:bCs/>
                <w:sz w:val="28"/>
              </w:rPr>
            </w:pPr>
            <w:ins w:id="1959" w:author="刘洁" w:date="2020-06-05T10:33:00Z">
              <w:r w:rsidRPr="00475627">
                <w:rPr>
                  <w:rFonts w:ascii="仿宋_GB2312" w:eastAsia="仿宋_GB2312" w:hint="eastAsia"/>
                  <w:b/>
                  <w:bCs/>
                  <w:sz w:val="28"/>
                </w:rPr>
                <w:t>限期内补办手续，</w:t>
              </w:r>
            </w:ins>
          </w:p>
          <w:p w:rsidR="00381FE5" w:rsidRPr="00475627" w:rsidRDefault="00381FE5" w:rsidP="003952B6">
            <w:pPr>
              <w:jc w:val="center"/>
              <w:rPr>
                <w:ins w:id="1960" w:author="刘洁" w:date="2020-06-05T10:33:00Z"/>
                <w:rFonts w:ascii="仿宋_GB2312" w:eastAsia="仿宋_GB2312" w:hAnsi="宋体" w:cs="宋体"/>
                <w:b/>
                <w:bCs/>
                <w:sz w:val="28"/>
              </w:rPr>
            </w:pPr>
            <w:ins w:id="1961" w:author="刘洁" w:date="2020-06-05T10:33:00Z">
              <w:r w:rsidRPr="00475627">
                <w:rPr>
                  <w:rFonts w:ascii="仿宋_GB2312" w:eastAsia="仿宋_GB2312" w:hint="eastAsia"/>
                  <w:b/>
                  <w:bCs/>
                  <w:sz w:val="28"/>
                </w:rPr>
                <w:t>且取得批复文件的</w:t>
              </w:r>
            </w:ins>
          </w:p>
        </w:tc>
        <w:tc>
          <w:tcPr>
            <w:tcW w:w="3260" w:type="dxa"/>
            <w:shd w:val="clear" w:color="auto" w:fill="auto"/>
            <w:vAlign w:val="center"/>
          </w:tcPr>
          <w:p w:rsidR="00381FE5" w:rsidRPr="00475627" w:rsidRDefault="00381FE5" w:rsidP="003952B6">
            <w:pPr>
              <w:jc w:val="center"/>
              <w:rPr>
                <w:ins w:id="1962" w:author="刘洁" w:date="2020-06-05T10:33:00Z"/>
                <w:rFonts w:ascii="仿宋_GB2312" w:eastAsia="仿宋_GB2312" w:hAnsi="宋体" w:cs="宋体"/>
                <w:b/>
                <w:bCs/>
                <w:sz w:val="28"/>
              </w:rPr>
            </w:pPr>
            <w:ins w:id="1963" w:author="刘洁" w:date="2020-06-05T10:33:00Z">
              <w:r w:rsidRPr="00475627">
                <w:rPr>
                  <w:rFonts w:ascii="仿宋_GB2312" w:eastAsia="仿宋_GB2312" w:hint="eastAsia"/>
                  <w:b/>
                  <w:bCs/>
                  <w:sz w:val="28"/>
                </w:rPr>
                <w:t>逾期尚未取得批复文件，但已报送评审材料的</w:t>
              </w:r>
            </w:ins>
          </w:p>
        </w:tc>
        <w:tc>
          <w:tcPr>
            <w:tcW w:w="3195" w:type="dxa"/>
            <w:shd w:val="clear" w:color="auto" w:fill="auto"/>
            <w:vAlign w:val="center"/>
          </w:tcPr>
          <w:p w:rsidR="00381FE5" w:rsidRPr="00475627" w:rsidRDefault="00381FE5" w:rsidP="003952B6">
            <w:pPr>
              <w:jc w:val="center"/>
              <w:rPr>
                <w:ins w:id="1964" w:author="刘洁" w:date="2020-06-05T10:33:00Z"/>
                <w:rFonts w:ascii="仿宋_GB2312" w:eastAsia="仿宋_GB2312" w:hAnsi="宋体" w:cs="宋体"/>
                <w:b/>
                <w:bCs/>
                <w:sz w:val="28"/>
              </w:rPr>
            </w:pPr>
            <w:ins w:id="1965" w:author="刘洁" w:date="2020-06-05T10:33:00Z">
              <w:r w:rsidRPr="00475627">
                <w:rPr>
                  <w:rFonts w:ascii="仿宋_GB2312" w:eastAsia="仿宋_GB2312" w:hint="eastAsia"/>
                  <w:b/>
                  <w:bCs/>
                  <w:sz w:val="28"/>
                </w:rPr>
                <w:t>逾期未取得批复文件，也未报送评审材料的</w:t>
              </w:r>
            </w:ins>
          </w:p>
        </w:tc>
      </w:tr>
      <w:tr w:rsidR="00381FE5" w:rsidRPr="00475627" w:rsidTr="003952B6">
        <w:trPr>
          <w:trHeight w:val="737"/>
          <w:ins w:id="1966" w:author="刘洁" w:date="2020-06-05T10:33:00Z"/>
        </w:trPr>
        <w:tc>
          <w:tcPr>
            <w:tcW w:w="4219" w:type="dxa"/>
            <w:shd w:val="clear" w:color="auto" w:fill="auto"/>
            <w:vAlign w:val="center"/>
          </w:tcPr>
          <w:p w:rsidR="00381FE5" w:rsidRPr="001B0F89" w:rsidRDefault="00381FE5" w:rsidP="003952B6">
            <w:pPr>
              <w:jc w:val="center"/>
              <w:rPr>
                <w:ins w:id="1967" w:author="刘洁" w:date="2020-06-05T10:33:00Z"/>
                <w:rFonts w:ascii="仿宋_GB2312" w:eastAsia="仿宋_GB2312" w:hAnsi="宋体" w:cs="宋体"/>
                <w:b/>
                <w:sz w:val="28"/>
                <w:rPrChange w:id="1968" w:author="刘洁" w:date="2020-06-05T15:30:00Z">
                  <w:rPr>
                    <w:ins w:id="1969" w:author="刘洁" w:date="2020-06-05T10:33:00Z"/>
                    <w:rFonts w:ascii="仿宋_GB2312" w:eastAsia="仿宋_GB2312" w:hAnsi="宋体" w:cs="宋体"/>
                    <w:sz w:val="28"/>
                  </w:rPr>
                </w:rPrChange>
              </w:rPr>
            </w:pPr>
            <w:ins w:id="1970" w:author="刘洁" w:date="2020-06-05T10:33:00Z">
              <w:r w:rsidRPr="001B0F89">
                <w:rPr>
                  <w:rFonts w:ascii="仿宋_GB2312" w:eastAsia="仿宋_GB2312" w:hint="eastAsia"/>
                  <w:b/>
                  <w:sz w:val="28"/>
                  <w:rPrChange w:id="1971" w:author="刘洁" w:date="2020-06-05T15:30:00Z">
                    <w:rPr>
                      <w:rFonts w:ascii="仿宋_GB2312" w:eastAsia="仿宋_GB2312" w:hint="eastAsia"/>
                      <w:sz w:val="28"/>
                    </w:rPr>
                  </w:rPrChange>
                </w:rPr>
                <w:t>征占用地面积≤5公顷</w:t>
              </w:r>
            </w:ins>
          </w:p>
        </w:tc>
        <w:tc>
          <w:tcPr>
            <w:tcW w:w="3544" w:type="dxa"/>
            <w:shd w:val="clear" w:color="auto" w:fill="auto"/>
            <w:vAlign w:val="center"/>
          </w:tcPr>
          <w:p w:rsidR="00381FE5" w:rsidRPr="00475627" w:rsidRDefault="00381FE5" w:rsidP="003952B6">
            <w:pPr>
              <w:jc w:val="center"/>
              <w:rPr>
                <w:ins w:id="1972" w:author="刘洁" w:date="2020-06-05T10:33:00Z"/>
                <w:rFonts w:ascii="仿宋_GB2312" w:eastAsia="仿宋_GB2312" w:hAnsi="宋体" w:cs="宋体"/>
                <w:sz w:val="28"/>
              </w:rPr>
            </w:pPr>
            <w:ins w:id="1973"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74" w:author="刘洁" w:date="2020-06-05T10:33:00Z"/>
                <w:rFonts w:ascii="仿宋_GB2312" w:eastAsia="仿宋_GB2312" w:hAnsi="宋体" w:cs="宋体"/>
                <w:sz w:val="28"/>
              </w:rPr>
            </w:pPr>
            <w:ins w:id="1975" w:author="刘洁" w:date="2020-06-05T10:33:00Z">
              <w:r w:rsidRPr="00475627">
                <w:rPr>
                  <w:rFonts w:ascii="仿宋_GB2312" w:eastAsia="仿宋_GB2312" w:hint="eastAsia"/>
                  <w:sz w:val="28"/>
                </w:rPr>
                <w:t>5≤罚款</w:t>
              </w:r>
              <w:r w:rsidRPr="00475627">
                <w:rPr>
                  <w:rFonts w:ascii="仿宋_GB2312" w:eastAsia="仿宋_GB2312" w:hint="eastAsia"/>
                  <w:sz w:val="28"/>
                  <w:szCs w:val="28"/>
                </w:rPr>
                <w:t>额</w:t>
              </w:r>
              <w:r w:rsidRPr="00475627">
                <w:rPr>
                  <w:rFonts w:ascii="仿宋_GB2312" w:eastAsia="仿宋_GB2312" w:hint="eastAsia"/>
                  <w:sz w:val="28"/>
                </w:rPr>
                <w:t>≤10</w:t>
              </w:r>
            </w:ins>
          </w:p>
        </w:tc>
        <w:tc>
          <w:tcPr>
            <w:tcW w:w="3195" w:type="dxa"/>
            <w:shd w:val="clear" w:color="auto" w:fill="auto"/>
            <w:vAlign w:val="center"/>
          </w:tcPr>
          <w:p w:rsidR="00381FE5" w:rsidRPr="00475627" w:rsidRDefault="00381FE5" w:rsidP="003952B6">
            <w:pPr>
              <w:jc w:val="center"/>
              <w:rPr>
                <w:ins w:id="1976" w:author="刘洁" w:date="2020-06-05T10:33:00Z"/>
                <w:rFonts w:ascii="仿宋_GB2312" w:eastAsia="仿宋_GB2312" w:hAnsi="宋体" w:cs="宋体"/>
                <w:sz w:val="28"/>
              </w:rPr>
            </w:pPr>
            <w:ins w:id="1977" w:author="刘洁" w:date="2020-06-05T10:33:00Z">
              <w:r w:rsidRPr="00475627">
                <w:rPr>
                  <w:rFonts w:ascii="仿宋_GB2312" w:eastAsia="仿宋_GB2312" w:hint="eastAsia"/>
                  <w:sz w:val="28"/>
                </w:rPr>
                <w:t>30＜罚款</w:t>
              </w:r>
              <w:r w:rsidRPr="00475627">
                <w:rPr>
                  <w:rFonts w:ascii="仿宋_GB2312" w:eastAsia="仿宋_GB2312" w:hint="eastAsia"/>
                  <w:sz w:val="28"/>
                  <w:szCs w:val="28"/>
                </w:rPr>
                <w:t>额</w:t>
              </w:r>
              <w:r w:rsidRPr="00475627">
                <w:rPr>
                  <w:rFonts w:ascii="仿宋_GB2312" w:eastAsia="仿宋_GB2312" w:hint="eastAsia"/>
                  <w:sz w:val="28"/>
                </w:rPr>
                <w:t>≤40</w:t>
              </w:r>
            </w:ins>
          </w:p>
        </w:tc>
      </w:tr>
      <w:tr w:rsidR="00381FE5" w:rsidRPr="00475627" w:rsidTr="003952B6">
        <w:trPr>
          <w:trHeight w:val="737"/>
          <w:ins w:id="1978" w:author="刘洁" w:date="2020-06-05T10:33:00Z"/>
        </w:trPr>
        <w:tc>
          <w:tcPr>
            <w:tcW w:w="4219" w:type="dxa"/>
            <w:shd w:val="clear" w:color="auto" w:fill="auto"/>
            <w:vAlign w:val="center"/>
          </w:tcPr>
          <w:p w:rsidR="00381FE5" w:rsidRPr="001B0F89" w:rsidRDefault="00381FE5" w:rsidP="003952B6">
            <w:pPr>
              <w:jc w:val="center"/>
              <w:rPr>
                <w:ins w:id="1979" w:author="刘洁" w:date="2020-06-05T10:33:00Z"/>
                <w:rFonts w:ascii="仿宋_GB2312" w:eastAsia="仿宋_GB2312" w:hAnsi="宋体" w:cs="宋体"/>
                <w:b/>
                <w:sz w:val="28"/>
                <w:rPrChange w:id="1980" w:author="刘洁" w:date="2020-06-05T15:30:00Z">
                  <w:rPr>
                    <w:ins w:id="1981" w:author="刘洁" w:date="2020-06-05T10:33:00Z"/>
                    <w:rFonts w:ascii="仿宋_GB2312" w:eastAsia="仿宋_GB2312" w:hAnsi="宋体" w:cs="宋体"/>
                    <w:sz w:val="28"/>
                  </w:rPr>
                </w:rPrChange>
              </w:rPr>
            </w:pPr>
            <w:ins w:id="1982" w:author="刘洁" w:date="2020-06-05T10:33:00Z">
              <w:r w:rsidRPr="001B0F89">
                <w:rPr>
                  <w:rFonts w:ascii="仿宋_GB2312" w:eastAsia="仿宋_GB2312" w:hint="eastAsia"/>
                  <w:b/>
                  <w:sz w:val="28"/>
                  <w:rPrChange w:id="1983" w:author="刘洁" w:date="2020-06-05T15:30:00Z">
                    <w:rPr>
                      <w:rFonts w:ascii="仿宋_GB2312" w:eastAsia="仿宋_GB2312" w:hint="eastAsia"/>
                      <w:sz w:val="28"/>
                    </w:rPr>
                  </w:rPrChange>
                </w:rPr>
                <w:t>5公顷＜征占用地面积≤15公顷</w:t>
              </w:r>
            </w:ins>
          </w:p>
        </w:tc>
        <w:tc>
          <w:tcPr>
            <w:tcW w:w="3544" w:type="dxa"/>
            <w:shd w:val="clear" w:color="auto" w:fill="auto"/>
            <w:vAlign w:val="center"/>
          </w:tcPr>
          <w:p w:rsidR="00381FE5" w:rsidRPr="00475627" w:rsidRDefault="00381FE5" w:rsidP="003952B6">
            <w:pPr>
              <w:jc w:val="center"/>
              <w:rPr>
                <w:ins w:id="1984" w:author="刘洁" w:date="2020-06-05T10:33:00Z"/>
                <w:rFonts w:ascii="仿宋_GB2312" w:eastAsia="仿宋_GB2312" w:hAnsi="宋体" w:cs="宋体"/>
                <w:sz w:val="28"/>
              </w:rPr>
            </w:pPr>
            <w:ins w:id="1985"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86" w:author="刘洁" w:date="2020-06-05T10:33:00Z"/>
                <w:rFonts w:ascii="仿宋_GB2312" w:eastAsia="仿宋_GB2312" w:hAnsi="宋体" w:cs="宋体"/>
                <w:sz w:val="28"/>
                <w:szCs w:val="28"/>
              </w:rPr>
            </w:pPr>
            <w:ins w:id="1987" w:author="刘洁" w:date="2020-06-05T10:33:00Z">
              <w:r w:rsidRPr="00475627">
                <w:rPr>
                  <w:rFonts w:ascii="仿宋_GB2312" w:eastAsia="仿宋_GB2312" w:hint="eastAsia"/>
                  <w:sz w:val="28"/>
                  <w:szCs w:val="28"/>
                </w:rPr>
                <w:t>10＜罚款额≤20</w:t>
              </w:r>
            </w:ins>
          </w:p>
        </w:tc>
        <w:tc>
          <w:tcPr>
            <w:tcW w:w="3195" w:type="dxa"/>
            <w:shd w:val="clear" w:color="auto" w:fill="auto"/>
            <w:vAlign w:val="center"/>
          </w:tcPr>
          <w:p w:rsidR="00381FE5" w:rsidRPr="00475627" w:rsidRDefault="00381FE5" w:rsidP="003952B6">
            <w:pPr>
              <w:jc w:val="center"/>
              <w:rPr>
                <w:ins w:id="1988" w:author="刘洁" w:date="2020-06-05T10:33:00Z"/>
                <w:rFonts w:ascii="仿宋_GB2312" w:eastAsia="仿宋_GB2312" w:hAnsi="宋体" w:cs="宋体"/>
                <w:sz w:val="28"/>
                <w:szCs w:val="28"/>
              </w:rPr>
            </w:pPr>
            <w:ins w:id="1989" w:author="刘洁" w:date="2020-06-05T10:33:00Z">
              <w:r w:rsidRPr="00475627">
                <w:rPr>
                  <w:rFonts w:ascii="仿宋_GB2312" w:eastAsia="仿宋_GB2312" w:hint="eastAsia"/>
                  <w:sz w:val="28"/>
                  <w:szCs w:val="28"/>
                </w:rPr>
                <w:t>40＜罚款额≤50</w:t>
              </w:r>
            </w:ins>
          </w:p>
        </w:tc>
      </w:tr>
      <w:tr w:rsidR="00381FE5" w:rsidRPr="00475627" w:rsidTr="003952B6">
        <w:trPr>
          <w:trHeight w:val="737"/>
          <w:ins w:id="1990" w:author="刘洁" w:date="2020-06-05T10:33:00Z"/>
        </w:trPr>
        <w:tc>
          <w:tcPr>
            <w:tcW w:w="4219" w:type="dxa"/>
            <w:shd w:val="clear" w:color="auto" w:fill="auto"/>
            <w:vAlign w:val="center"/>
          </w:tcPr>
          <w:p w:rsidR="00381FE5" w:rsidRPr="001B0F89" w:rsidRDefault="00381FE5" w:rsidP="003952B6">
            <w:pPr>
              <w:jc w:val="center"/>
              <w:rPr>
                <w:ins w:id="1991" w:author="刘洁" w:date="2020-06-05T10:33:00Z"/>
                <w:rFonts w:ascii="仿宋_GB2312" w:eastAsia="仿宋_GB2312" w:hAnsi="宋体" w:cs="宋体"/>
                <w:b/>
                <w:sz w:val="28"/>
                <w:rPrChange w:id="1992" w:author="刘洁" w:date="2020-06-05T15:30:00Z">
                  <w:rPr>
                    <w:ins w:id="1993" w:author="刘洁" w:date="2020-06-05T10:33:00Z"/>
                    <w:rFonts w:ascii="仿宋_GB2312" w:eastAsia="仿宋_GB2312" w:hAnsi="宋体" w:cs="宋体"/>
                    <w:sz w:val="28"/>
                  </w:rPr>
                </w:rPrChange>
              </w:rPr>
            </w:pPr>
            <w:ins w:id="1994" w:author="刘洁" w:date="2020-06-05T10:33:00Z">
              <w:r w:rsidRPr="001B0F89">
                <w:rPr>
                  <w:rFonts w:ascii="仿宋_GB2312" w:eastAsia="仿宋_GB2312" w:hint="eastAsia"/>
                  <w:b/>
                  <w:sz w:val="28"/>
                  <w:rPrChange w:id="1995" w:author="刘洁" w:date="2020-06-05T15:30:00Z">
                    <w:rPr>
                      <w:rFonts w:ascii="仿宋_GB2312" w:eastAsia="仿宋_GB2312" w:hint="eastAsia"/>
                      <w:sz w:val="28"/>
                    </w:rPr>
                  </w:rPrChange>
                </w:rPr>
                <w:t>15公顷＜征占用地面积</w:t>
              </w:r>
            </w:ins>
          </w:p>
        </w:tc>
        <w:tc>
          <w:tcPr>
            <w:tcW w:w="3544" w:type="dxa"/>
            <w:shd w:val="clear" w:color="auto" w:fill="auto"/>
            <w:vAlign w:val="center"/>
          </w:tcPr>
          <w:p w:rsidR="00381FE5" w:rsidRPr="00475627" w:rsidRDefault="00381FE5" w:rsidP="003952B6">
            <w:pPr>
              <w:jc w:val="center"/>
              <w:rPr>
                <w:ins w:id="1996" w:author="刘洁" w:date="2020-06-05T10:33:00Z"/>
                <w:rFonts w:ascii="仿宋_GB2312" w:eastAsia="仿宋_GB2312" w:hAnsi="宋体" w:cs="宋体"/>
                <w:sz w:val="28"/>
              </w:rPr>
            </w:pPr>
            <w:ins w:id="1997" w:author="刘洁" w:date="2020-06-05T10:33:00Z">
              <w:r w:rsidRPr="00475627">
                <w:rPr>
                  <w:rFonts w:ascii="仿宋_GB2312" w:eastAsia="仿宋_GB2312" w:hint="eastAsia"/>
                  <w:sz w:val="28"/>
                </w:rPr>
                <w:t>不予处罚</w:t>
              </w:r>
            </w:ins>
          </w:p>
        </w:tc>
        <w:tc>
          <w:tcPr>
            <w:tcW w:w="3260" w:type="dxa"/>
            <w:shd w:val="clear" w:color="auto" w:fill="auto"/>
            <w:vAlign w:val="center"/>
          </w:tcPr>
          <w:p w:rsidR="00381FE5" w:rsidRPr="00475627" w:rsidRDefault="00381FE5" w:rsidP="003952B6">
            <w:pPr>
              <w:jc w:val="center"/>
              <w:rPr>
                <w:ins w:id="1998" w:author="刘洁" w:date="2020-06-05T10:33:00Z"/>
                <w:rFonts w:ascii="仿宋_GB2312" w:eastAsia="仿宋_GB2312" w:hAnsi="宋体" w:cs="宋体"/>
                <w:sz w:val="28"/>
                <w:szCs w:val="28"/>
              </w:rPr>
            </w:pPr>
            <w:ins w:id="1999" w:author="刘洁" w:date="2020-06-05T10:33:00Z">
              <w:r w:rsidRPr="00475627">
                <w:rPr>
                  <w:rFonts w:ascii="仿宋_GB2312" w:eastAsia="仿宋_GB2312" w:hint="eastAsia"/>
                  <w:sz w:val="28"/>
                  <w:szCs w:val="28"/>
                </w:rPr>
                <w:t>20＜罚款额≤30</w:t>
              </w:r>
            </w:ins>
          </w:p>
        </w:tc>
        <w:tc>
          <w:tcPr>
            <w:tcW w:w="3195" w:type="dxa"/>
            <w:shd w:val="clear" w:color="auto" w:fill="auto"/>
            <w:vAlign w:val="center"/>
          </w:tcPr>
          <w:p w:rsidR="00381FE5" w:rsidRPr="00475627" w:rsidRDefault="00381FE5" w:rsidP="003952B6">
            <w:pPr>
              <w:jc w:val="center"/>
              <w:rPr>
                <w:ins w:id="2000" w:author="刘洁" w:date="2020-06-05T10:33:00Z"/>
                <w:rFonts w:ascii="仿宋_GB2312" w:eastAsia="仿宋_GB2312" w:hAnsi="宋体" w:cs="宋体"/>
                <w:sz w:val="28"/>
                <w:szCs w:val="28"/>
              </w:rPr>
            </w:pPr>
            <w:ins w:id="2001"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2002" w:author="刘洁" w:date="2020-06-05T10:33:00Z"/>
          <w:rFonts w:ascii="仿宋_GB2312" w:eastAsia="仿宋_GB2312"/>
          <w:sz w:val="32"/>
        </w:rPr>
      </w:pPr>
    </w:p>
    <w:p w:rsidR="00381FE5" w:rsidRPr="00475627" w:rsidRDefault="00381FE5" w:rsidP="00381FE5">
      <w:pPr>
        <w:jc w:val="center"/>
        <w:rPr>
          <w:ins w:id="2003" w:author="刘洁" w:date="2020-06-05T10:33:00Z"/>
          <w:rFonts w:ascii="仿宋_GB2312" w:eastAsia="仿宋_GB2312"/>
          <w:sz w:val="32"/>
        </w:rPr>
      </w:pPr>
      <w:ins w:id="2004" w:author="刘洁" w:date="2020-06-05T10:33:00Z">
        <w:r w:rsidRPr="00475627">
          <w:rPr>
            <w:rFonts w:ascii="仿宋_GB2312" w:eastAsia="仿宋_GB2312" w:hint="eastAsia"/>
            <w:sz w:val="32"/>
          </w:rPr>
          <w:lastRenderedPageBreak/>
          <w:t>4、水土保持设施未经验收或者验收不合格将生产建设项目投产使用</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28"/>
        <w:gridCol w:w="6379"/>
      </w:tblGrid>
      <w:tr w:rsidR="00381FE5" w:rsidRPr="00475627" w:rsidTr="003952B6">
        <w:trPr>
          <w:ins w:id="2005" w:author="刘洁" w:date="2020-06-05T10:33:00Z"/>
        </w:trPr>
        <w:tc>
          <w:tcPr>
            <w:tcW w:w="2235" w:type="dxa"/>
            <w:shd w:val="clear" w:color="auto" w:fill="auto"/>
            <w:vAlign w:val="center"/>
          </w:tcPr>
          <w:p w:rsidR="00381FE5" w:rsidRPr="00475627" w:rsidRDefault="00381FE5" w:rsidP="003952B6">
            <w:pPr>
              <w:jc w:val="center"/>
              <w:rPr>
                <w:ins w:id="2006" w:author="刘洁" w:date="2020-06-05T10:33:00Z"/>
                <w:rFonts w:ascii="仿宋_GB2312" w:eastAsia="仿宋_GB2312" w:hAnsi="宋体" w:cs="宋体"/>
                <w:b/>
                <w:bCs/>
                <w:sz w:val="28"/>
              </w:rPr>
            </w:pPr>
            <w:ins w:id="2007" w:author="刘洁" w:date="2020-06-05T10:33:00Z">
              <w:r w:rsidRPr="00475627">
                <w:rPr>
                  <w:rFonts w:ascii="仿宋_GB2312" w:eastAsia="仿宋_GB2312" w:hint="eastAsia"/>
                  <w:b/>
                  <w:bCs/>
                  <w:sz w:val="28"/>
                </w:rPr>
                <w:t>违法行为</w:t>
              </w:r>
            </w:ins>
          </w:p>
        </w:tc>
        <w:tc>
          <w:tcPr>
            <w:tcW w:w="5528" w:type="dxa"/>
            <w:shd w:val="clear" w:color="auto" w:fill="auto"/>
            <w:vAlign w:val="center"/>
          </w:tcPr>
          <w:p w:rsidR="00381FE5" w:rsidRPr="00475627" w:rsidRDefault="00381FE5" w:rsidP="003952B6">
            <w:pPr>
              <w:jc w:val="center"/>
              <w:rPr>
                <w:ins w:id="2008" w:author="刘洁" w:date="2020-06-05T10:33:00Z"/>
                <w:rFonts w:ascii="仿宋_GB2312" w:eastAsia="仿宋_GB2312"/>
                <w:sz w:val="28"/>
              </w:rPr>
            </w:pPr>
            <w:ins w:id="2009" w:author="刘洁" w:date="2020-06-05T10:33:00Z">
              <w:r w:rsidRPr="00475627">
                <w:rPr>
                  <w:rFonts w:ascii="仿宋_GB2312" w:eastAsia="仿宋_GB2312" w:hint="eastAsia"/>
                  <w:b/>
                  <w:bCs/>
                  <w:sz w:val="28"/>
                </w:rPr>
                <w:t>违反条款</w:t>
              </w:r>
            </w:ins>
          </w:p>
        </w:tc>
        <w:tc>
          <w:tcPr>
            <w:tcW w:w="6379" w:type="dxa"/>
            <w:shd w:val="clear" w:color="auto" w:fill="auto"/>
            <w:vAlign w:val="center"/>
          </w:tcPr>
          <w:p w:rsidR="00381FE5" w:rsidRPr="00475627" w:rsidRDefault="00381FE5" w:rsidP="003952B6">
            <w:pPr>
              <w:jc w:val="center"/>
              <w:rPr>
                <w:ins w:id="2010" w:author="刘洁" w:date="2020-06-05T10:33:00Z"/>
                <w:rFonts w:ascii="仿宋_GB2312" w:eastAsia="仿宋_GB2312"/>
                <w:sz w:val="28"/>
              </w:rPr>
            </w:pPr>
            <w:ins w:id="2011" w:author="刘洁" w:date="2020-06-05T10:33:00Z">
              <w:r w:rsidRPr="00475627">
                <w:rPr>
                  <w:rFonts w:ascii="仿宋_GB2312" w:eastAsia="仿宋_GB2312" w:hint="eastAsia"/>
                  <w:b/>
                  <w:bCs/>
                  <w:sz w:val="28"/>
                </w:rPr>
                <w:t>处罚条款</w:t>
              </w:r>
            </w:ins>
          </w:p>
        </w:tc>
      </w:tr>
      <w:tr w:rsidR="00381FE5" w:rsidRPr="00475627" w:rsidTr="003952B6">
        <w:trPr>
          <w:trHeight w:val="2505"/>
          <w:ins w:id="2012" w:author="刘洁" w:date="2020-06-05T10:33:00Z"/>
        </w:trPr>
        <w:tc>
          <w:tcPr>
            <w:tcW w:w="2235" w:type="dxa"/>
            <w:shd w:val="clear" w:color="auto" w:fill="auto"/>
            <w:vAlign w:val="center"/>
          </w:tcPr>
          <w:p w:rsidR="00381FE5" w:rsidRPr="00475627" w:rsidRDefault="00381FE5" w:rsidP="003952B6">
            <w:pPr>
              <w:jc w:val="left"/>
              <w:rPr>
                <w:ins w:id="2013" w:author="刘洁" w:date="2020-06-05T10:33:00Z"/>
                <w:rFonts w:ascii="仿宋_GB2312" w:eastAsia="仿宋_GB2312" w:hAnsi="宋体" w:cs="宋体"/>
                <w:sz w:val="24"/>
              </w:rPr>
            </w:pPr>
            <w:ins w:id="2014" w:author="刘洁" w:date="2020-06-05T10:33:00Z">
              <w:r w:rsidRPr="00475627">
                <w:rPr>
                  <w:rFonts w:ascii="仿宋_GB2312" w:eastAsia="仿宋_GB2312" w:hint="eastAsia"/>
                  <w:sz w:val="24"/>
                </w:rPr>
                <w:t>对水土保持设施未经验收或者验收不合格将生产建设项目投产使用</w:t>
              </w:r>
            </w:ins>
          </w:p>
        </w:tc>
        <w:tc>
          <w:tcPr>
            <w:tcW w:w="5528" w:type="dxa"/>
            <w:shd w:val="clear" w:color="auto" w:fill="auto"/>
            <w:vAlign w:val="center"/>
          </w:tcPr>
          <w:p w:rsidR="00381FE5" w:rsidRPr="00475627" w:rsidRDefault="00381FE5" w:rsidP="003952B6">
            <w:pPr>
              <w:jc w:val="left"/>
              <w:rPr>
                <w:ins w:id="2015" w:author="刘洁" w:date="2020-06-05T10:33:00Z"/>
                <w:rFonts w:ascii="仿宋_GB2312" w:eastAsia="仿宋_GB2312"/>
                <w:sz w:val="24"/>
              </w:rPr>
            </w:pPr>
            <w:ins w:id="2016" w:author="刘洁" w:date="2020-06-05T10:33:00Z">
              <w:r w:rsidRPr="00475627">
                <w:rPr>
                  <w:rFonts w:ascii="仿宋_GB2312" w:eastAsia="仿宋_GB2312" w:hint="eastAsia"/>
                  <w:sz w:val="24"/>
                </w:rPr>
                <w:t>《中华人民共和国水土保持法》</w:t>
              </w:r>
              <w:r w:rsidRPr="00475627">
                <w:rPr>
                  <w:rFonts w:ascii="仿宋_GB2312" w:eastAsia="仿宋_GB2312" w:hint="eastAsia"/>
                  <w:sz w:val="24"/>
                </w:rPr>
                <w:br/>
                <w:t xml:space="preserve">    第二十七条　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ins>
          </w:p>
        </w:tc>
        <w:tc>
          <w:tcPr>
            <w:tcW w:w="6379" w:type="dxa"/>
            <w:shd w:val="clear" w:color="auto" w:fill="auto"/>
            <w:vAlign w:val="center"/>
          </w:tcPr>
          <w:p w:rsidR="00381FE5" w:rsidRPr="00475627" w:rsidRDefault="00381FE5" w:rsidP="003952B6">
            <w:pPr>
              <w:jc w:val="left"/>
              <w:rPr>
                <w:ins w:id="2017" w:author="刘洁" w:date="2020-06-05T10:33:00Z"/>
                <w:rFonts w:ascii="仿宋_GB2312" w:eastAsia="仿宋_GB2312"/>
                <w:sz w:val="24"/>
              </w:rPr>
            </w:pPr>
            <w:ins w:id="2018" w:author="刘洁" w:date="2020-06-05T10:33:00Z">
              <w:r w:rsidRPr="00475627">
                <w:rPr>
                  <w:rFonts w:ascii="仿宋_GB2312" w:eastAsia="仿宋_GB2312" w:hint="eastAsia"/>
                  <w:sz w:val="24"/>
                </w:rPr>
                <w:t xml:space="preserve">《中华人民共和国水土保持法》　</w:t>
              </w:r>
              <w:r w:rsidRPr="00475627">
                <w:rPr>
                  <w:rFonts w:ascii="仿宋_GB2312" w:eastAsia="仿宋_GB2312" w:hint="eastAsia"/>
                  <w:sz w:val="24"/>
                </w:rPr>
                <w:br/>
                <w:t xml:space="preserve">    第五十四条　违反本法规定，水土保持设施未经验收或者验收不合格将生产建设项目投产使用的，由县级以上人民政府水行政主管部门责令停止生产或者使用，直至验收合格，并处五万元以上五十万元以下的罚款。</w:t>
              </w:r>
            </w:ins>
          </w:p>
        </w:tc>
      </w:tr>
      <w:tr w:rsidR="00381FE5" w:rsidRPr="00475627" w:rsidTr="003952B6">
        <w:trPr>
          <w:ins w:id="2019" w:author="刘洁" w:date="2020-06-05T10:33:00Z"/>
        </w:trPr>
        <w:tc>
          <w:tcPr>
            <w:tcW w:w="7763" w:type="dxa"/>
            <w:gridSpan w:val="2"/>
            <w:shd w:val="clear" w:color="auto" w:fill="auto"/>
            <w:vAlign w:val="center"/>
          </w:tcPr>
          <w:p w:rsidR="00381FE5" w:rsidRPr="00475627" w:rsidRDefault="00381FE5" w:rsidP="003952B6">
            <w:pPr>
              <w:jc w:val="center"/>
              <w:rPr>
                <w:ins w:id="2020" w:author="刘洁" w:date="2020-06-05T10:33:00Z"/>
                <w:rFonts w:ascii="仿宋_GB2312" w:eastAsia="仿宋_GB2312" w:hAnsi="宋体" w:cs="宋体"/>
                <w:b/>
                <w:sz w:val="28"/>
                <w:szCs w:val="28"/>
              </w:rPr>
            </w:pPr>
            <w:ins w:id="2021" w:author="刘洁" w:date="2020-06-05T10:33:00Z">
              <w:r w:rsidRPr="00475627">
                <w:rPr>
                  <w:rFonts w:ascii="仿宋_GB2312" w:eastAsia="仿宋_GB2312" w:hint="eastAsia"/>
                  <w:b/>
                  <w:sz w:val="28"/>
                  <w:szCs w:val="28"/>
                </w:rPr>
                <w:t>情  节</w:t>
              </w:r>
            </w:ins>
          </w:p>
        </w:tc>
        <w:tc>
          <w:tcPr>
            <w:tcW w:w="6379" w:type="dxa"/>
            <w:shd w:val="clear" w:color="auto" w:fill="auto"/>
            <w:vAlign w:val="center"/>
          </w:tcPr>
          <w:p w:rsidR="00381FE5" w:rsidRPr="00475627" w:rsidRDefault="00381FE5" w:rsidP="003952B6">
            <w:pPr>
              <w:jc w:val="center"/>
              <w:rPr>
                <w:ins w:id="2022" w:author="刘洁" w:date="2020-06-05T10:33:00Z"/>
                <w:rFonts w:ascii="仿宋_GB2312" w:eastAsia="仿宋_GB2312" w:hAnsi="宋体" w:cs="宋体"/>
                <w:b/>
                <w:sz w:val="28"/>
                <w:szCs w:val="28"/>
              </w:rPr>
            </w:pPr>
            <w:ins w:id="2023" w:author="刘洁" w:date="2020-06-05T10:33:00Z">
              <w:r w:rsidRPr="00475627">
                <w:rPr>
                  <w:rFonts w:ascii="仿宋_GB2312" w:eastAsia="仿宋_GB2312" w:hint="eastAsia"/>
                  <w:b/>
                  <w:sz w:val="28"/>
                  <w:szCs w:val="28"/>
                </w:rPr>
                <w:t>罚款额（万元）</w:t>
              </w:r>
            </w:ins>
          </w:p>
        </w:tc>
      </w:tr>
      <w:tr w:rsidR="00381FE5" w:rsidRPr="00475627" w:rsidTr="003952B6">
        <w:trPr>
          <w:ins w:id="2024" w:author="刘洁" w:date="2020-06-05T10:33:00Z"/>
        </w:trPr>
        <w:tc>
          <w:tcPr>
            <w:tcW w:w="7763" w:type="dxa"/>
            <w:gridSpan w:val="2"/>
            <w:shd w:val="clear" w:color="auto" w:fill="auto"/>
            <w:vAlign w:val="center"/>
          </w:tcPr>
          <w:p w:rsidR="00381FE5" w:rsidRPr="00475627" w:rsidRDefault="00381FE5" w:rsidP="003952B6">
            <w:pPr>
              <w:jc w:val="center"/>
              <w:rPr>
                <w:ins w:id="2025" w:author="刘洁" w:date="2020-06-05T10:33:00Z"/>
                <w:rFonts w:ascii="仿宋_GB2312" w:eastAsia="仿宋_GB2312"/>
                <w:sz w:val="28"/>
                <w:szCs w:val="28"/>
              </w:rPr>
            </w:pPr>
            <w:ins w:id="2026" w:author="刘洁" w:date="2020-06-05T10:33:00Z">
              <w:r w:rsidRPr="00475627">
                <w:rPr>
                  <w:rFonts w:ascii="仿宋_GB2312" w:eastAsia="仿宋_GB2312" w:hint="eastAsia"/>
                  <w:sz w:val="28"/>
                  <w:szCs w:val="28"/>
                </w:rPr>
                <w:t>项目征占用地面积≤1公顷</w:t>
              </w:r>
            </w:ins>
          </w:p>
        </w:tc>
        <w:tc>
          <w:tcPr>
            <w:tcW w:w="6379" w:type="dxa"/>
            <w:shd w:val="clear" w:color="auto" w:fill="auto"/>
            <w:vAlign w:val="center"/>
          </w:tcPr>
          <w:p w:rsidR="00381FE5" w:rsidRPr="00475627" w:rsidRDefault="00381FE5" w:rsidP="003952B6">
            <w:pPr>
              <w:jc w:val="center"/>
              <w:rPr>
                <w:ins w:id="2027" w:author="刘洁" w:date="2020-06-05T10:33:00Z"/>
                <w:rFonts w:ascii="仿宋_GB2312" w:eastAsia="仿宋_GB2312"/>
                <w:sz w:val="28"/>
                <w:szCs w:val="28"/>
              </w:rPr>
            </w:pPr>
            <w:ins w:id="2028" w:author="刘洁" w:date="2020-06-05T10:33:00Z">
              <w:r w:rsidRPr="00475627">
                <w:rPr>
                  <w:rFonts w:ascii="仿宋_GB2312" w:eastAsia="仿宋_GB2312" w:hint="eastAsia"/>
                  <w:sz w:val="28"/>
                  <w:szCs w:val="28"/>
                </w:rPr>
                <w:t>5≤罚款额≤10</w:t>
              </w:r>
            </w:ins>
          </w:p>
        </w:tc>
      </w:tr>
      <w:tr w:rsidR="00381FE5" w:rsidRPr="00475627" w:rsidTr="003952B6">
        <w:trPr>
          <w:ins w:id="2029" w:author="刘洁" w:date="2020-06-05T10:33:00Z"/>
        </w:trPr>
        <w:tc>
          <w:tcPr>
            <w:tcW w:w="7763" w:type="dxa"/>
            <w:gridSpan w:val="2"/>
            <w:shd w:val="clear" w:color="auto" w:fill="auto"/>
            <w:vAlign w:val="center"/>
          </w:tcPr>
          <w:p w:rsidR="00381FE5" w:rsidRPr="00475627" w:rsidRDefault="00381FE5" w:rsidP="003952B6">
            <w:pPr>
              <w:jc w:val="center"/>
              <w:rPr>
                <w:ins w:id="2030" w:author="刘洁" w:date="2020-06-05T10:33:00Z"/>
                <w:rFonts w:ascii="仿宋_GB2312" w:eastAsia="仿宋_GB2312"/>
                <w:sz w:val="28"/>
                <w:szCs w:val="28"/>
              </w:rPr>
            </w:pPr>
            <w:ins w:id="2031" w:author="刘洁" w:date="2020-06-05T10:33:00Z">
              <w:r w:rsidRPr="00475627">
                <w:rPr>
                  <w:rFonts w:ascii="仿宋_GB2312" w:eastAsia="仿宋_GB2312" w:hint="eastAsia"/>
                  <w:sz w:val="28"/>
                  <w:szCs w:val="28"/>
                </w:rPr>
                <w:t>1公顷＜项目征占用地面积≤5公顷</w:t>
              </w:r>
            </w:ins>
          </w:p>
        </w:tc>
        <w:tc>
          <w:tcPr>
            <w:tcW w:w="6379" w:type="dxa"/>
            <w:shd w:val="clear" w:color="auto" w:fill="auto"/>
            <w:vAlign w:val="center"/>
          </w:tcPr>
          <w:p w:rsidR="00381FE5" w:rsidRPr="00475627" w:rsidRDefault="00381FE5" w:rsidP="003952B6">
            <w:pPr>
              <w:jc w:val="center"/>
              <w:rPr>
                <w:ins w:id="2032" w:author="刘洁" w:date="2020-06-05T10:33:00Z"/>
                <w:rFonts w:ascii="仿宋_GB2312" w:eastAsia="仿宋_GB2312"/>
                <w:sz w:val="28"/>
                <w:szCs w:val="28"/>
              </w:rPr>
            </w:pPr>
            <w:ins w:id="2033" w:author="刘洁" w:date="2020-06-05T10:33:00Z">
              <w:r w:rsidRPr="00475627">
                <w:rPr>
                  <w:rFonts w:ascii="仿宋_GB2312" w:eastAsia="仿宋_GB2312" w:hint="eastAsia"/>
                  <w:sz w:val="28"/>
                  <w:szCs w:val="28"/>
                </w:rPr>
                <w:t>10＜罚款额≤20</w:t>
              </w:r>
            </w:ins>
          </w:p>
        </w:tc>
      </w:tr>
      <w:tr w:rsidR="00381FE5" w:rsidRPr="00475627" w:rsidTr="003952B6">
        <w:trPr>
          <w:ins w:id="2034" w:author="刘洁" w:date="2020-06-05T10:33:00Z"/>
        </w:trPr>
        <w:tc>
          <w:tcPr>
            <w:tcW w:w="7763" w:type="dxa"/>
            <w:gridSpan w:val="2"/>
            <w:shd w:val="clear" w:color="auto" w:fill="auto"/>
            <w:vAlign w:val="center"/>
          </w:tcPr>
          <w:p w:rsidR="00381FE5" w:rsidRPr="00475627" w:rsidRDefault="00381FE5" w:rsidP="003952B6">
            <w:pPr>
              <w:jc w:val="center"/>
              <w:rPr>
                <w:ins w:id="2035" w:author="刘洁" w:date="2020-06-05T10:33:00Z"/>
                <w:rFonts w:ascii="仿宋_GB2312" w:eastAsia="仿宋_GB2312"/>
                <w:sz w:val="28"/>
                <w:szCs w:val="28"/>
              </w:rPr>
            </w:pPr>
            <w:ins w:id="2036" w:author="刘洁" w:date="2020-06-05T10:33:00Z">
              <w:r w:rsidRPr="00475627">
                <w:rPr>
                  <w:rFonts w:ascii="仿宋_GB2312" w:eastAsia="仿宋_GB2312" w:hint="eastAsia"/>
                  <w:sz w:val="28"/>
                  <w:szCs w:val="28"/>
                </w:rPr>
                <w:t>5公顷＜项目征占用地面积≤10公顷</w:t>
              </w:r>
            </w:ins>
          </w:p>
        </w:tc>
        <w:tc>
          <w:tcPr>
            <w:tcW w:w="6379" w:type="dxa"/>
            <w:shd w:val="clear" w:color="auto" w:fill="auto"/>
            <w:vAlign w:val="center"/>
          </w:tcPr>
          <w:p w:rsidR="00381FE5" w:rsidRPr="00475627" w:rsidRDefault="00381FE5" w:rsidP="003952B6">
            <w:pPr>
              <w:jc w:val="center"/>
              <w:rPr>
                <w:ins w:id="2037" w:author="刘洁" w:date="2020-06-05T10:33:00Z"/>
                <w:rFonts w:ascii="仿宋_GB2312" w:eastAsia="仿宋_GB2312"/>
                <w:sz w:val="28"/>
                <w:szCs w:val="28"/>
              </w:rPr>
            </w:pPr>
            <w:ins w:id="2038" w:author="刘洁" w:date="2020-06-05T10:33:00Z">
              <w:r w:rsidRPr="00475627">
                <w:rPr>
                  <w:rFonts w:ascii="仿宋_GB2312" w:eastAsia="仿宋_GB2312" w:hint="eastAsia"/>
                  <w:sz w:val="28"/>
                  <w:szCs w:val="28"/>
                </w:rPr>
                <w:t>20＜罚款额≤30</w:t>
              </w:r>
            </w:ins>
          </w:p>
        </w:tc>
      </w:tr>
      <w:tr w:rsidR="00381FE5" w:rsidRPr="00475627" w:rsidTr="003952B6">
        <w:trPr>
          <w:ins w:id="2039" w:author="刘洁" w:date="2020-06-05T10:33:00Z"/>
        </w:trPr>
        <w:tc>
          <w:tcPr>
            <w:tcW w:w="7763" w:type="dxa"/>
            <w:gridSpan w:val="2"/>
            <w:shd w:val="clear" w:color="auto" w:fill="auto"/>
            <w:vAlign w:val="center"/>
          </w:tcPr>
          <w:p w:rsidR="00381FE5" w:rsidRPr="00475627" w:rsidRDefault="00381FE5" w:rsidP="003952B6">
            <w:pPr>
              <w:jc w:val="center"/>
              <w:rPr>
                <w:ins w:id="2040" w:author="刘洁" w:date="2020-06-05T10:33:00Z"/>
                <w:rFonts w:ascii="仿宋_GB2312" w:eastAsia="仿宋_GB2312"/>
                <w:sz w:val="28"/>
                <w:szCs w:val="28"/>
              </w:rPr>
            </w:pPr>
            <w:ins w:id="2041" w:author="刘洁" w:date="2020-06-05T10:33:00Z">
              <w:r w:rsidRPr="00475627">
                <w:rPr>
                  <w:rFonts w:ascii="仿宋_GB2312" w:eastAsia="仿宋_GB2312" w:hint="eastAsia"/>
                  <w:sz w:val="28"/>
                  <w:szCs w:val="28"/>
                </w:rPr>
                <w:t>10公顷＜项目征占用地面积≤15公顷</w:t>
              </w:r>
            </w:ins>
          </w:p>
        </w:tc>
        <w:tc>
          <w:tcPr>
            <w:tcW w:w="6379" w:type="dxa"/>
            <w:shd w:val="clear" w:color="auto" w:fill="auto"/>
            <w:vAlign w:val="center"/>
          </w:tcPr>
          <w:p w:rsidR="00381FE5" w:rsidRPr="00475627" w:rsidRDefault="00381FE5" w:rsidP="003952B6">
            <w:pPr>
              <w:jc w:val="center"/>
              <w:rPr>
                <w:ins w:id="2042" w:author="刘洁" w:date="2020-06-05T10:33:00Z"/>
                <w:rFonts w:ascii="仿宋_GB2312" w:eastAsia="仿宋_GB2312" w:hAnsi="宋体" w:cs="宋体"/>
                <w:sz w:val="28"/>
                <w:szCs w:val="28"/>
              </w:rPr>
            </w:pPr>
            <w:ins w:id="2043" w:author="刘洁" w:date="2020-06-05T10:33:00Z">
              <w:r w:rsidRPr="00475627">
                <w:rPr>
                  <w:rFonts w:ascii="仿宋_GB2312" w:eastAsia="仿宋_GB2312" w:hint="eastAsia"/>
                  <w:sz w:val="28"/>
                  <w:szCs w:val="28"/>
                </w:rPr>
                <w:t>30＜罚款额≤40</w:t>
              </w:r>
            </w:ins>
          </w:p>
        </w:tc>
      </w:tr>
      <w:tr w:rsidR="00381FE5" w:rsidRPr="00475627" w:rsidTr="003952B6">
        <w:trPr>
          <w:ins w:id="2044" w:author="刘洁" w:date="2020-06-05T10:33:00Z"/>
        </w:trPr>
        <w:tc>
          <w:tcPr>
            <w:tcW w:w="7763" w:type="dxa"/>
            <w:gridSpan w:val="2"/>
            <w:shd w:val="clear" w:color="auto" w:fill="auto"/>
            <w:vAlign w:val="center"/>
          </w:tcPr>
          <w:p w:rsidR="00381FE5" w:rsidRPr="00475627" w:rsidRDefault="00381FE5" w:rsidP="003952B6">
            <w:pPr>
              <w:jc w:val="center"/>
              <w:rPr>
                <w:ins w:id="2045" w:author="刘洁" w:date="2020-06-05T10:33:00Z"/>
                <w:rFonts w:ascii="仿宋_GB2312" w:eastAsia="仿宋_GB2312"/>
                <w:sz w:val="28"/>
                <w:szCs w:val="28"/>
              </w:rPr>
            </w:pPr>
            <w:ins w:id="2046" w:author="刘洁" w:date="2020-06-05T10:33:00Z">
              <w:r w:rsidRPr="00475627">
                <w:rPr>
                  <w:rFonts w:ascii="仿宋_GB2312" w:eastAsia="仿宋_GB2312" w:hint="eastAsia"/>
                  <w:sz w:val="28"/>
                  <w:szCs w:val="28"/>
                </w:rPr>
                <w:t>15公顷＜项目征占用地面积≤20公顷</w:t>
              </w:r>
            </w:ins>
          </w:p>
        </w:tc>
        <w:tc>
          <w:tcPr>
            <w:tcW w:w="6379" w:type="dxa"/>
            <w:shd w:val="clear" w:color="auto" w:fill="auto"/>
            <w:vAlign w:val="center"/>
          </w:tcPr>
          <w:p w:rsidR="00381FE5" w:rsidRPr="00475627" w:rsidRDefault="00381FE5" w:rsidP="003952B6">
            <w:pPr>
              <w:jc w:val="center"/>
              <w:rPr>
                <w:ins w:id="2047" w:author="刘洁" w:date="2020-06-05T10:33:00Z"/>
                <w:rFonts w:ascii="仿宋_GB2312" w:eastAsia="仿宋_GB2312"/>
                <w:sz w:val="28"/>
                <w:szCs w:val="28"/>
              </w:rPr>
            </w:pPr>
            <w:ins w:id="2048" w:author="刘洁" w:date="2020-06-05T10:33:00Z">
              <w:r w:rsidRPr="00475627">
                <w:rPr>
                  <w:rFonts w:ascii="仿宋_GB2312" w:eastAsia="仿宋_GB2312" w:hint="eastAsia"/>
                  <w:sz w:val="28"/>
                  <w:szCs w:val="28"/>
                </w:rPr>
                <w:t>40＜罚款额≤50</w:t>
              </w:r>
            </w:ins>
          </w:p>
        </w:tc>
      </w:tr>
      <w:tr w:rsidR="00381FE5" w:rsidRPr="00475627" w:rsidTr="003952B6">
        <w:trPr>
          <w:ins w:id="2049" w:author="刘洁" w:date="2020-06-05T10:33:00Z"/>
        </w:trPr>
        <w:tc>
          <w:tcPr>
            <w:tcW w:w="7763" w:type="dxa"/>
            <w:gridSpan w:val="2"/>
            <w:shd w:val="clear" w:color="auto" w:fill="auto"/>
            <w:vAlign w:val="center"/>
          </w:tcPr>
          <w:p w:rsidR="00381FE5" w:rsidRPr="00475627" w:rsidRDefault="00381FE5" w:rsidP="003952B6">
            <w:pPr>
              <w:jc w:val="center"/>
              <w:rPr>
                <w:ins w:id="2050" w:author="刘洁" w:date="2020-06-05T10:33:00Z"/>
                <w:rFonts w:ascii="仿宋_GB2312" w:eastAsia="仿宋_GB2312"/>
                <w:sz w:val="28"/>
                <w:szCs w:val="28"/>
              </w:rPr>
            </w:pPr>
            <w:ins w:id="2051" w:author="刘洁" w:date="2020-06-05T10:33:00Z">
              <w:r w:rsidRPr="00475627">
                <w:rPr>
                  <w:rFonts w:ascii="仿宋_GB2312" w:eastAsia="仿宋_GB2312" w:hint="eastAsia"/>
                  <w:sz w:val="28"/>
                  <w:szCs w:val="28"/>
                </w:rPr>
                <w:t>20公顷＜项目征占用地面积</w:t>
              </w:r>
            </w:ins>
          </w:p>
        </w:tc>
        <w:tc>
          <w:tcPr>
            <w:tcW w:w="6379" w:type="dxa"/>
            <w:shd w:val="clear" w:color="auto" w:fill="auto"/>
            <w:vAlign w:val="center"/>
          </w:tcPr>
          <w:p w:rsidR="00381FE5" w:rsidRPr="00475627" w:rsidRDefault="00381FE5" w:rsidP="003952B6">
            <w:pPr>
              <w:jc w:val="center"/>
              <w:rPr>
                <w:ins w:id="2052" w:author="刘洁" w:date="2020-06-05T10:33:00Z"/>
                <w:rFonts w:ascii="仿宋_GB2312" w:eastAsia="仿宋_GB2312"/>
                <w:sz w:val="28"/>
                <w:szCs w:val="28"/>
              </w:rPr>
            </w:pPr>
            <w:ins w:id="2053"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2054" w:author="刘洁" w:date="2020-06-05T10:33:00Z"/>
          <w:rFonts w:ascii="仿宋_GB2312" w:eastAsia="仿宋_GB2312"/>
          <w:sz w:val="32"/>
        </w:rPr>
      </w:pPr>
    </w:p>
    <w:p w:rsidR="00381FE5" w:rsidRPr="00475627" w:rsidRDefault="00381FE5" w:rsidP="00381FE5">
      <w:pPr>
        <w:jc w:val="center"/>
        <w:rPr>
          <w:ins w:id="2055" w:author="刘洁" w:date="2020-06-05T10:33:00Z"/>
          <w:rFonts w:ascii="仿宋_GB2312" w:eastAsia="仿宋_GB2312"/>
          <w:sz w:val="32"/>
        </w:rPr>
      </w:pPr>
      <w:ins w:id="2056" w:author="刘洁" w:date="2020-06-05T10:33:00Z">
        <w:r w:rsidRPr="00475627">
          <w:rPr>
            <w:rFonts w:ascii="仿宋_GB2312" w:eastAsia="仿宋_GB2312" w:hint="eastAsia"/>
            <w:sz w:val="32"/>
          </w:rPr>
          <w:lastRenderedPageBreak/>
          <w:t>5、未将水土保持设施纳入项目主体工程设计</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670"/>
        <w:gridCol w:w="6172"/>
      </w:tblGrid>
      <w:tr w:rsidR="00381FE5" w:rsidRPr="00475627" w:rsidTr="003952B6">
        <w:trPr>
          <w:ins w:id="2057" w:author="刘洁" w:date="2020-06-05T10:33:00Z"/>
        </w:trPr>
        <w:tc>
          <w:tcPr>
            <w:tcW w:w="2376" w:type="dxa"/>
            <w:shd w:val="clear" w:color="auto" w:fill="auto"/>
            <w:vAlign w:val="center"/>
          </w:tcPr>
          <w:p w:rsidR="00381FE5" w:rsidRPr="00475627" w:rsidRDefault="00381FE5" w:rsidP="003952B6">
            <w:pPr>
              <w:jc w:val="center"/>
              <w:rPr>
                <w:ins w:id="2058" w:author="刘洁" w:date="2020-06-05T10:33:00Z"/>
                <w:rFonts w:ascii="仿宋_GB2312" w:eastAsia="仿宋_GB2312" w:hAnsi="宋体" w:cs="宋体"/>
                <w:b/>
                <w:bCs/>
                <w:sz w:val="28"/>
              </w:rPr>
            </w:pPr>
            <w:ins w:id="2059" w:author="刘洁" w:date="2020-06-05T10:33:00Z">
              <w:r w:rsidRPr="00475627">
                <w:rPr>
                  <w:rFonts w:ascii="仿宋_GB2312" w:eastAsia="仿宋_GB2312" w:hint="eastAsia"/>
                  <w:b/>
                  <w:bCs/>
                  <w:sz w:val="28"/>
                </w:rPr>
                <w:t>违法行为</w:t>
              </w:r>
            </w:ins>
          </w:p>
        </w:tc>
        <w:tc>
          <w:tcPr>
            <w:tcW w:w="5670" w:type="dxa"/>
            <w:shd w:val="clear" w:color="auto" w:fill="auto"/>
            <w:vAlign w:val="center"/>
          </w:tcPr>
          <w:p w:rsidR="00381FE5" w:rsidRPr="00475627" w:rsidRDefault="00381FE5" w:rsidP="003952B6">
            <w:pPr>
              <w:jc w:val="center"/>
              <w:rPr>
                <w:ins w:id="2060" w:author="刘洁" w:date="2020-06-05T10:33:00Z"/>
                <w:rFonts w:ascii="仿宋_GB2312" w:eastAsia="仿宋_GB2312" w:hAnsi="宋体" w:cs="宋体"/>
                <w:b/>
                <w:bCs/>
                <w:sz w:val="28"/>
              </w:rPr>
            </w:pPr>
            <w:ins w:id="2061" w:author="刘洁" w:date="2020-06-05T10:33:00Z">
              <w:r w:rsidRPr="00475627">
                <w:rPr>
                  <w:rFonts w:ascii="仿宋_GB2312" w:eastAsia="仿宋_GB2312" w:hint="eastAsia"/>
                  <w:b/>
                  <w:bCs/>
                  <w:sz w:val="28"/>
                </w:rPr>
                <w:t>违反条款</w:t>
              </w:r>
            </w:ins>
          </w:p>
        </w:tc>
        <w:tc>
          <w:tcPr>
            <w:tcW w:w="6172" w:type="dxa"/>
            <w:shd w:val="clear" w:color="auto" w:fill="auto"/>
            <w:vAlign w:val="center"/>
          </w:tcPr>
          <w:p w:rsidR="00381FE5" w:rsidRPr="00475627" w:rsidRDefault="00381FE5" w:rsidP="003952B6">
            <w:pPr>
              <w:jc w:val="center"/>
              <w:rPr>
                <w:ins w:id="2062" w:author="刘洁" w:date="2020-06-05T10:33:00Z"/>
                <w:rFonts w:ascii="仿宋_GB2312" w:eastAsia="仿宋_GB2312" w:hAnsi="宋体" w:cs="宋体"/>
                <w:b/>
                <w:bCs/>
                <w:sz w:val="28"/>
              </w:rPr>
            </w:pPr>
            <w:ins w:id="2063" w:author="刘洁" w:date="2020-06-05T10:33:00Z">
              <w:r w:rsidRPr="00475627">
                <w:rPr>
                  <w:rFonts w:ascii="仿宋_GB2312" w:eastAsia="仿宋_GB2312" w:hint="eastAsia"/>
                  <w:b/>
                  <w:bCs/>
                  <w:sz w:val="28"/>
                </w:rPr>
                <w:t>处罚条款</w:t>
              </w:r>
            </w:ins>
          </w:p>
        </w:tc>
      </w:tr>
      <w:tr w:rsidR="00381FE5" w:rsidRPr="00475627" w:rsidTr="003952B6">
        <w:trPr>
          <w:trHeight w:val="2143"/>
          <w:ins w:id="2064" w:author="刘洁" w:date="2020-06-05T10:33:00Z"/>
        </w:trPr>
        <w:tc>
          <w:tcPr>
            <w:tcW w:w="2376" w:type="dxa"/>
            <w:shd w:val="clear" w:color="auto" w:fill="auto"/>
            <w:vAlign w:val="center"/>
          </w:tcPr>
          <w:p w:rsidR="00381FE5" w:rsidRPr="00475627" w:rsidRDefault="00381FE5" w:rsidP="003952B6">
            <w:pPr>
              <w:jc w:val="left"/>
              <w:rPr>
                <w:ins w:id="2065" w:author="刘洁" w:date="2020-06-05T10:33:00Z"/>
                <w:rFonts w:ascii="仿宋_GB2312" w:eastAsia="仿宋_GB2312" w:hAnsi="宋体" w:cs="宋体"/>
                <w:sz w:val="24"/>
              </w:rPr>
            </w:pPr>
            <w:ins w:id="2066" w:author="刘洁" w:date="2020-06-05T10:33:00Z">
              <w:r w:rsidRPr="00475627">
                <w:rPr>
                  <w:rFonts w:ascii="仿宋_GB2312" w:eastAsia="仿宋_GB2312" w:hint="eastAsia"/>
                  <w:sz w:val="24"/>
                </w:rPr>
                <w:t>未将水土保持设施纳入项目主体工程设计</w:t>
              </w:r>
            </w:ins>
          </w:p>
        </w:tc>
        <w:tc>
          <w:tcPr>
            <w:tcW w:w="5670" w:type="dxa"/>
            <w:shd w:val="clear" w:color="auto" w:fill="auto"/>
            <w:vAlign w:val="center"/>
          </w:tcPr>
          <w:p w:rsidR="00381FE5" w:rsidRPr="00475627" w:rsidRDefault="00381FE5" w:rsidP="003952B6">
            <w:pPr>
              <w:jc w:val="left"/>
              <w:rPr>
                <w:ins w:id="2067" w:author="刘洁" w:date="2020-06-05T10:33:00Z"/>
                <w:rFonts w:ascii="仿宋_GB2312" w:eastAsia="仿宋_GB2312" w:hAnsi="宋体" w:cs="宋体"/>
                <w:sz w:val="24"/>
              </w:rPr>
            </w:pPr>
            <w:ins w:id="2068" w:author="刘洁" w:date="2020-06-05T10:33:00Z">
              <w:r w:rsidRPr="00475627">
                <w:rPr>
                  <w:rFonts w:ascii="仿宋_GB2312" w:eastAsia="仿宋_GB2312" w:hint="eastAsia"/>
                  <w:sz w:val="24"/>
                </w:rPr>
                <w:t>《北京市水土保持条例》</w:t>
              </w:r>
              <w:r w:rsidRPr="00475627">
                <w:rPr>
                  <w:rFonts w:ascii="仿宋_GB2312" w:eastAsia="仿宋_GB2312" w:hint="eastAsia"/>
                  <w:sz w:val="24"/>
                </w:rPr>
                <w:br/>
                <w:t xml:space="preserve">    第二十五条第一款　依法应当编制水土保持方案的生产建设项目，项目建设单位和工程设计编制单位应当按照水土保持法律、法规、技术标准和批准的水土保持方案进行设计，并将水土保持设施纳入项目主体工程设计。</w:t>
              </w:r>
            </w:ins>
          </w:p>
        </w:tc>
        <w:tc>
          <w:tcPr>
            <w:tcW w:w="6172" w:type="dxa"/>
            <w:shd w:val="clear" w:color="auto" w:fill="auto"/>
            <w:vAlign w:val="center"/>
          </w:tcPr>
          <w:p w:rsidR="00381FE5" w:rsidRPr="00475627" w:rsidRDefault="00381FE5" w:rsidP="003952B6">
            <w:pPr>
              <w:jc w:val="left"/>
              <w:rPr>
                <w:ins w:id="2069" w:author="刘洁" w:date="2020-06-05T10:33:00Z"/>
                <w:rFonts w:ascii="仿宋_GB2312" w:eastAsia="仿宋_GB2312" w:hAnsi="宋体" w:cs="宋体"/>
                <w:sz w:val="24"/>
              </w:rPr>
            </w:pPr>
            <w:ins w:id="2070" w:author="刘洁" w:date="2020-06-05T10:33:00Z">
              <w:r w:rsidRPr="00475627">
                <w:rPr>
                  <w:rFonts w:ascii="仿宋_GB2312" w:eastAsia="仿宋_GB2312" w:hint="eastAsia"/>
                  <w:sz w:val="24"/>
                </w:rPr>
                <w:t xml:space="preserve">《北京市水土保持条例》　</w:t>
              </w:r>
              <w:r w:rsidRPr="00475627">
                <w:rPr>
                  <w:rFonts w:ascii="仿宋_GB2312" w:eastAsia="仿宋_GB2312" w:hint="eastAsia"/>
                  <w:sz w:val="24"/>
                </w:rPr>
                <w:br/>
                <w:t xml:space="preserve">    第三十七条第一款　违反本条例第二十五条第一款规定，未将水土保持设施纳入项目主体工程设计的，由水行政部门责令改正，处5万元以上50万元以下罚款。</w:t>
              </w:r>
            </w:ins>
          </w:p>
        </w:tc>
      </w:tr>
      <w:tr w:rsidR="00381FE5" w:rsidRPr="00475627" w:rsidTr="003952B6">
        <w:trPr>
          <w:trHeight w:val="680"/>
          <w:ins w:id="2071" w:author="刘洁" w:date="2020-06-05T10:33:00Z"/>
        </w:trPr>
        <w:tc>
          <w:tcPr>
            <w:tcW w:w="8046" w:type="dxa"/>
            <w:gridSpan w:val="2"/>
            <w:shd w:val="clear" w:color="auto" w:fill="auto"/>
            <w:vAlign w:val="center"/>
          </w:tcPr>
          <w:p w:rsidR="00381FE5" w:rsidRPr="00475627" w:rsidRDefault="00381FE5" w:rsidP="003952B6">
            <w:pPr>
              <w:jc w:val="center"/>
              <w:rPr>
                <w:ins w:id="2072" w:author="刘洁" w:date="2020-06-05T10:33:00Z"/>
                <w:rFonts w:ascii="仿宋_GB2312" w:eastAsia="仿宋_GB2312" w:hAnsi="宋体" w:cs="宋体"/>
                <w:b/>
                <w:sz w:val="28"/>
                <w:szCs w:val="28"/>
              </w:rPr>
            </w:pPr>
            <w:ins w:id="2073" w:author="刘洁" w:date="2020-06-05T10:33:00Z">
              <w:r w:rsidRPr="00475627">
                <w:rPr>
                  <w:rFonts w:ascii="仿宋_GB2312" w:eastAsia="仿宋_GB2312" w:hint="eastAsia"/>
                  <w:b/>
                  <w:sz w:val="28"/>
                  <w:szCs w:val="28"/>
                </w:rPr>
                <w:t>情  节</w:t>
              </w:r>
            </w:ins>
          </w:p>
        </w:tc>
        <w:tc>
          <w:tcPr>
            <w:tcW w:w="6172" w:type="dxa"/>
            <w:shd w:val="clear" w:color="auto" w:fill="auto"/>
            <w:vAlign w:val="center"/>
          </w:tcPr>
          <w:p w:rsidR="00381FE5" w:rsidRPr="00475627" w:rsidRDefault="00381FE5" w:rsidP="003952B6">
            <w:pPr>
              <w:jc w:val="center"/>
              <w:rPr>
                <w:ins w:id="2074" w:author="刘洁" w:date="2020-06-05T10:33:00Z"/>
                <w:rFonts w:ascii="仿宋_GB2312" w:eastAsia="仿宋_GB2312" w:hAnsi="宋体" w:cs="宋体"/>
                <w:b/>
                <w:sz w:val="28"/>
                <w:szCs w:val="28"/>
              </w:rPr>
            </w:pPr>
            <w:ins w:id="2075" w:author="刘洁" w:date="2020-06-05T10:33:00Z">
              <w:r w:rsidRPr="00475627">
                <w:rPr>
                  <w:rFonts w:ascii="仿宋_GB2312" w:eastAsia="仿宋_GB2312" w:hint="eastAsia"/>
                  <w:b/>
                  <w:sz w:val="28"/>
                  <w:szCs w:val="28"/>
                </w:rPr>
                <w:t>罚款额（万元）</w:t>
              </w:r>
            </w:ins>
          </w:p>
        </w:tc>
      </w:tr>
      <w:tr w:rsidR="00381FE5" w:rsidRPr="00475627" w:rsidTr="003952B6">
        <w:trPr>
          <w:trHeight w:val="680"/>
          <w:ins w:id="2076" w:author="刘洁" w:date="2020-06-05T10:33:00Z"/>
        </w:trPr>
        <w:tc>
          <w:tcPr>
            <w:tcW w:w="8046" w:type="dxa"/>
            <w:gridSpan w:val="2"/>
            <w:shd w:val="clear" w:color="auto" w:fill="auto"/>
            <w:vAlign w:val="center"/>
          </w:tcPr>
          <w:p w:rsidR="00381FE5" w:rsidRPr="00475627" w:rsidRDefault="00381FE5" w:rsidP="003952B6">
            <w:pPr>
              <w:jc w:val="center"/>
              <w:rPr>
                <w:ins w:id="2077" w:author="刘洁" w:date="2020-06-05T10:33:00Z"/>
                <w:rFonts w:ascii="仿宋_GB2312" w:eastAsia="仿宋_GB2312"/>
                <w:sz w:val="28"/>
                <w:szCs w:val="28"/>
              </w:rPr>
            </w:pPr>
            <w:ins w:id="2078" w:author="刘洁" w:date="2020-06-05T10:33:00Z">
              <w:r w:rsidRPr="00475627">
                <w:rPr>
                  <w:rFonts w:ascii="仿宋_GB2312" w:eastAsia="仿宋_GB2312" w:hint="eastAsia"/>
                  <w:sz w:val="28"/>
                  <w:szCs w:val="28"/>
                </w:rPr>
                <w:t>项目征占用地面积≤1公顷</w:t>
              </w:r>
            </w:ins>
          </w:p>
        </w:tc>
        <w:tc>
          <w:tcPr>
            <w:tcW w:w="6172" w:type="dxa"/>
            <w:shd w:val="clear" w:color="auto" w:fill="auto"/>
            <w:vAlign w:val="center"/>
          </w:tcPr>
          <w:p w:rsidR="00381FE5" w:rsidRPr="00475627" w:rsidRDefault="00381FE5" w:rsidP="003952B6">
            <w:pPr>
              <w:jc w:val="center"/>
              <w:rPr>
                <w:ins w:id="2079" w:author="刘洁" w:date="2020-06-05T10:33:00Z"/>
                <w:rFonts w:ascii="仿宋_GB2312" w:eastAsia="仿宋_GB2312"/>
                <w:sz w:val="28"/>
                <w:szCs w:val="28"/>
              </w:rPr>
            </w:pPr>
            <w:ins w:id="2080" w:author="刘洁" w:date="2020-06-05T10:33:00Z">
              <w:r w:rsidRPr="00475627">
                <w:rPr>
                  <w:rFonts w:ascii="仿宋_GB2312" w:eastAsia="仿宋_GB2312" w:hint="eastAsia"/>
                  <w:sz w:val="28"/>
                  <w:szCs w:val="28"/>
                </w:rPr>
                <w:t>5≤罚款额≤10</w:t>
              </w:r>
            </w:ins>
          </w:p>
        </w:tc>
      </w:tr>
      <w:tr w:rsidR="00381FE5" w:rsidRPr="00475627" w:rsidTr="003952B6">
        <w:trPr>
          <w:trHeight w:val="680"/>
          <w:ins w:id="2081" w:author="刘洁" w:date="2020-06-05T10:33:00Z"/>
        </w:trPr>
        <w:tc>
          <w:tcPr>
            <w:tcW w:w="8046" w:type="dxa"/>
            <w:gridSpan w:val="2"/>
            <w:shd w:val="clear" w:color="auto" w:fill="auto"/>
            <w:vAlign w:val="center"/>
          </w:tcPr>
          <w:p w:rsidR="00381FE5" w:rsidRPr="00475627" w:rsidRDefault="00381FE5" w:rsidP="003952B6">
            <w:pPr>
              <w:jc w:val="center"/>
              <w:rPr>
                <w:ins w:id="2082" w:author="刘洁" w:date="2020-06-05T10:33:00Z"/>
                <w:rFonts w:ascii="仿宋_GB2312" w:eastAsia="仿宋_GB2312"/>
                <w:sz w:val="28"/>
                <w:szCs w:val="28"/>
              </w:rPr>
            </w:pPr>
            <w:ins w:id="2083" w:author="刘洁" w:date="2020-06-05T10:33:00Z">
              <w:r w:rsidRPr="00475627">
                <w:rPr>
                  <w:rFonts w:ascii="仿宋_GB2312" w:eastAsia="仿宋_GB2312" w:hint="eastAsia"/>
                  <w:sz w:val="28"/>
                  <w:szCs w:val="28"/>
                </w:rPr>
                <w:t>1公顷＜项目征占用地面积≤5公顷</w:t>
              </w:r>
            </w:ins>
          </w:p>
        </w:tc>
        <w:tc>
          <w:tcPr>
            <w:tcW w:w="6172" w:type="dxa"/>
            <w:shd w:val="clear" w:color="auto" w:fill="auto"/>
            <w:vAlign w:val="center"/>
          </w:tcPr>
          <w:p w:rsidR="00381FE5" w:rsidRPr="00475627" w:rsidRDefault="00381FE5" w:rsidP="003952B6">
            <w:pPr>
              <w:jc w:val="center"/>
              <w:rPr>
                <w:ins w:id="2084" w:author="刘洁" w:date="2020-06-05T10:33:00Z"/>
                <w:rFonts w:ascii="仿宋_GB2312" w:eastAsia="仿宋_GB2312"/>
                <w:sz w:val="28"/>
                <w:szCs w:val="28"/>
              </w:rPr>
            </w:pPr>
            <w:ins w:id="2085" w:author="刘洁" w:date="2020-06-05T10:33:00Z">
              <w:r w:rsidRPr="00475627">
                <w:rPr>
                  <w:rFonts w:ascii="仿宋_GB2312" w:eastAsia="仿宋_GB2312" w:hint="eastAsia"/>
                  <w:sz w:val="28"/>
                  <w:szCs w:val="28"/>
                </w:rPr>
                <w:t>10＜罚款额≤20</w:t>
              </w:r>
            </w:ins>
          </w:p>
        </w:tc>
      </w:tr>
      <w:tr w:rsidR="00381FE5" w:rsidRPr="00475627" w:rsidTr="003952B6">
        <w:trPr>
          <w:trHeight w:val="680"/>
          <w:ins w:id="2086" w:author="刘洁" w:date="2020-06-05T10:33:00Z"/>
        </w:trPr>
        <w:tc>
          <w:tcPr>
            <w:tcW w:w="8046" w:type="dxa"/>
            <w:gridSpan w:val="2"/>
            <w:shd w:val="clear" w:color="auto" w:fill="auto"/>
            <w:vAlign w:val="center"/>
          </w:tcPr>
          <w:p w:rsidR="00381FE5" w:rsidRPr="00475627" w:rsidRDefault="00381FE5" w:rsidP="003952B6">
            <w:pPr>
              <w:jc w:val="center"/>
              <w:rPr>
                <w:ins w:id="2087" w:author="刘洁" w:date="2020-06-05T10:33:00Z"/>
                <w:rFonts w:ascii="仿宋_GB2312" w:eastAsia="仿宋_GB2312"/>
                <w:sz w:val="28"/>
                <w:szCs w:val="28"/>
              </w:rPr>
            </w:pPr>
            <w:ins w:id="2088" w:author="刘洁" w:date="2020-06-05T10:33:00Z">
              <w:r w:rsidRPr="00475627">
                <w:rPr>
                  <w:rFonts w:ascii="仿宋_GB2312" w:eastAsia="仿宋_GB2312" w:hint="eastAsia"/>
                  <w:sz w:val="28"/>
                  <w:szCs w:val="28"/>
                </w:rPr>
                <w:t>5公顷＜项目征占用地面积≤10公顷</w:t>
              </w:r>
            </w:ins>
          </w:p>
        </w:tc>
        <w:tc>
          <w:tcPr>
            <w:tcW w:w="6172" w:type="dxa"/>
            <w:shd w:val="clear" w:color="auto" w:fill="auto"/>
            <w:vAlign w:val="center"/>
          </w:tcPr>
          <w:p w:rsidR="00381FE5" w:rsidRPr="00475627" w:rsidRDefault="00381FE5" w:rsidP="003952B6">
            <w:pPr>
              <w:jc w:val="center"/>
              <w:rPr>
                <w:ins w:id="2089" w:author="刘洁" w:date="2020-06-05T10:33:00Z"/>
                <w:rFonts w:ascii="仿宋_GB2312" w:eastAsia="仿宋_GB2312"/>
                <w:sz w:val="28"/>
                <w:szCs w:val="28"/>
              </w:rPr>
            </w:pPr>
            <w:ins w:id="2090" w:author="刘洁" w:date="2020-06-05T10:33:00Z">
              <w:r w:rsidRPr="00475627">
                <w:rPr>
                  <w:rFonts w:ascii="仿宋_GB2312" w:eastAsia="仿宋_GB2312" w:hint="eastAsia"/>
                  <w:sz w:val="28"/>
                  <w:szCs w:val="28"/>
                </w:rPr>
                <w:t>20＜罚款额≤30</w:t>
              </w:r>
            </w:ins>
          </w:p>
        </w:tc>
      </w:tr>
      <w:tr w:rsidR="00381FE5" w:rsidRPr="00475627" w:rsidTr="003952B6">
        <w:trPr>
          <w:trHeight w:val="680"/>
          <w:ins w:id="2091" w:author="刘洁" w:date="2020-06-05T10:33:00Z"/>
        </w:trPr>
        <w:tc>
          <w:tcPr>
            <w:tcW w:w="8046" w:type="dxa"/>
            <w:gridSpan w:val="2"/>
            <w:shd w:val="clear" w:color="auto" w:fill="auto"/>
            <w:vAlign w:val="center"/>
          </w:tcPr>
          <w:p w:rsidR="00381FE5" w:rsidRPr="00475627" w:rsidRDefault="00381FE5" w:rsidP="003952B6">
            <w:pPr>
              <w:jc w:val="center"/>
              <w:rPr>
                <w:ins w:id="2092" w:author="刘洁" w:date="2020-06-05T10:33:00Z"/>
                <w:rFonts w:ascii="仿宋_GB2312" w:eastAsia="仿宋_GB2312"/>
                <w:sz w:val="28"/>
                <w:szCs w:val="28"/>
              </w:rPr>
            </w:pPr>
            <w:ins w:id="2093" w:author="刘洁" w:date="2020-06-05T10:33:00Z">
              <w:r w:rsidRPr="00475627">
                <w:rPr>
                  <w:rFonts w:ascii="仿宋_GB2312" w:eastAsia="仿宋_GB2312" w:hint="eastAsia"/>
                  <w:sz w:val="28"/>
                  <w:szCs w:val="28"/>
                </w:rPr>
                <w:t>10公顷＜项目征占用地面积≤15公顷</w:t>
              </w:r>
            </w:ins>
          </w:p>
        </w:tc>
        <w:tc>
          <w:tcPr>
            <w:tcW w:w="6172" w:type="dxa"/>
            <w:shd w:val="clear" w:color="auto" w:fill="auto"/>
            <w:vAlign w:val="center"/>
          </w:tcPr>
          <w:p w:rsidR="00381FE5" w:rsidRPr="00475627" w:rsidRDefault="00381FE5" w:rsidP="003952B6">
            <w:pPr>
              <w:jc w:val="center"/>
              <w:rPr>
                <w:ins w:id="2094" w:author="刘洁" w:date="2020-06-05T10:33:00Z"/>
                <w:rFonts w:ascii="仿宋_GB2312" w:eastAsia="仿宋_GB2312" w:hAnsi="宋体" w:cs="宋体"/>
                <w:sz w:val="28"/>
                <w:szCs w:val="28"/>
              </w:rPr>
            </w:pPr>
            <w:ins w:id="2095" w:author="刘洁" w:date="2020-06-05T10:33:00Z">
              <w:r w:rsidRPr="00475627">
                <w:rPr>
                  <w:rFonts w:ascii="仿宋_GB2312" w:eastAsia="仿宋_GB2312" w:hint="eastAsia"/>
                  <w:sz w:val="28"/>
                  <w:szCs w:val="28"/>
                </w:rPr>
                <w:t>30＜罚款额≤40</w:t>
              </w:r>
            </w:ins>
          </w:p>
        </w:tc>
      </w:tr>
      <w:tr w:rsidR="00381FE5" w:rsidRPr="00475627" w:rsidTr="003952B6">
        <w:trPr>
          <w:trHeight w:val="680"/>
          <w:ins w:id="2096" w:author="刘洁" w:date="2020-06-05T10:33:00Z"/>
        </w:trPr>
        <w:tc>
          <w:tcPr>
            <w:tcW w:w="8046" w:type="dxa"/>
            <w:gridSpan w:val="2"/>
            <w:shd w:val="clear" w:color="auto" w:fill="auto"/>
            <w:vAlign w:val="center"/>
          </w:tcPr>
          <w:p w:rsidR="00381FE5" w:rsidRPr="00475627" w:rsidRDefault="00381FE5" w:rsidP="003952B6">
            <w:pPr>
              <w:jc w:val="center"/>
              <w:rPr>
                <w:ins w:id="2097" w:author="刘洁" w:date="2020-06-05T10:33:00Z"/>
                <w:rFonts w:ascii="仿宋_GB2312" w:eastAsia="仿宋_GB2312"/>
                <w:sz w:val="28"/>
                <w:szCs w:val="28"/>
              </w:rPr>
            </w:pPr>
            <w:ins w:id="2098" w:author="刘洁" w:date="2020-06-05T10:33:00Z">
              <w:r w:rsidRPr="00475627">
                <w:rPr>
                  <w:rFonts w:ascii="仿宋_GB2312" w:eastAsia="仿宋_GB2312" w:hint="eastAsia"/>
                  <w:sz w:val="28"/>
                  <w:szCs w:val="28"/>
                </w:rPr>
                <w:t>15公顷＜项目征占用地面积≤20公顷</w:t>
              </w:r>
            </w:ins>
          </w:p>
        </w:tc>
        <w:tc>
          <w:tcPr>
            <w:tcW w:w="6172" w:type="dxa"/>
            <w:shd w:val="clear" w:color="auto" w:fill="auto"/>
            <w:vAlign w:val="center"/>
          </w:tcPr>
          <w:p w:rsidR="00381FE5" w:rsidRPr="00475627" w:rsidRDefault="00381FE5" w:rsidP="003952B6">
            <w:pPr>
              <w:jc w:val="center"/>
              <w:rPr>
                <w:ins w:id="2099" w:author="刘洁" w:date="2020-06-05T10:33:00Z"/>
                <w:rFonts w:ascii="仿宋_GB2312" w:eastAsia="仿宋_GB2312"/>
                <w:sz w:val="28"/>
                <w:szCs w:val="28"/>
              </w:rPr>
            </w:pPr>
            <w:ins w:id="2100" w:author="刘洁" w:date="2020-06-05T10:33:00Z">
              <w:r w:rsidRPr="00475627">
                <w:rPr>
                  <w:rFonts w:ascii="仿宋_GB2312" w:eastAsia="仿宋_GB2312" w:hint="eastAsia"/>
                  <w:sz w:val="28"/>
                  <w:szCs w:val="28"/>
                </w:rPr>
                <w:t>40＜罚款额≤50</w:t>
              </w:r>
            </w:ins>
          </w:p>
        </w:tc>
      </w:tr>
      <w:tr w:rsidR="00381FE5" w:rsidRPr="00475627" w:rsidTr="003952B6">
        <w:trPr>
          <w:trHeight w:val="680"/>
          <w:ins w:id="2101" w:author="刘洁" w:date="2020-06-05T10:33:00Z"/>
        </w:trPr>
        <w:tc>
          <w:tcPr>
            <w:tcW w:w="8046" w:type="dxa"/>
            <w:gridSpan w:val="2"/>
            <w:shd w:val="clear" w:color="auto" w:fill="auto"/>
            <w:vAlign w:val="center"/>
          </w:tcPr>
          <w:p w:rsidR="00381FE5" w:rsidRPr="00475627" w:rsidRDefault="00381FE5" w:rsidP="003952B6">
            <w:pPr>
              <w:jc w:val="center"/>
              <w:rPr>
                <w:ins w:id="2102" w:author="刘洁" w:date="2020-06-05T10:33:00Z"/>
                <w:rFonts w:ascii="仿宋_GB2312" w:eastAsia="仿宋_GB2312"/>
                <w:sz w:val="28"/>
                <w:szCs w:val="28"/>
              </w:rPr>
            </w:pPr>
            <w:ins w:id="2103" w:author="刘洁" w:date="2020-06-05T10:33:00Z">
              <w:r w:rsidRPr="00475627">
                <w:rPr>
                  <w:rFonts w:ascii="仿宋_GB2312" w:eastAsia="仿宋_GB2312" w:hint="eastAsia"/>
                  <w:sz w:val="28"/>
                  <w:szCs w:val="28"/>
                </w:rPr>
                <w:t>20公顷＜项目征占用地面积</w:t>
              </w:r>
            </w:ins>
          </w:p>
        </w:tc>
        <w:tc>
          <w:tcPr>
            <w:tcW w:w="6172" w:type="dxa"/>
            <w:shd w:val="clear" w:color="auto" w:fill="auto"/>
            <w:vAlign w:val="center"/>
          </w:tcPr>
          <w:p w:rsidR="00381FE5" w:rsidRPr="00475627" w:rsidRDefault="00381FE5" w:rsidP="003952B6">
            <w:pPr>
              <w:jc w:val="center"/>
              <w:rPr>
                <w:ins w:id="2104" w:author="刘洁" w:date="2020-06-05T10:33:00Z"/>
                <w:rFonts w:ascii="仿宋_GB2312" w:eastAsia="仿宋_GB2312"/>
                <w:sz w:val="28"/>
                <w:szCs w:val="28"/>
              </w:rPr>
            </w:pPr>
            <w:ins w:id="2105"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2106" w:author="刘洁" w:date="2020-06-05T10:33:00Z"/>
          <w:rFonts w:ascii="仿宋_GB2312" w:eastAsia="仿宋_GB2312"/>
          <w:sz w:val="32"/>
        </w:rPr>
      </w:pPr>
    </w:p>
    <w:p w:rsidR="00381FE5" w:rsidRPr="00475627" w:rsidRDefault="00381FE5" w:rsidP="00381FE5">
      <w:pPr>
        <w:jc w:val="center"/>
        <w:rPr>
          <w:ins w:id="2107" w:author="刘洁" w:date="2020-06-05T10:33:00Z"/>
          <w:rFonts w:ascii="仿宋_GB2312" w:eastAsia="仿宋_GB2312"/>
          <w:sz w:val="32"/>
        </w:rPr>
      </w:pPr>
      <w:ins w:id="2108" w:author="刘洁" w:date="2020-06-05T10:33:00Z">
        <w:r w:rsidRPr="00475627">
          <w:rPr>
            <w:rFonts w:ascii="仿宋_GB2312" w:eastAsia="仿宋_GB2312" w:hint="eastAsia"/>
            <w:sz w:val="32"/>
          </w:rPr>
          <w:lastRenderedPageBreak/>
          <w:t>6、未按时报送水土保持监测情况</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670"/>
        <w:gridCol w:w="5605"/>
      </w:tblGrid>
      <w:tr w:rsidR="00381FE5" w:rsidRPr="00475627" w:rsidTr="003952B6">
        <w:trPr>
          <w:ins w:id="2109" w:author="刘洁" w:date="2020-06-05T10:33:00Z"/>
        </w:trPr>
        <w:tc>
          <w:tcPr>
            <w:tcW w:w="2943" w:type="dxa"/>
            <w:shd w:val="clear" w:color="auto" w:fill="auto"/>
            <w:vAlign w:val="center"/>
          </w:tcPr>
          <w:p w:rsidR="00381FE5" w:rsidRPr="00475627" w:rsidRDefault="00381FE5" w:rsidP="003952B6">
            <w:pPr>
              <w:jc w:val="center"/>
              <w:rPr>
                <w:ins w:id="2110" w:author="刘洁" w:date="2020-06-05T10:33:00Z"/>
                <w:rFonts w:ascii="仿宋_GB2312" w:eastAsia="仿宋_GB2312" w:hAnsi="宋体" w:cs="宋体"/>
                <w:b/>
                <w:bCs/>
                <w:sz w:val="28"/>
              </w:rPr>
            </w:pPr>
            <w:ins w:id="2111" w:author="刘洁" w:date="2020-06-05T10:33:00Z">
              <w:r w:rsidRPr="00475627">
                <w:rPr>
                  <w:rFonts w:ascii="仿宋_GB2312" w:eastAsia="仿宋_GB2312" w:hint="eastAsia"/>
                  <w:b/>
                  <w:bCs/>
                  <w:sz w:val="28"/>
                </w:rPr>
                <w:t>违法行为</w:t>
              </w:r>
            </w:ins>
          </w:p>
        </w:tc>
        <w:tc>
          <w:tcPr>
            <w:tcW w:w="5670" w:type="dxa"/>
            <w:shd w:val="clear" w:color="auto" w:fill="auto"/>
            <w:vAlign w:val="center"/>
          </w:tcPr>
          <w:p w:rsidR="00381FE5" w:rsidRPr="00475627" w:rsidRDefault="00381FE5" w:rsidP="003952B6">
            <w:pPr>
              <w:jc w:val="center"/>
              <w:rPr>
                <w:ins w:id="2112" w:author="刘洁" w:date="2020-06-05T10:33:00Z"/>
                <w:rFonts w:ascii="仿宋_GB2312" w:eastAsia="仿宋_GB2312" w:hAnsi="宋体" w:cs="宋体"/>
                <w:b/>
                <w:bCs/>
                <w:sz w:val="28"/>
              </w:rPr>
            </w:pPr>
            <w:ins w:id="2113" w:author="刘洁" w:date="2020-06-05T10:33:00Z">
              <w:r w:rsidRPr="00475627">
                <w:rPr>
                  <w:rFonts w:ascii="仿宋_GB2312" w:eastAsia="仿宋_GB2312" w:hint="eastAsia"/>
                  <w:b/>
                  <w:bCs/>
                  <w:sz w:val="28"/>
                </w:rPr>
                <w:t>违反条款</w:t>
              </w:r>
            </w:ins>
          </w:p>
        </w:tc>
        <w:tc>
          <w:tcPr>
            <w:tcW w:w="5605" w:type="dxa"/>
            <w:shd w:val="clear" w:color="auto" w:fill="auto"/>
            <w:vAlign w:val="center"/>
          </w:tcPr>
          <w:p w:rsidR="00381FE5" w:rsidRPr="00475627" w:rsidRDefault="00381FE5" w:rsidP="003952B6">
            <w:pPr>
              <w:jc w:val="center"/>
              <w:rPr>
                <w:ins w:id="2114" w:author="刘洁" w:date="2020-06-05T10:33:00Z"/>
                <w:rFonts w:ascii="仿宋_GB2312" w:eastAsia="仿宋_GB2312" w:hAnsi="宋体" w:cs="宋体"/>
                <w:b/>
                <w:bCs/>
                <w:sz w:val="28"/>
              </w:rPr>
            </w:pPr>
            <w:ins w:id="2115" w:author="刘洁" w:date="2020-06-05T10:33:00Z">
              <w:r w:rsidRPr="00475627">
                <w:rPr>
                  <w:rFonts w:ascii="仿宋_GB2312" w:eastAsia="仿宋_GB2312" w:hint="eastAsia"/>
                  <w:b/>
                  <w:bCs/>
                  <w:sz w:val="28"/>
                </w:rPr>
                <w:t>处罚条款</w:t>
              </w:r>
            </w:ins>
          </w:p>
        </w:tc>
      </w:tr>
      <w:tr w:rsidR="00381FE5" w:rsidRPr="00475627" w:rsidTr="003952B6">
        <w:trPr>
          <w:trHeight w:val="3702"/>
          <w:ins w:id="2116" w:author="刘洁" w:date="2020-06-05T10:33:00Z"/>
        </w:trPr>
        <w:tc>
          <w:tcPr>
            <w:tcW w:w="2943" w:type="dxa"/>
            <w:shd w:val="clear" w:color="auto" w:fill="auto"/>
            <w:vAlign w:val="center"/>
          </w:tcPr>
          <w:p w:rsidR="00381FE5" w:rsidRPr="00475627" w:rsidRDefault="00381FE5" w:rsidP="003952B6">
            <w:pPr>
              <w:jc w:val="left"/>
              <w:rPr>
                <w:ins w:id="2117" w:author="刘洁" w:date="2020-06-05T10:33:00Z"/>
                <w:rFonts w:ascii="仿宋_GB2312" w:eastAsia="仿宋_GB2312" w:hAnsi="宋体" w:cs="宋体"/>
                <w:sz w:val="24"/>
              </w:rPr>
            </w:pPr>
            <w:ins w:id="2118" w:author="刘洁" w:date="2020-06-05T10:33:00Z">
              <w:r w:rsidRPr="00475627">
                <w:rPr>
                  <w:rFonts w:ascii="仿宋_GB2312" w:eastAsia="仿宋_GB2312" w:hint="eastAsia"/>
                  <w:sz w:val="24"/>
                </w:rPr>
                <w:t>未按时报送水土保持监测情况</w:t>
              </w:r>
            </w:ins>
          </w:p>
        </w:tc>
        <w:tc>
          <w:tcPr>
            <w:tcW w:w="5670" w:type="dxa"/>
            <w:shd w:val="clear" w:color="auto" w:fill="auto"/>
            <w:vAlign w:val="center"/>
          </w:tcPr>
          <w:p w:rsidR="00381FE5" w:rsidRDefault="00381FE5" w:rsidP="003952B6">
            <w:pPr>
              <w:jc w:val="left"/>
              <w:rPr>
                <w:ins w:id="2119" w:author="刘洁" w:date="2020-06-05T10:46:00Z"/>
                <w:rFonts w:ascii="仿宋_GB2312" w:eastAsia="仿宋_GB2312"/>
                <w:sz w:val="24"/>
              </w:rPr>
            </w:pPr>
            <w:ins w:id="2120" w:author="刘洁" w:date="2020-06-05T10:33:00Z">
              <w:r w:rsidRPr="00475627">
                <w:rPr>
                  <w:rFonts w:ascii="仿宋_GB2312" w:eastAsia="仿宋_GB2312" w:hint="eastAsia"/>
                  <w:sz w:val="24"/>
                </w:rPr>
                <w:t>《北京市水土保持条例》</w:t>
              </w:r>
              <w:r w:rsidRPr="00475627">
                <w:rPr>
                  <w:rFonts w:ascii="仿宋_GB2312" w:eastAsia="仿宋_GB2312" w:hint="eastAsia"/>
                  <w:sz w:val="24"/>
                </w:rPr>
                <w:br/>
                <w:t xml:space="preserve">    第二十八条</w:t>
              </w:r>
            </w:ins>
            <w:ins w:id="2121" w:author="刘洁" w:date="2020-06-05T10:46:00Z">
              <w:r w:rsidRPr="00475627">
                <w:rPr>
                  <w:rFonts w:ascii="仿宋_GB2312" w:eastAsia="仿宋_GB2312" w:hint="eastAsia"/>
                  <w:sz w:val="24"/>
                </w:rPr>
                <w:t>依法应当编制水土保持方案的生产建设项目，生产建设单位应当自行或者委托水土保持监测机构按照国家有关规定实施监测，并定期向水行政部门报送监测情况。</w:t>
              </w:r>
            </w:ins>
          </w:p>
          <w:p w:rsidR="00381FE5" w:rsidRPr="00475627" w:rsidRDefault="00381FE5">
            <w:pPr>
              <w:ind w:firstLineChars="200" w:firstLine="480"/>
              <w:jc w:val="left"/>
              <w:rPr>
                <w:ins w:id="2122" w:author="刘洁" w:date="2020-06-05T10:33:00Z"/>
                <w:rFonts w:ascii="仿宋_GB2312" w:eastAsia="仿宋_GB2312" w:hAnsi="宋体" w:cs="宋体"/>
                <w:sz w:val="24"/>
              </w:rPr>
              <w:pPrChange w:id="2123" w:author="刘洁" w:date="2020-06-05T10:46:00Z">
                <w:pPr>
                  <w:jc w:val="left"/>
                </w:pPr>
              </w:pPrChange>
            </w:pPr>
            <w:ins w:id="2124" w:author="刘洁" w:date="2020-06-05T10:33:00Z">
              <w:r w:rsidRPr="00475627">
                <w:rPr>
                  <w:rFonts w:ascii="仿宋_GB2312" w:eastAsia="仿宋_GB2312" w:hint="eastAsia"/>
                  <w:sz w:val="24"/>
                </w:rPr>
                <w:t>生产建设单位或者其委托的水土保持监测机构应当自土石方挖填工程施工之日起，按月向水行政部门报送土石方堆放、转运和综合利用等监测情况。</w:t>
              </w:r>
              <w:r>
                <w:rPr>
                  <w:rFonts w:ascii="仿宋_GB2312" w:eastAsia="仿宋_GB2312" w:hint="eastAsia"/>
                  <w:sz w:val="24"/>
                </w:rPr>
                <w:br/>
                <w:t xml:space="preserve">    </w:t>
              </w:r>
            </w:ins>
          </w:p>
        </w:tc>
        <w:tc>
          <w:tcPr>
            <w:tcW w:w="5605" w:type="dxa"/>
            <w:shd w:val="clear" w:color="auto" w:fill="auto"/>
            <w:vAlign w:val="center"/>
          </w:tcPr>
          <w:p w:rsidR="00381FE5" w:rsidRPr="00475627" w:rsidRDefault="00381FE5" w:rsidP="003952B6">
            <w:pPr>
              <w:jc w:val="left"/>
              <w:rPr>
                <w:ins w:id="2125" w:author="刘洁" w:date="2020-06-05T10:33:00Z"/>
                <w:rFonts w:ascii="仿宋_GB2312" w:eastAsia="仿宋_GB2312" w:hAnsi="宋体" w:cs="宋体"/>
                <w:sz w:val="24"/>
              </w:rPr>
            </w:pPr>
            <w:ins w:id="2126" w:author="刘洁" w:date="2020-06-05T10:33:00Z">
              <w:r w:rsidRPr="00475627">
                <w:rPr>
                  <w:rFonts w:ascii="仿宋_GB2312" w:eastAsia="仿宋_GB2312" w:hint="eastAsia"/>
                  <w:sz w:val="24"/>
                </w:rPr>
                <w:t xml:space="preserve">《北京市水土保持条例》　</w:t>
              </w:r>
              <w:r w:rsidRPr="00475627">
                <w:rPr>
                  <w:rFonts w:ascii="仿宋_GB2312" w:eastAsia="仿宋_GB2312" w:hint="eastAsia"/>
                  <w:sz w:val="24"/>
                </w:rPr>
                <w:br/>
                <w:t xml:space="preserve">    </w:t>
              </w:r>
              <w:r>
                <w:rPr>
                  <w:rFonts w:ascii="仿宋_GB2312" w:eastAsia="仿宋_GB2312" w:hint="eastAsia"/>
                  <w:sz w:val="24"/>
                </w:rPr>
                <w:t>第三十九条</w:t>
              </w:r>
            </w:ins>
            <w:ins w:id="2127" w:author="刘洁" w:date="2020-06-05T10:46:00Z">
              <w:r>
                <w:rPr>
                  <w:rFonts w:ascii="仿宋_GB2312" w:eastAsia="仿宋_GB2312" w:hint="eastAsia"/>
                  <w:sz w:val="24"/>
                </w:rPr>
                <w:t xml:space="preserve"> </w:t>
              </w:r>
            </w:ins>
            <w:ins w:id="2128" w:author="刘洁" w:date="2020-06-05T10:33:00Z">
              <w:r w:rsidRPr="00475627">
                <w:rPr>
                  <w:rFonts w:ascii="仿宋_GB2312" w:eastAsia="仿宋_GB2312" w:hint="eastAsia"/>
                  <w:sz w:val="24"/>
                </w:rPr>
                <w:t>违反本条例第二十八条规定，未按时报送监测情况的，由水行政部门责令限期改正，处5000元以上2万元以下罚款。</w:t>
              </w:r>
            </w:ins>
          </w:p>
        </w:tc>
      </w:tr>
      <w:tr w:rsidR="00381FE5" w:rsidRPr="00475627" w:rsidTr="003952B6">
        <w:trPr>
          <w:trHeight w:val="1134"/>
          <w:ins w:id="2129" w:author="刘洁" w:date="2020-06-05T10:33:00Z"/>
        </w:trPr>
        <w:tc>
          <w:tcPr>
            <w:tcW w:w="2943" w:type="dxa"/>
            <w:shd w:val="clear" w:color="auto" w:fill="auto"/>
            <w:vAlign w:val="center"/>
          </w:tcPr>
          <w:p w:rsidR="00381FE5" w:rsidRPr="00475627" w:rsidRDefault="00381FE5" w:rsidP="003952B6">
            <w:pPr>
              <w:jc w:val="center"/>
              <w:rPr>
                <w:ins w:id="2130" w:author="刘洁" w:date="2020-06-05T10:33:00Z"/>
                <w:rFonts w:ascii="仿宋_GB2312" w:eastAsia="仿宋_GB2312"/>
                <w:sz w:val="24"/>
              </w:rPr>
            </w:pPr>
            <w:ins w:id="2131" w:author="刘洁" w:date="2020-06-05T10:33:00Z">
              <w:r w:rsidRPr="00475627">
                <w:rPr>
                  <w:rFonts w:ascii="仿宋_GB2312" w:eastAsia="仿宋_GB2312" w:hint="eastAsia"/>
                  <w:b/>
                  <w:sz w:val="28"/>
                  <w:szCs w:val="28"/>
                </w:rPr>
                <w:t>情  节</w:t>
              </w:r>
            </w:ins>
          </w:p>
        </w:tc>
        <w:tc>
          <w:tcPr>
            <w:tcW w:w="5670" w:type="dxa"/>
            <w:shd w:val="clear" w:color="auto" w:fill="auto"/>
            <w:vAlign w:val="center"/>
          </w:tcPr>
          <w:p w:rsidR="00381FE5" w:rsidRPr="00475627" w:rsidRDefault="00381FE5" w:rsidP="003952B6">
            <w:pPr>
              <w:jc w:val="center"/>
              <w:rPr>
                <w:ins w:id="2132" w:author="刘洁" w:date="2020-06-05T10:33:00Z"/>
                <w:rFonts w:ascii="仿宋_GB2312" w:eastAsia="仿宋_GB2312" w:hAnsi="宋体" w:cs="宋体"/>
                <w:b/>
                <w:sz w:val="28"/>
              </w:rPr>
            </w:pPr>
            <w:ins w:id="2133" w:author="刘洁" w:date="2020-06-05T10:33:00Z">
              <w:r w:rsidRPr="00475627">
                <w:rPr>
                  <w:rFonts w:ascii="仿宋_GB2312" w:eastAsia="仿宋_GB2312" w:hint="eastAsia"/>
                  <w:b/>
                  <w:sz w:val="28"/>
                </w:rPr>
                <w:t>项目征占用地面积≤20公顷</w:t>
              </w:r>
            </w:ins>
          </w:p>
        </w:tc>
        <w:tc>
          <w:tcPr>
            <w:tcW w:w="5605" w:type="dxa"/>
            <w:shd w:val="clear" w:color="auto" w:fill="auto"/>
            <w:vAlign w:val="center"/>
          </w:tcPr>
          <w:p w:rsidR="00381FE5" w:rsidRPr="00475627" w:rsidRDefault="00381FE5" w:rsidP="003952B6">
            <w:pPr>
              <w:jc w:val="center"/>
              <w:rPr>
                <w:ins w:id="2134" w:author="刘洁" w:date="2020-06-05T10:33:00Z"/>
                <w:rFonts w:ascii="仿宋_GB2312" w:eastAsia="仿宋_GB2312" w:hAnsi="宋体" w:cs="宋体"/>
                <w:b/>
                <w:sz w:val="28"/>
              </w:rPr>
            </w:pPr>
            <w:ins w:id="2135" w:author="刘洁" w:date="2020-06-05T10:33:00Z">
              <w:r w:rsidRPr="00475627">
                <w:rPr>
                  <w:rFonts w:ascii="仿宋_GB2312" w:eastAsia="仿宋_GB2312" w:hint="eastAsia"/>
                  <w:b/>
                  <w:sz w:val="28"/>
                </w:rPr>
                <w:t>20公顷＜项目征占用地面积</w:t>
              </w:r>
            </w:ins>
          </w:p>
        </w:tc>
      </w:tr>
      <w:tr w:rsidR="00381FE5" w:rsidRPr="00475627" w:rsidTr="003952B6">
        <w:trPr>
          <w:trHeight w:val="1134"/>
          <w:ins w:id="2136" w:author="刘洁" w:date="2020-06-05T10:33:00Z"/>
        </w:trPr>
        <w:tc>
          <w:tcPr>
            <w:tcW w:w="2943" w:type="dxa"/>
            <w:shd w:val="clear" w:color="auto" w:fill="auto"/>
            <w:vAlign w:val="center"/>
          </w:tcPr>
          <w:p w:rsidR="00381FE5" w:rsidRPr="00475627" w:rsidRDefault="00381FE5" w:rsidP="003952B6">
            <w:pPr>
              <w:jc w:val="center"/>
              <w:rPr>
                <w:ins w:id="2137" w:author="刘洁" w:date="2020-06-05T10:33:00Z"/>
                <w:rFonts w:ascii="仿宋_GB2312" w:eastAsia="仿宋_GB2312"/>
                <w:sz w:val="24"/>
              </w:rPr>
            </w:pPr>
            <w:ins w:id="2138" w:author="刘洁" w:date="2020-06-05T10:33:00Z">
              <w:r w:rsidRPr="00475627">
                <w:rPr>
                  <w:rFonts w:ascii="仿宋_GB2312" w:eastAsia="仿宋_GB2312" w:hint="eastAsia"/>
                  <w:b/>
                  <w:sz w:val="28"/>
                  <w:szCs w:val="28"/>
                </w:rPr>
                <w:t>罚款额（万元）</w:t>
              </w:r>
            </w:ins>
          </w:p>
        </w:tc>
        <w:tc>
          <w:tcPr>
            <w:tcW w:w="5670" w:type="dxa"/>
            <w:shd w:val="clear" w:color="auto" w:fill="auto"/>
            <w:vAlign w:val="center"/>
          </w:tcPr>
          <w:p w:rsidR="00381FE5" w:rsidRPr="00475627" w:rsidRDefault="00381FE5" w:rsidP="003952B6">
            <w:pPr>
              <w:jc w:val="center"/>
              <w:rPr>
                <w:ins w:id="2139" w:author="刘洁" w:date="2020-06-05T10:33:00Z"/>
                <w:rFonts w:ascii="仿宋_GB2312" w:eastAsia="仿宋_GB2312"/>
                <w:sz w:val="24"/>
              </w:rPr>
            </w:pPr>
            <w:ins w:id="2140" w:author="刘洁" w:date="2020-06-05T10:33:00Z">
              <w:r w:rsidRPr="00475627">
                <w:rPr>
                  <w:rFonts w:ascii="仿宋_GB2312" w:eastAsia="仿宋_GB2312" w:hint="eastAsia"/>
                  <w:sz w:val="28"/>
                  <w:szCs w:val="28"/>
                </w:rPr>
                <w:t>0.5≤罚款额≤1</w:t>
              </w:r>
            </w:ins>
          </w:p>
        </w:tc>
        <w:tc>
          <w:tcPr>
            <w:tcW w:w="5605" w:type="dxa"/>
            <w:shd w:val="clear" w:color="auto" w:fill="auto"/>
            <w:vAlign w:val="center"/>
          </w:tcPr>
          <w:p w:rsidR="00381FE5" w:rsidRPr="00475627" w:rsidRDefault="00381FE5" w:rsidP="003952B6">
            <w:pPr>
              <w:jc w:val="center"/>
              <w:rPr>
                <w:ins w:id="2141" w:author="刘洁" w:date="2020-06-05T10:33:00Z"/>
                <w:rFonts w:ascii="仿宋_GB2312" w:eastAsia="仿宋_GB2312"/>
                <w:sz w:val="24"/>
              </w:rPr>
            </w:pPr>
            <w:ins w:id="2142" w:author="刘洁" w:date="2020-06-05T10:33:00Z">
              <w:r w:rsidRPr="00475627">
                <w:rPr>
                  <w:rFonts w:ascii="仿宋_GB2312" w:eastAsia="仿宋_GB2312" w:hint="eastAsia"/>
                  <w:sz w:val="28"/>
                  <w:szCs w:val="28"/>
                </w:rPr>
                <w:t>1＜罚款额≤2</w:t>
              </w:r>
            </w:ins>
          </w:p>
        </w:tc>
      </w:tr>
    </w:tbl>
    <w:p w:rsidR="00381FE5" w:rsidRPr="00475627" w:rsidRDefault="00381FE5" w:rsidP="00381FE5">
      <w:pPr>
        <w:jc w:val="center"/>
        <w:rPr>
          <w:ins w:id="2143" w:author="刘洁" w:date="2020-06-05T10:33:00Z"/>
          <w:rFonts w:ascii="仿宋_GB2312" w:eastAsia="仿宋_GB2312"/>
          <w:sz w:val="32"/>
        </w:rPr>
      </w:pPr>
    </w:p>
    <w:p w:rsidR="00381FE5" w:rsidRPr="00475627" w:rsidRDefault="00381FE5" w:rsidP="00381FE5">
      <w:pPr>
        <w:jc w:val="center"/>
        <w:rPr>
          <w:ins w:id="2144" w:author="刘洁" w:date="2020-06-05T10:33:00Z"/>
          <w:rFonts w:ascii="仿宋_GB2312" w:eastAsia="仿宋_GB2312"/>
          <w:sz w:val="32"/>
        </w:rPr>
      </w:pPr>
    </w:p>
    <w:p w:rsidR="00381FE5" w:rsidRPr="00475627" w:rsidRDefault="00381FE5" w:rsidP="00381FE5">
      <w:pPr>
        <w:jc w:val="center"/>
        <w:rPr>
          <w:ins w:id="2145" w:author="刘洁" w:date="2020-06-05T10:33:00Z"/>
          <w:rFonts w:ascii="仿宋_GB2312" w:eastAsia="仿宋_GB2312"/>
          <w:sz w:val="32"/>
        </w:rPr>
      </w:pPr>
      <w:ins w:id="2146" w:author="刘洁" w:date="2020-06-05T10:33:00Z">
        <w:r w:rsidRPr="00475627">
          <w:rPr>
            <w:rFonts w:ascii="仿宋_GB2312" w:eastAsia="仿宋_GB2312" w:hint="eastAsia"/>
            <w:sz w:val="32"/>
          </w:rPr>
          <w:lastRenderedPageBreak/>
          <w:t>7、未建设集雨式绿地、透水铺装、雨水集蓄利用等设施</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953"/>
        <w:gridCol w:w="6030"/>
      </w:tblGrid>
      <w:tr w:rsidR="00381FE5" w:rsidRPr="00475627" w:rsidTr="003952B6">
        <w:trPr>
          <w:ins w:id="2147" w:author="刘洁" w:date="2020-06-05T10:33:00Z"/>
        </w:trPr>
        <w:tc>
          <w:tcPr>
            <w:tcW w:w="2235" w:type="dxa"/>
            <w:shd w:val="clear" w:color="auto" w:fill="auto"/>
            <w:vAlign w:val="center"/>
          </w:tcPr>
          <w:p w:rsidR="00381FE5" w:rsidRPr="00475627" w:rsidRDefault="00381FE5" w:rsidP="003952B6">
            <w:pPr>
              <w:jc w:val="center"/>
              <w:rPr>
                <w:ins w:id="2148" w:author="刘洁" w:date="2020-06-05T10:33:00Z"/>
                <w:rFonts w:ascii="仿宋_GB2312" w:eastAsia="仿宋_GB2312"/>
                <w:b/>
                <w:bCs/>
                <w:sz w:val="28"/>
              </w:rPr>
            </w:pPr>
            <w:ins w:id="2149" w:author="刘洁" w:date="2020-06-05T10:33:00Z">
              <w:r w:rsidRPr="00475627">
                <w:rPr>
                  <w:rFonts w:ascii="仿宋_GB2312" w:eastAsia="仿宋_GB2312" w:hint="eastAsia"/>
                  <w:b/>
                  <w:bCs/>
                  <w:sz w:val="28"/>
                </w:rPr>
                <w:t>违法行为</w:t>
              </w:r>
            </w:ins>
          </w:p>
        </w:tc>
        <w:tc>
          <w:tcPr>
            <w:tcW w:w="5953" w:type="dxa"/>
            <w:shd w:val="clear" w:color="auto" w:fill="auto"/>
            <w:vAlign w:val="center"/>
          </w:tcPr>
          <w:p w:rsidR="00381FE5" w:rsidRPr="00475627" w:rsidRDefault="00381FE5" w:rsidP="003952B6">
            <w:pPr>
              <w:jc w:val="center"/>
              <w:rPr>
                <w:ins w:id="2150" w:author="刘洁" w:date="2020-06-05T10:33:00Z"/>
                <w:rFonts w:ascii="仿宋_GB2312" w:eastAsia="仿宋_GB2312"/>
                <w:b/>
                <w:bCs/>
                <w:sz w:val="28"/>
              </w:rPr>
            </w:pPr>
            <w:ins w:id="2151" w:author="刘洁" w:date="2020-06-05T10:33:00Z">
              <w:r w:rsidRPr="00475627">
                <w:rPr>
                  <w:rFonts w:ascii="仿宋_GB2312" w:eastAsia="仿宋_GB2312" w:hint="eastAsia"/>
                  <w:b/>
                  <w:bCs/>
                  <w:sz w:val="28"/>
                </w:rPr>
                <w:t>违反条款</w:t>
              </w:r>
            </w:ins>
          </w:p>
        </w:tc>
        <w:tc>
          <w:tcPr>
            <w:tcW w:w="6030" w:type="dxa"/>
            <w:shd w:val="clear" w:color="auto" w:fill="auto"/>
            <w:vAlign w:val="center"/>
          </w:tcPr>
          <w:p w:rsidR="00381FE5" w:rsidRPr="00475627" w:rsidRDefault="00381FE5" w:rsidP="003952B6">
            <w:pPr>
              <w:jc w:val="center"/>
              <w:rPr>
                <w:ins w:id="2152" w:author="刘洁" w:date="2020-06-05T10:33:00Z"/>
                <w:rFonts w:ascii="仿宋_GB2312" w:eastAsia="仿宋_GB2312"/>
                <w:b/>
                <w:bCs/>
                <w:sz w:val="28"/>
              </w:rPr>
            </w:pPr>
            <w:ins w:id="2153" w:author="刘洁" w:date="2020-06-05T10:33:00Z">
              <w:r w:rsidRPr="00475627">
                <w:rPr>
                  <w:rFonts w:ascii="仿宋_GB2312" w:eastAsia="仿宋_GB2312" w:hint="eastAsia"/>
                  <w:b/>
                  <w:bCs/>
                  <w:sz w:val="28"/>
                </w:rPr>
                <w:t>处罚条款</w:t>
              </w:r>
            </w:ins>
          </w:p>
        </w:tc>
      </w:tr>
      <w:tr w:rsidR="00381FE5" w:rsidRPr="00475627" w:rsidTr="003952B6">
        <w:trPr>
          <w:trHeight w:val="2851"/>
          <w:ins w:id="2154" w:author="刘洁" w:date="2020-06-05T10:33:00Z"/>
        </w:trPr>
        <w:tc>
          <w:tcPr>
            <w:tcW w:w="2235" w:type="dxa"/>
            <w:shd w:val="clear" w:color="auto" w:fill="auto"/>
            <w:vAlign w:val="center"/>
          </w:tcPr>
          <w:p w:rsidR="00381FE5" w:rsidRPr="00475627" w:rsidRDefault="00381FE5">
            <w:pPr>
              <w:rPr>
                <w:ins w:id="2155" w:author="刘洁" w:date="2020-06-05T10:33:00Z"/>
                <w:rFonts w:ascii="仿宋_GB2312" w:eastAsia="仿宋_GB2312"/>
                <w:bCs/>
                <w:sz w:val="24"/>
              </w:rPr>
              <w:pPrChange w:id="2156" w:author="刘洁" w:date="2020-06-05T16:17:00Z">
                <w:pPr>
                  <w:jc w:val="left"/>
                </w:pPr>
              </w:pPrChange>
            </w:pPr>
            <w:ins w:id="2157" w:author="刘洁" w:date="2020-06-05T10:33:00Z">
              <w:r w:rsidRPr="00475627">
                <w:rPr>
                  <w:rFonts w:ascii="仿宋_GB2312" w:eastAsia="仿宋_GB2312" w:hint="eastAsia"/>
                  <w:bCs/>
                  <w:sz w:val="24"/>
                </w:rPr>
                <w:t>未建设集雨式绿地、透水铺装、雨水集蓄利用等设施</w:t>
              </w:r>
            </w:ins>
          </w:p>
        </w:tc>
        <w:tc>
          <w:tcPr>
            <w:tcW w:w="5953" w:type="dxa"/>
            <w:shd w:val="clear" w:color="auto" w:fill="auto"/>
            <w:vAlign w:val="center"/>
          </w:tcPr>
          <w:p w:rsidR="00381FE5" w:rsidRPr="00475627" w:rsidRDefault="00381FE5" w:rsidP="003952B6">
            <w:pPr>
              <w:jc w:val="left"/>
              <w:rPr>
                <w:ins w:id="2158" w:author="刘洁" w:date="2020-06-05T10:33:00Z"/>
                <w:rFonts w:ascii="仿宋_GB2312" w:eastAsia="仿宋_GB2312"/>
                <w:bCs/>
                <w:sz w:val="24"/>
              </w:rPr>
            </w:pPr>
            <w:ins w:id="2159" w:author="刘洁" w:date="2020-06-05T10:33:00Z">
              <w:r w:rsidRPr="00475627">
                <w:rPr>
                  <w:rFonts w:ascii="仿宋_GB2312" w:eastAsia="仿宋_GB2312" w:hint="eastAsia"/>
                  <w:bCs/>
                  <w:sz w:val="24"/>
                </w:rPr>
                <w:t>《北京市水土保持条例》</w:t>
              </w:r>
              <w:r w:rsidRPr="00475627">
                <w:rPr>
                  <w:rFonts w:ascii="仿宋_GB2312" w:eastAsia="仿宋_GB2312" w:hint="eastAsia"/>
                  <w:bCs/>
                  <w:sz w:val="24"/>
                </w:rPr>
                <w:br/>
                <w:t xml:space="preserve">    第三十条第二款　新建、改建和扩建生产建设项目，生产建设单位应当按照本市有关规定建设集雨式绿地、透水铺装、雨水集蓄利用等设施，对公共停车场、人行道、步行街和休闲广场、室外庭院等场所进行透水铺装，有效控制地表径流，充分利用雨水资源。雨水控制与利用工程应当纳入水土保持方案，与主体工程同时设计、同时施工、同时投入使用。</w:t>
              </w:r>
            </w:ins>
          </w:p>
        </w:tc>
        <w:tc>
          <w:tcPr>
            <w:tcW w:w="6030" w:type="dxa"/>
            <w:shd w:val="clear" w:color="auto" w:fill="auto"/>
            <w:vAlign w:val="center"/>
          </w:tcPr>
          <w:p w:rsidR="00381FE5" w:rsidRPr="00475627" w:rsidRDefault="00381FE5" w:rsidP="003952B6">
            <w:pPr>
              <w:jc w:val="left"/>
              <w:rPr>
                <w:ins w:id="2160" w:author="刘洁" w:date="2020-06-05T10:33:00Z"/>
                <w:rFonts w:ascii="仿宋_GB2312" w:eastAsia="仿宋_GB2312"/>
                <w:bCs/>
                <w:sz w:val="24"/>
              </w:rPr>
            </w:pPr>
            <w:ins w:id="2161" w:author="刘洁" w:date="2020-06-05T10:33:00Z">
              <w:r w:rsidRPr="00475627">
                <w:rPr>
                  <w:rFonts w:ascii="仿宋_GB2312" w:eastAsia="仿宋_GB2312" w:hint="eastAsia"/>
                  <w:bCs/>
                  <w:sz w:val="24"/>
                </w:rPr>
                <w:t xml:space="preserve">《北京市水土保持条例》　</w:t>
              </w:r>
              <w:r w:rsidRPr="00475627">
                <w:rPr>
                  <w:rFonts w:ascii="仿宋_GB2312" w:eastAsia="仿宋_GB2312" w:hint="eastAsia"/>
                  <w:bCs/>
                  <w:sz w:val="24"/>
                </w:rPr>
                <w:br/>
                <w:t xml:space="preserve">    第四十条　违反本条例第三十条第二款规定，未建设集雨式绿地、透水铺装、雨水集蓄利用等设施的，由水行政部门责令改正，处5万元以上50万元以下罚款。</w:t>
              </w:r>
            </w:ins>
          </w:p>
        </w:tc>
      </w:tr>
      <w:tr w:rsidR="00381FE5" w:rsidRPr="00475627" w:rsidTr="003952B6">
        <w:trPr>
          <w:ins w:id="2162" w:author="刘洁" w:date="2020-06-05T10:33:00Z"/>
        </w:trPr>
        <w:tc>
          <w:tcPr>
            <w:tcW w:w="8188" w:type="dxa"/>
            <w:gridSpan w:val="2"/>
            <w:shd w:val="clear" w:color="auto" w:fill="auto"/>
            <w:vAlign w:val="center"/>
          </w:tcPr>
          <w:p w:rsidR="00381FE5" w:rsidRPr="00475627" w:rsidRDefault="00381FE5" w:rsidP="003952B6">
            <w:pPr>
              <w:jc w:val="center"/>
              <w:rPr>
                <w:ins w:id="2163" w:author="刘洁" w:date="2020-06-05T10:33:00Z"/>
                <w:rFonts w:ascii="仿宋_GB2312" w:eastAsia="仿宋_GB2312" w:hAnsi="宋体" w:cs="宋体"/>
                <w:b/>
                <w:sz w:val="28"/>
                <w:szCs w:val="28"/>
              </w:rPr>
            </w:pPr>
            <w:ins w:id="2164" w:author="刘洁" w:date="2020-06-05T10:33:00Z">
              <w:r w:rsidRPr="00475627">
                <w:rPr>
                  <w:rFonts w:ascii="仿宋_GB2312" w:eastAsia="仿宋_GB2312" w:hint="eastAsia"/>
                  <w:b/>
                  <w:sz w:val="28"/>
                  <w:szCs w:val="28"/>
                </w:rPr>
                <w:t>情  节</w:t>
              </w:r>
            </w:ins>
          </w:p>
        </w:tc>
        <w:tc>
          <w:tcPr>
            <w:tcW w:w="6030" w:type="dxa"/>
            <w:shd w:val="clear" w:color="auto" w:fill="auto"/>
            <w:vAlign w:val="center"/>
          </w:tcPr>
          <w:p w:rsidR="00381FE5" w:rsidRPr="00475627" w:rsidRDefault="00381FE5" w:rsidP="003952B6">
            <w:pPr>
              <w:jc w:val="center"/>
              <w:rPr>
                <w:ins w:id="2165" w:author="刘洁" w:date="2020-06-05T10:33:00Z"/>
                <w:rFonts w:ascii="仿宋_GB2312" w:eastAsia="仿宋_GB2312" w:hAnsi="宋体" w:cs="宋体"/>
                <w:b/>
                <w:sz w:val="28"/>
                <w:szCs w:val="28"/>
              </w:rPr>
            </w:pPr>
            <w:ins w:id="2166" w:author="刘洁" w:date="2020-06-05T10:33:00Z">
              <w:r w:rsidRPr="00475627">
                <w:rPr>
                  <w:rFonts w:ascii="仿宋_GB2312" w:eastAsia="仿宋_GB2312" w:hint="eastAsia"/>
                  <w:b/>
                  <w:sz w:val="28"/>
                  <w:szCs w:val="28"/>
                </w:rPr>
                <w:t>罚款额（万元）</w:t>
              </w:r>
            </w:ins>
          </w:p>
        </w:tc>
      </w:tr>
      <w:tr w:rsidR="00381FE5" w:rsidRPr="00475627" w:rsidTr="003952B6">
        <w:trPr>
          <w:ins w:id="2167" w:author="刘洁" w:date="2020-06-05T10:33:00Z"/>
        </w:trPr>
        <w:tc>
          <w:tcPr>
            <w:tcW w:w="8188" w:type="dxa"/>
            <w:gridSpan w:val="2"/>
            <w:shd w:val="clear" w:color="auto" w:fill="auto"/>
            <w:vAlign w:val="center"/>
          </w:tcPr>
          <w:p w:rsidR="00381FE5" w:rsidRPr="00475627" w:rsidRDefault="00381FE5" w:rsidP="003952B6">
            <w:pPr>
              <w:jc w:val="center"/>
              <w:rPr>
                <w:ins w:id="2168" w:author="刘洁" w:date="2020-06-05T10:33:00Z"/>
                <w:rFonts w:ascii="仿宋_GB2312" w:eastAsia="仿宋_GB2312"/>
                <w:sz w:val="28"/>
                <w:szCs w:val="28"/>
              </w:rPr>
            </w:pPr>
            <w:ins w:id="2169" w:author="刘洁" w:date="2020-06-05T10:33:00Z">
              <w:r w:rsidRPr="00475627">
                <w:rPr>
                  <w:rFonts w:ascii="仿宋_GB2312" w:eastAsia="仿宋_GB2312" w:hint="eastAsia"/>
                  <w:sz w:val="28"/>
                  <w:szCs w:val="28"/>
                </w:rPr>
                <w:t>项目征占用地面积≤1公顷</w:t>
              </w:r>
            </w:ins>
          </w:p>
        </w:tc>
        <w:tc>
          <w:tcPr>
            <w:tcW w:w="6030" w:type="dxa"/>
            <w:shd w:val="clear" w:color="auto" w:fill="auto"/>
            <w:vAlign w:val="center"/>
          </w:tcPr>
          <w:p w:rsidR="00381FE5" w:rsidRPr="00475627" w:rsidRDefault="00381FE5" w:rsidP="003952B6">
            <w:pPr>
              <w:jc w:val="center"/>
              <w:rPr>
                <w:ins w:id="2170" w:author="刘洁" w:date="2020-06-05T10:33:00Z"/>
                <w:rFonts w:ascii="仿宋_GB2312" w:eastAsia="仿宋_GB2312"/>
                <w:sz w:val="28"/>
                <w:szCs w:val="28"/>
              </w:rPr>
            </w:pPr>
            <w:ins w:id="2171" w:author="刘洁" w:date="2020-06-05T10:33:00Z">
              <w:r w:rsidRPr="00475627">
                <w:rPr>
                  <w:rFonts w:ascii="仿宋_GB2312" w:eastAsia="仿宋_GB2312" w:hint="eastAsia"/>
                  <w:sz w:val="28"/>
                  <w:szCs w:val="28"/>
                </w:rPr>
                <w:t>5≤罚款额≤10</w:t>
              </w:r>
            </w:ins>
          </w:p>
        </w:tc>
      </w:tr>
      <w:tr w:rsidR="00381FE5" w:rsidRPr="00475627" w:rsidTr="003952B6">
        <w:trPr>
          <w:ins w:id="2172" w:author="刘洁" w:date="2020-06-05T10:33:00Z"/>
        </w:trPr>
        <w:tc>
          <w:tcPr>
            <w:tcW w:w="8188" w:type="dxa"/>
            <w:gridSpan w:val="2"/>
            <w:shd w:val="clear" w:color="auto" w:fill="auto"/>
            <w:vAlign w:val="center"/>
          </w:tcPr>
          <w:p w:rsidR="00381FE5" w:rsidRPr="00475627" w:rsidRDefault="00381FE5" w:rsidP="003952B6">
            <w:pPr>
              <w:jc w:val="center"/>
              <w:rPr>
                <w:ins w:id="2173" w:author="刘洁" w:date="2020-06-05T10:33:00Z"/>
                <w:rFonts w:ascii="仿宋_GB2312" w:eastAsia="仿宋_GB2312"/>
                <w:sz w:val="28"/>
                <w:szCs w:val="28"/>
              </w:rPr>
            </w:pPr>
            <w:ins w:id="2174" w:author="刘洁" w:date="2020-06-05T10:33:00Z">
              <w:r w:rsidRPr="00475627">
                <w:rPr>
                  <w:rFonts w:ascii="仿宋_GB2312" w:eastAsia="仿宋_GB2312" w:hint="eastAsia"/>
                  <w:sz w:val="28"/>
                  <w:szCs w:val="28"/>
                </w:rPr>
                <w:t>1公顷＜项目征占用地面积≤5公顷</w:t>
              </w:r>
            </w:ins>
          </w:p>
        </w:tc>
        <w:tc>
          <w:tcPr>
            <w:tcW w:w="6030" w:type="dxa"/>
            <w:shd w:val="clear" w:color="auto" w:fill="auto"/>
            <w:vAlign w:val="center"/>
          </w:tcPr>
          <w:p w:rsidR="00381FE5" w:rsidRPr="00475627" w:rsidRDefault="00381FE5" w:rsidP="003952B6">
            <w:pPr>
              <w:jc w:val="center"/>
              <w:rPr>
                <w:ins w:id="2175" w:author="刘洁" w:date="2020-06-05T10:33:00Z"/>
                <w:rFonts w:ascii="仿宋_GB2312" w:eastAsia="仿宋_GB2312"/>
                <w:sz w:val="28"/>
                <w:szCs w:val="28"/>
              </w:rPr>
            </w:pPr>
            <w:ins w:id="2176" w:author="刘洁" w:date="2020-06-05T10:33:00Z">
              <w:r w:rsidRPr="00475627">
                <w:rPr>
                  <w:rFonts w:ascii="仿宋_GB2312" w:eastAsia="仿宋_GB2312" w:hint="eastAsia"/>
                  <w:sz w:val="28"/>
                  <w:szCs w:val="28"/>
                </w:rPr>
                <w:t>10＜罚款额≤20</w:t>
              </w:r>
            </w:ins>
          </w:p>
        </w:tc>
      </w:tr>
      <w:tr w:rsidR="00381FE5" w:rsidRPr="00475627" w:rsidTr="003952B6">
        <w:trPr>
          <w:ins w:id="2177" w:author="刘洁" w:date="2020-06-05T10:33:00Z"/>
        </w:trPr>
        <w:tc>
          <w:tcPr>
            <w:tcW w:w="8188" w:type="dxa"/>
            <w:gridSpan w:val="2"/>
            <w:shd w:val="clear" w:color="auto" w:fill="auto"/>
            <w:vAlign w:val="center"/>
          </w:tcPr>
          <w:p w:rsidR="00381FE5" w:rsidRPr="00475627" w:rsidRDefault="00381FE5" w:rsidP="003952B6">
            <w:pPr>
              <w:jc w:val="center"/>
              <w:rPr>
                <w:ins w:id="2178" w:author="刘洁" w:date="2020-06-05T10:33:00Z"/>
                <w:rFonts w:ascii="仿宋_GB2312" w:eastAsia="仿宋_GB2312"/>
                <w:sz w:val="28"/>
                <w:szCs w:val="28"/>
              </w:rPr>
            </w:pPr>
            <w:ins w:id="2179" w:author="刘洁" w:date="2020-06-05T10:33:00Z">
              <w:r w:rsidRPr="00475627">
                <w:rPr>
                  <w:rFonts w:ascii="仿宋_GB2312" w:eastAsia="仿宋_GB2312" w:hint="eastAsia"/>
                  <w:sz w:val="28"/>
                  <w:szCs w:val="28"/>
                </w:rPr>
                <w:t>5公顷＜项目征占用地面积≤10公顷</w:t>
              </w:r>
            </w:ins>
          </w:p>
        </w:tc>
        <w:tc>
          <w:tcPr>
            <w:tcW w:w="6030" w:type="dxa"/>
            <w:shd w:val="clear" w:color="auto" w:fill="auto"/>
            <w:vAlign w:val="center"/>
          </w:tcPr>
          <w:p w:rsidR="00381FE5" w:rsidRPr="00475627" w:rsidRDefault="00381FE5" w:rsidP="003952B6">
            <w:pPr>
              <w:jc w:val="center"/>
              <w:rPr>
                <w:ins w:id="2180" w:author="刘洁" w:date="2020-06-05T10:33:00Z"/>
                <w:rFonts w:ascii="仿宋_GB2312" w:eastAsia="仿宋_GB2312"/>
                <w:sz w:val="28"/>
                <w:szCs w:val="28"/>
              </w:rPr>
            </w:pPr>
            <w:ins w:id="2181" w:author="刘洁" w:date="2020-06-05T10:33:00Z">
              <w:r w:rsidRPr="00475627">
                <w:rPr>
                  <w:rFonts w:ascii="仿宋_GB2312" w:eastAsia="仿宋_GB2312" w:hint="eastAsia"/>
                  <w:sz w:val="28"/>
                  <w:szCs w:val="28"/>
                </w:rPr>
                <w:t>20＜罚款额≤30</w:t>
              </w:r>
            </w:ins>
          </w:p>
        </w:tc>
      </w:tr>
      <w:tr w:rsidR="00381FE5" w:rsidRPr="00475627" w:rsidTr="003952B6">
        <w:trPr>
          <w:ins w:id="2182" w:author="刘洁" w:date="2020-06-05T10:33:00Z"/>
        </w:trPr>
        <w:tc>
          <w:tcPr>
            <w:tcW w:w="8188" w:type="dxa"/>
            <w:gridSpan w:val="2"/>
            <w:shd w:val="clear" w:color="auto" w:fill="auto"/>
            <w:vAlign w:val="center"/>
          </w:tcPr>
          <w:p w:rsidR="00381FE5" w:rsidRPr="00475627" w:rsidRDefault="00381FE5" w:rsidP="003952B6">
            <w:pPr>
              <w:jc w:val="center"/>
              <w:rPr>
                <w:ins w:id="2183" w:author="刘洁" w:date="2020-06-05T10:33:00Z"/>
                <w:rFonts w:ascii="仿宋_GB2312" w:eastAsia="仿宋_GB2312"/>
                <w:sz w:val="28"/>
                <w:szCs w:val="28"/>
              </w:rPr>
            </w:pPr>
            <w:ins w:id="2184" w:author="刘洁" w:date="2020-06-05T10:33:00Z">
              <w:r w:rsidRPr="00475627">
                <w:rPr>
                  <w:rFonts w:ascii="仿宋_GB2312" w:eastAsia="仿宋_GB2312" w:hint="eastAsia"/>
                  <w:sz w:val="28"/>
                  <w:szCs w:val="28"/>
                </w:rPr>
                <w:t>10公顷＜项目征占用地面积≤15公顷</w:t>
              </w:r>
            </w:ins>
          </w:p>
        </w:tc>
        <w:tc>
          <w:tcPr>
            <w:tcW w:w="6030" w:type="dxa"/>
            <w:shd w:val="clear" w:color="auto" w:fill="auto"/>
            <w:vAlign w:val="center"/>
          </w:tcPr>
          <w:p w:rsidR="00381FE5" w:rsidRPr="00475627" w:rsidRDefault="00381FE5" w:rsidP="003952B6">
            <w:pPr>
              <w:jc w:val="center"/>
              <w:rPr>
                <w:ins w:id="2185" w:author="刘洁" w:date="2020-06-05T10:33:00Z"/>
                <w:rFonts w:ascii="仿宋_GB2312" w:eastAsia="仿宋_GB2312" w:hAnsi="宋体" w:cs="宋体"/>
                <w:sz w:val="28"/>
                <w:szCs w:val="28"/>
              </w:rPr>
            </w:pPr>
            <w:ins w:id="2186" w:author="刘洁" w:date="2020-06-05T10:33:00Z">
              <w:r w:rsidRPr="00475627">
                <w:rPr>
                  <w:rFonts w:ascii="仿宋_GB2312" w:eastAsia="仿宋_GB2312" w:hint="eastAsia"/>
                  <w:sz w:val="28"/>
                  <w:szCs w:val="28"/>
                </w:rPr>
                <w:t>30＜罚款额≤40</w:t>
              </w:r>
            </w:ins>
          </w:p>
        </w:tc>
      </w:tr>
      <w:tr w:rsidR="00381FE5" w:rsidRPr="00475627" w:rsidTr="003952B6">
        <w:trPr>
          <w:ins w:id="2187" w:author="刘洁" w:date="2020-06-05T10:33:00Z"/>
        </w:trPr>
        <w:tc>
          <w:tcPr>
            <w:tcW w:w="8188" w:type="dxa"/>
            <w:gridSpan w:val="2"/>
            <w:shd w:val="clear" w:color="auto" w:fill="auto"/>
            <w:vAlign w:val="center"/>
          </w:tcPr>
          <w:p w:rsidR="00381FE5" w:rsidRPr="00475627" w:rsidRDefault="00381FE5" w:rsidP="003952B6">
            <w:pPr>
              <w:jc w:val="center"/>
              <w:rPr>
                <w:ins w:id="2188" w:author="刘洁" w:date="2020-06-05T10:33:00Z"/>
                <w:rFonts w:ascii="仿宋_GB2312" w:eastAsia="仿宋_GB2312"/>
                <w:sz w:val="28"/>
                <w:szCs w:val="28"/>
              </w:rPr>
            </w:pPr>
            <w:ins w:id="2189" w:author="刘洁" w:date="2020-06-05T10:33:00Z">
              <w:r w:rsidRPr="00475627">
                <w:rPr>
                  <w:rFonts w:ascii="仿宋_GB2312" w:eastAsia="仿宋_GB2312" w:hint="eastAsia"/>
                  <w:sz w:val="28"/>
                  <w:szCs w:val="28"/>
                </w:rPr>
                <w:t>15公顷＜项目征占用地面积≤20公顷</w:t>
              </w:r>
            </w:ins>
          </w:p>
        </w:tc>
        <w:tc>
          <w:tcPr>
            <w:tcW w:w="6030" w:type="dxa"/>
            <w:shd w:val="clear" w:color="auto" w:fill="auto"/>
            <w:vAlign w:val="center"/>
          </w:tcPr>
          <w:p w:rsidR="00381FE5" w:rsidRPr="00475627" w:rsidRDefault="00381FE5" w:rsidP="003952B6">
            <w:pPr>
              <w:jc w:val="center"/>
              <w:rPr>
                <w:ins w:id="2190" w:author="刘洁" w:date="2020-06-05T10:33:00Z"/>
                <w:rFonts w:ascii="仿宋_GB2312" w:eastAsia="仿宋_GB2312"/>
                <w:sz w:val="28"/>
                <w:szCs w:val="28"/>
              </w:rPr>
            </w:pPr>
            <w:ins w:id="2191" w:author="刘洁" w:date="2020-06-05T10:33:00Z">
              <w:r w:rsidRPr="00475627">
                <w:rPr>
                  <w:rFonts w:ascii="仿宋_GB2312" w:eastAsia="仿宋_GB2312" w:hint="eastAsia"/>
                  <w:sz w:val="28"/>
                  <w:szCs w:val="28"/>
                </w:rPr>
                <w:t>40＜罚款额≤50</w:t>
              </w:r>
            </w:ins>
          </w:p>
        </w:tc>
      </w:tr>
      <w:tr w:rsidR="00381FE5" w:rsidRPr="00475627" w:rsidTr="003952B6">
        <w:trPr>
          <w:ins w:id="2192" w:author="刘洁" w:date="2020-06-05T10:33:00Z"/>
        </w:trPr>
        <w:tc>
          <w:tcPr>
            <w:tcW w:w="8188" w:type="dxa"/>
            <w:gridSpan w:val="2"/>
            <w:shd w:val="clear" w:color="auto" w:fill="auto"/>
            <w:vAlign w:val="center"/>
          </w:tcPr>
          <w:p w:rsidR="00381FE5" w:rsidRPr="00475627" w:rsidRDefault="00381FE5" w:rsidP="003952B6">
            <w:pPr>
              <w:jc w:val="center"/>
              <w:rPr>
                <w:ins w:id="2193" w:author="刘洁" w:date="2020-06-05T10:33:00Z"/>
                <w:rFonts w:ascii="仿宋_GB2312" w:eastAsia="仿宋_GB2312"/>
                <w:sz w:val="28"/>
                <w:szCs w:val="28"/>
              </w:rPr>
            </w:pPr>
            <w:ins w:id="2194" w:author="刘洁" w:date="2020-06-05T10:33:00Z">
              <w:r w:rsidRPr="00475627">
                <w:rPr>
                  <w:rFonts w:ascii="仿宋_GB2312" w:eastAsia="仿宋_GB2312" w:hint="eastAsia"/>
                  <w:sz w:val="28"/>
                  <w:szCs w:val="28"/>
                </w:rPr>
                <w:t>20公顷＜项目征占用地面积</w:t>
              </w:r>
            </w:ins>
          </w:p>
        </w:tc>
        <w:tc>
          <w:tcPr>
            <w:tcW w:w="6030" w:type="dxa"/>
            <w:shd w:val="clear" w:color="auto" w:fill="auto"/>
            <w:vAlign w:val="center"/>
          </w:tcPr>
          <w:p w:rsidR="00381FE5" w:rsidRPr="00475627" w:rsidRDefault="00381FE5" w:rsidP="003952B6">
            <w:pPr>
              <w:jc w:val="center"/>
              <w:rPr>
                <w:ins w:id="2195" w:author="刘洁" w:date="2020-06-05T10:33:00Z"/>
                <w:rFonts w:ascii="仿宋_GB2312" w:eastAsia="仿宋_GB2312"/>
                <w:sz w:val="28"/>
                <w:szCs w:val="28"/>
              </w:rPr>
            </w:pPr>
            <w:ins w:id="2196" w:author="刘洁" w:date="2020-06-05T10:33:00Z">
              <w:r w:rsidRPr="00475627">
                <w:rPr>
                  <w:rFonts w:ascii="仿宋_GB2312" w:eastAsia="仿宋_GB2312" w:hint="eastAsia"/>
                  <w:sz w:val="28"/>
                  <w:szCs w:val="28"/>
                </w:rPr>
                <w:t>50</w:t>
              </w:r>
            </w:ins>
          </w:p>
        </w:tc>
      </w:tr>
    </w:tbl>
    <w:p w:rsidR="00381FE5" w:rsidRPr="00475627" w:rsidRDefault="00381FE5" w:rsidP="00381FE5">
      <w:pPr>
        <w:jc w:val="center"/>
        <w:rPr>
          <w:ins w:id="2197" w:author="刘洁" w:date="2020-06-05T10:33:00Z"/>
          <w:rFonts w:ascii="仿宋_GB2312" w:eastAsia="仿宋_GB2312"/>
          <w:sz w:val="32"/>
        </w:rPr>
      </w:pPr>
      <w:ins w:id="2198" w:author="刘洁" w:date="2020-06-05T10:33:00Z">
        <w:r w:rsidRPr="00475627">
          <w:rPr>
            <w:rFonts w:ascii="仿宋_GB2312" w:eastAsia="仿宋_GB2312" w:hint="eastAsia"/>
            <w:sz w:val="32"/>
          </w:rPr>
          <w:lastRenderedPageBreak/>
          <w:t>8、拒不缴纳水土保持补偿费</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1559"/>
        <w:gridCol w:w="3118"/>
        <w:gridCol w:w="851"/>
        <w:gridCol w:w="3620"/>
      </w:tblGrid>
      <w:tr w:rsidR="00381FE5" w:rsidRPr="00475627" w:rsidTr="003952B6">
        <w:trPr>
          <w:ins w:id="2199" w:author="刘洁" w:date="2020-06-05T10:33:00Z"/>
        </w:trPr>
        <w:tc>
          <w:tcPr>
            <w:tcW w:w="2376" w:type="dxa"/>
            <w:shd w:val="clear" w:color="auto" w:fill="auto"/>
            <w:vAlign w:val="center"/>
          </w:tcPr>
          <w:p w:rsidR="00381FE5" w:rsidRPr="00475627" w:rsidRDefault="00381FE5" w:rsidP="003952B6">
            <w:pPr>
              <w:jc w:val="center"/>
              <w:rPr>
                <w:ins w:id="2200" w:author="刘洁" w:date="2020-06-05T10:33:00Z"/>
                <w:rFonts w:ascii="仿宋_GB2312" w:eastAsia="仿宋_GB2312" w:hAnsi="宋体" w:cs="宋体"/>
                <w:b/>
                <w:bCs/>
                <w:sz w:val="28"/>
              </w:rPr>
            </w:pPr>
            <w:ins w:id="2201" w:author="刘洁" w:date="2020-06-05T10:33:00Z">
              <w:r w:rsidRPr="00475627">
                <w:rPr>
                  <w:rFonts w:ascii="仿宋_GB2312" w:eastAsia="仿宋_GB2312" w:hint="eastAsia"/>
                  <w:b/>
                  <w:bCs/>
                  <w:sz w:val="28"/>
                </w:rPr>
                <w:t>违法行为</w:t>
              </w:r>
            </w:ins>
          </w:p>
        </w:tc>
        <w:tc>
          <w:tcPr>
            <w:tcW w:w="7371" w:type="dxa"/>
            <w:gridSpan w:val="3"/>
            <w:shd w:val="clear" w:color="auto" w:fill="auto"/>
            <w:vAlign w:val="center"/>
          </w:tcPr>
          <w:p w:rsidR="00381FE5" w:rsidRPr="00475627" w:rsidRDefault="00381FE5" w:rsidP="003952B6">
            <w:pPr>
              <w:jc w:val="center"/>
              <w:rPr>
                <w:ins w:id="2202" w:author="刘洁" w:date="2020-06-05T10:33:00Z"/>
                <w:rFonts w:ascii="仿宋_GB2312" w:eastAsia="仿宋_GB2312" w:hAnsi="宋体" w:cs="宋体"/>
                <w:b/>
                <w:bCs/>
                <w:sz w:val="28"/>
              </w:rPr>
            </w:pPr>
            <w:ins w:id="2203" w:author="刘洁" w:date="2020-06-05T10:33:00Z">
              <w:r w:rsidRPr="00475627">
                <w:rPr>
                  <w:rFonts w:ascii="仿宋_GB2312" w:eastAsia="仿宋_GB2312" w:hint="eastAsia"/>
                  <w:b/>
                  <w:bCs/>
                  <w:sz w:val="28"/>
                </w:rPr>
                <w:t>违反条款</w:t>
              </w:r>
            </w:ins>
          </w:p>
        </w:tc>
        <w:tc>
          <w:tcPr>
            <w:tcW w:w="4471" w:type="dxa"/>
            <w:gridSpan w:val="2"/>
            <w:shd w:val="clear" w:color="auto" w:fill="auto"/>
            <w:vAlign w:val="center"/>
          </w:tcPr>
          <w:p w:rsidR="00381FE5" w:rsidRPr="00475627" w:rsidRDefault="00381FE5" w:rsidP="003952B6">
            <w:pPr>
              <w:jc w:val="center"/>
              <w:rPr>
                <w:ins w:id="2204" w:author="刘洁" w:date="2020-06-05T10:33:00Z"/>
                <w:rFonts w:ascii="仿宋_GB2312" w:eastAsia="仿宋_GB2312" w:hAnsi="宋体" w:cs="宋体"/>
                <w:b/>
                <w:bCs/>
                <w:sz w:val="28"/>
              </w:rPr>
            </w:pPr>
            <w:ins w:id="2205" w:author="刘洁" w:date="2020-06-05T10:33:00Z">
              <w:r w:rsidRPr="00475627">
                <w:rPr>
                  <w:rFonts w:ascii="仿宋_GB2312" w:eastAsia="仿宋_GB2312" w:hint="eastAsia"/>
                  <w:b/>
                  <w:bCs/>
                  <w:sz w:val="28"/>
                </w:rPr>
                <w:t>处罚条款</w:t>
              </w:r>
            </w:ins>
          </w:p>
        </w:tc>
      </w:tr>
      <w:tr w:rsidR="00381FE5" w:rsidRPr="00475627" w:rsidTr="003952B6">
        <w:trPr>
          <w:trHeight w:val="2993"/>
          <w:ins w:id="2206" w:author="刘洁" w:date="2020-06-05T10:33:00Z"/>
        </w:trPr>
        <w:tc>
          <w:tcPr>
            <w:tcW w:w="2376" w:type="dxa"/>
            <w:shd w:val="clear" w:color="auto" w:fill="auto"/>
            <w:vAlign w:val="center"/>
          </w:tcPr>
          <w:p w:rsidR="00381FE5" w:rsidRPr="00475627" w:rsidRDefault="00381FE5" w:rsidP="003952B6">
            <w:pPr>
              <w:rPr>
                <w:ins w:id="2207" w:author="刘洁" w:date="2020-06-05T10:33:00Z"/>
                <w:rFonts w:ascii="仿宋_GB2312" w:eastAsia="仿宋_GB2312" w:hAnsi="宋体" w:cs="宋体"/>
                <w:sz w:val="24"/>
              </w:rPr>
            </w:pPr>
            <w:ins w:id="2208" w:author="刘洁" w:date="2020-06-05T10:33:00Z">
              <w:r w:rsidRPr="00475627">
                <w:rPr>
                  <w:rFonts w:ascii="仿宋_GB2312" w:eastAsia="仿宋_GB2312" w:hint="eastAsia"/>
                  <w:sz w:val="24"/>
                </w:rPr>
                <w:t>对拒不缴纳水土保持补偿费</w:t>
              </w:r>
            </w:ins>
          </w:p>
        </w:tc>
        <w:tc>
          <w:tcPr>
            <w:tcW w:w="7371" w:type="dxa"/>
            <w:gridSpan w:val="3"/>
            <w:shd w:val="clear" w:color="auto" w:fill="auto"/>
            <w:vAlign w:val="center"/>
          </w:tcPr>
          <w:p w:rsidR="00381FE5" w:rsidRPr="00475627" w:rsidRDefault="00381FE5" w:rsidP="003952B6">
            <w:pPr>
              <w:rPr>
                <w:ins w:id="2209" w:author="刘洁" w:date="2020-06-05T10:33:00Z"/>
                <w:rFonts w:ascii="仿宋_GB2312" w:eastAsia="仿宋_GB2312" w:hAnsi="宋体" w:cs="宋体"/>
                <w:sz w:val="24"/>
              </w:rPr>
            </w:pPr>
            <w:ins w:id="2210" w:author="刘洁" w:date="2020-06-05T10:33:00Z">
              <w:r w:rsidRPr="00475627">
                <w:rPr>
                  <w:rFonts w:ascii="仿宋_GB2312" w:eastAsia="仿宋_GB2312" w:hint="eastAsia"/>
                  <w:sz w:val="24"/>
                </w:rPr>
                <w:t>《中华人民共和国水土保持法》</w:t>
              </w:r>
              <w:r w:rsidRPr="00475627">
                <w:rPr>
                  <w:rFonts w:ascii="仿宋_GB2312" w:eastAsia="仿宋_GB2312" w:hint="eastAsia"/>
                  <w:sz w:val="24"/>
                </w:rPr>
                <w:br/>
                <w:t xml:space="preserve">    第三十二条第二款　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ins>
          </w:p>
        </w:tc>
        <w:tc>
          <w:tcPr>
            <w:tcW w:w="4471" w:type="dxa"/>
            <w:gridSpan w:val="2"/>
            <w:shd w:val="clear" w:color="auto" w:fill="auto"/>
            <w:vAlign w:val="center"/>
          </w:tcPr>
          <w:p w:rsidR="00381FE5" w:rsidRPr="00475627" w:rsidRDefault="00381FE5" w:rsidP="003952B6">
            <w:pPr>
              <w:rPr>
                <w:ins w:id="2211" w:author="刘洁" w:date="2020-06-05T10:33:00Z"/>
                <w:rFonts w:ascii="仿宋_GB2312" w:eastAsia="仿宋_GB2312" w:hAnsi="宋体" w:cs="宋体"/>
                <w:sz w:val="24"/>
              </w:rPr>
            </w:pPr>
            <w:ins w:id="2212" w:author="刘洁" w:date="2020-06-05T10:33:00Z">
              <w:r w:rsidRPr="00475627">
                <w:rPr>
                  <w:rFonts w:ascii="仿宋_GB2312" w:eastAsia="仿宋_GB2312" w:hint="eastAsia"/>
                  <w:sz w:val="24"/>
                </w:rPr>
                <w:t xml:space="preserve">《中华人民共和国水土保持法》　</w:t>
              </w:r>
              <w:r w:rsidRPr="00475627">
                <w:rPr>
                  <w:rFonts w:ascii="仿宋_GB2312" w:eastAsia="仿宋_GB2312" w:hint="eastAsia"/>
                  <w:sz w:val="24"/>
                </w:rPr>
                <w:br/>
                <w:t xml:space="preserve">    第五十七条　违反本法规定，拒不缴纳水土保持补偿费的，由县级以上人民政府水行政主管部门责令限期缴纳；逾期不缴纳的，自滞纳之日起按日加收滞纳部分万分之五的滞纳金，可以处应缴水土保持补偿费三倍以下的罚款。</w:t>
              </w:r>
            </w:ins>
          </w:p>
        </w:tc>
      </w:tr>
      <w:tr w:rsidR="00381FE5" w:rsidRPr="00475627" w:rsidTr="003952B6">
        <w:trPr>
          <w:trHeight w:val="851"/>
          <w:ins w:id="2213" w:author="刘洁" w:date="2020-06-05T10:33:00Z"/>
        </w:trPr>
        <w:tc>
          <w:tcPr>
            <w:tcW w:w="5070" w:type="dxa"/>
            <w:gridSpan w:val="2"/>
            <w:shd w:val="clear" w:color="auto" w:fill="auto"/>
            <w:vAlign w:val="center"/>
          </w:tcPr>
          <w:p w:rsidR="00381FE5" w:rsidRPr="00475627" w:rsidRDefault="00381FE5" w:rsidP="003952B6">
            <w:pPr>
              <w:jc w:val="center"/>
              <w:rPr>
                <w:ins w:id="2214" w:author="刘洁" w:date="2020-06-05T10:33:00Z"/>
                <w:rFonts w:ascii="仿宋_GB2312" w:eastAsia="仿宋_GB2312" w:hAnsi="宋体" w:cs="宋体"/>
                <w:b/>
                <w:sz w:val="24"/>
                <w:szCs w:val="28"/>
              </w:rPr>
            </w:pPr>
            <w:ins w:id="2215" w:author="刘洁" w:date="2020-06-05T10:33:00Z">
              <w:r>
                <w:rPr>
                  <w:noProof/>
                </w:rPr>
                <mc:AlternateContent>
                  <mc:Choice Requires="wps">
                    <w:drawing>
                      <wp:anchor distT="0" distB="0" distL="114300" distR="114300" simplePos="0" relativeHeight="251686912" behindDoc="0" locked="0" layoutInCell="1" allowOverlap="1" wp14:anchorId="03AB4D17" wp14:editId="5DB91A7C">
                        <wp:simplePos x="0" y="0"/>
                        <wp:positionH relativeFrom="column">
                          <wp:posOffset>-70485</wp:posOffset>
                        </wp:positionH>
                        <wp:positionV relativeFrom="paragraph">
                          <wp:posOffset>47625</wp:posOffset>
                        </wp:positionV>
                        <wp:extent cx="1333500" cy="552450"/>
                        <wp:effectExtent l="0" t="0" r="1905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0" cy="5524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接连接符 5"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3.75pt" to="99.45pt,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" strokecolor="windowText">
                        <o:lock v:ext="edit" shapetype="f"/>
                      </v:line>
                    </w:pict>
                  </mc:Fallback>
                </mc:AlternateContent>
              </w:r>
              <w:r>
                <w:rPr>
                  <w:noProof/>
                </w:rPr>
                <mc:AlternateContent>
                  <mc:Choice Requires="wps">
                    <w:drawing>
                      <wp:anchor distT="0" distB="0" distL="114300" distR="114300" simplePos="0" relativeHeight="251685888" behindDoc="0" locked="0" layoutInCell="1" allowOverlap="1" wp14:anchorId="2139EA8E" wp14:editId="45E80574">
                        <wp:simplePos x="0" y="0"/>
                        <wp:positionH relativeFrom="column">
                          <wp:posOffset>-71755</wp:posOffset>
                        </wp:positionH>
                        <wp:positionV relativeFrom="paragraph">
                          <wp:posOffset>12065</wp:posOffset>
                        </wp:positionV>
                        <wp:extent cx="3219450" cy="266700"/>
                        <wp:effectExtent l="0" t="0" r="1905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19450" cy="26670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95pt" to="247.8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" strokecolor="windowText">
                        <o:lock v:ext="edit" shapetype="f"/>
                      </v:line>
                    </w:pict>
                  </mc:Fallback>
                </mc:AlternateContent>
              </w:r>
              <w:r w:rsidRPr="00475627">
                <w:rPr>
                  <w:rFonts w:ascii="仿宋_GB2312" w:eastAsia="仿宋_GB2312" w:hAnsi="宋体" w:cs="宋体" w:hint="eastAsia"/>
                  <w:b/>
                  <w:sz w:val="24"/>
                  <w:szCs w:val="28"/>
                </w:rPr>
                <w:t xml:space="preserve">                           情 节</w:t>
              </w:r>
            </w:ins>
          </w:p>
          <w:p w:rsidR="00381FE5" w:rsidRPr="00475627" w:rsidRDefault="00381FE5" w:rsidP="003952B6">
            <w:pPr>
              <w:ind w:firstLineChars="539" w:firstLine="1299"/>
              <w:rPr>
                <w:ins w:id="2216" w:author="刘洁" w:date="2020-06-05T10:33:00Z"/>
                <w:rFonts w:ascii="仿宋_GB2312" w:eastAsia="仿宋_GB2312" w:hAnsi="宋体" w:cs="宋体"/>
                <w:b/>
                <w:sz w:val="24"/>
                <w:szCs w:val="28"/>
              </w:rPr>
            </w:pPr>
            <w:ins w:id="2217" w:author="刘洁" w:date="2020-06-05T10:33:00Z">
              <w:r w:rsidRPr="00475627">
                <w:rPr>
                  <w:rFonts w:ascii="仿宋_GB2312" w:eastAsia="仿宋_GB2312" w:hAnsi="宋体" w:cs="宋体" w:hint="eastAsia"/>
                  <w:b/>
                  <w:sz w:val="24"/>
                  <w:szCs w:val="28"/>
                </w:rPr>
                <w:t>罚款额（万元）</w:t>
              </w:r>
            </w:ins>
          </w:p>
          <w:p w:rsidR="00381FE5" w:rsidRPr="00475627" w:rsidRDefault="00381FE5" w:rsidP="003952B6">
            <w:pPr>
              <w:ind w:firstLineChars="49" w:firstLine="118"/>
              <w:rPr>
                <w:ins w:id="2218" w:author="刘洁" w:date="2020-06-05T10:33:00Z"/>
                <w:rFonts w:ascii="仿宋_GB2312" w:eastAsia="仿宋_GB2312"/>
                <w:sz w:val="24"/>
              </w:rPr>
            </w:pPr>
            <w:ins w:id="2219" w:author="刘洁" w:date="2020-06-05T10:33:00Z">
              <w:r w:rsidRPr="00475627">
                <w:rPr>
                  <w:rFonts w:ascii="仿宋_GB2312" w:eastAsia="仿宋_GB2312" w:hAnsi="宋体" w:cs="宋体" w:hint="eastAsia"/>
                  <w:b/>
                  <w:sz w:val="24"/>
                  <w:szCs w:val="28"/>
                </w:rPr>
                <w:t xml:space="preserve">类 型 </w:t>
              </w:r>
            </w:ins>
          </w:p>
        </w:tc>
        <w:tc>
          <w:tcPr>
            <w:tcW w:w="1559" w:type="dxa"/>
            <w:shd w:val="clear" w:color="auto" w:fill="auto"/>
            <w:vAlign w:val="center"/>
          </w:tcPr>
          <w:p w:rsidR="00381FE5" w:rsidRPr="00475627" w:rsidRDefault="00381FE5" w:rsidP="003952B6">
            <w:pPr>
              <w:jc w:val="center"/>
              <w:rPr>
                <w:ins w:id="2220" w:author="刘洁" w:date="2020-06-05T10:33:00Z"/>
                <w:rFonts w:ascii="仿宋_GB2312" w:eastAsia="仿宋_GB2312"/>
                <w:b/>
                <w:sz w:val="24"/>
              </w:rPr>
            </w:pPr>
            <w:ins w:id="2221" w:author="刘洁" w:date="2020-06-05T10:33:00Z">
              <w:r w:rsidRPr="00475627">
                <w:rPr>
                  <w:rFonts w:ascii="仿宋_GB2312" w:eastAsia="仿宋_GB2312" w:hint="eastAsia"/>
                  <w:b/>
                  <w:sz w:val="24"/>
                </w:rPr>
                <w:t>限期内缴</w:t>
              </w:r>
            </w:ins>
            <w:ins w:id="2222" w:author="刘洁" w:date="2020-06-05T16:18:00Z">
              <w:r>
                <w:rPr>
                  <w:rFonts w:ascii="仿宋_GB2312" w:eastAsia="仿宋_GB2312" w:hint="eastAsia"/>
                  <w:b/>
                  <w:sz w:val="24"/>
                </w:rPr>
                <w:t>纳</w:t>
              </w:r>
            </w:ins>
            <w:ins w:id="2223" w:author="刘洁" w:date="2020-06-05T10:33:00Z">
              <w:r w:rsidRPr="00475627">
                <w:rPr>
                  <w:rFonts w:ascii="仿宋_GB2312" w:eastAsia="仿宋_GB2312" w:hint="eastAsia"/>
                  <w:b/>
                  <w:sz w:val="24"/>
                </w:rPr>
                <w:t>完毕的</w:t>
              </w:r>
            </w:ins>
          </w:p>
        </w:tc>
        <w:tc>
          <w:tcPr>
            <w:tcW w:w="3969" w:type="dxa"/>
            <w:gridSpan w:val="2"/>
            <w:shd w:val="clear" w:color="auto" w:fill="auto"/>
            <w:vAlign w:val="center"/>
          </w:tcPr>
          <w:p w:rsidR="00381FE5" w:rsidRPr="00475627" w:rsidRDefault="00381FE5" w:rsidP="003952B6">
            <w:pPr>
              <w:jc w:val="center"/>
              <w:rPr>
                <w:ins w:id="2224" w:author="刘洁" w:date="2020-06-05T10:33:00Z"/>
                <w:rFonts w:ascii="仿宋_GB2312" w:eastAsia="仿宋_GB2312"/>
                <w:b/>
                <w:sz w:val="24"/>
              </w:rPr>
            </w:pPr>
            <w:ins w:id="2225" w:author="刘洁" w:date="2020-06-05T10:33:00Z">
              <w:r w:rsidRPr="00475627">
                <w:rPr>
                  <w:rFonts w:ascii="仿宋_GB2312" w:eastAsia="仿宋_GB2312" w:hint="eastAsia"/>
                  <w:b/>
                  <w:sz w:val="24"/>
                </w:rPr>
                <w:t>限期内积极整改，但尚未缴</w:t>
              </w:r>
            </w:ins>
            <w:ins w:id="2226" w:author="刘洁" w:date="2020-06-05T16:18:00Z">
              <w:r>
                <w:rPr>
                  <w:rFonts w:ascii="仿宋_GB2312" w:eastAsia="仿宋_GB2312" w:hint="eastAsia"/>
                  <w:b/>
                  <w:sz w:val="24"/>
                </w:rPr>
                <w:t>纳</w:t>
              </w:r>
            </w:ins>
            <w:ins w:id="2227" w:author="刘洁" w:date="2020-06-05T10:33:00Z">
              <w:r w:rsidRPr="00475627">
                <w:rPr>
                  <w:rFonts w:ascii="仿宋_GB2312" w:eastAsia="仿宋_GB2312" w:hint="eastAsia"/>
                  <w:b/>
                  <w:sz w:val="24"/>
                </w:rPr>
                <w:t>完毕的</w:t>
              </w:r>
            </w:ins>
          </w:p>
        </w:tc>
        <w:tc>
          <w:tcPr>
            <w:tcW w:w="3620" w:type="dxa"/>
            <w:shd w:val="clear" w:color="auto" w:fill="auto"/>
            <w:vAlign w:val="center"/>
          </w:tcPr>
          <w:p w:rsidR="00381FE5" w:rsidRPr="00475627" w:rsidRDefault="00381FE5" w:rsidP="003952B6">
            <w:pPr>
              <w:jc w:val="center"/>
              <w:rPr>
                <w:ins w:id="2228" w:author="刘洁" w:date="2020-06-05T10:33:00Z"/>
                <w:rFonts w:ascii="仿宋_GB2312" w:eastAsia="仿宋_GB2312"/>
                <w:b/>
                <w:sz w:val="24"/>
              </w:rPr>
            </w:pPr>
            <w:ins w:id="2229" w:author="刘洁" w:date="2020-06-05T10:33:00Z">
              <w:r w:rsidRPr="00475627">
                <w:rPr>
                  <w:rFonts w:ascii="仿宋_GB2312" w:eastAsia="仿宋_GB2312" w:hint="eastAsia"/>
                  <w:b/>
                  <w:sz w:val="24"/>
                </w:rPr>
                <w:t>限期内未积极整改的</w:t>
              </w:r>
            </w:ins>
          </w:p>
        </w:tc>
      </w:tr>
      <w:tr w:rsidR="00381FE5" w:rsidRPr="00475627" w:rsidTr="003952B6">
        <w:trPr>
          <w:trHeight w:val="1021"/>
          <w:ins w:id="2230" w:author="刘洁" w:date="2020-06-05T10:33:00Z"/>
        </w:trPr>
        <w:tc>
          <w:tcPr>
            <w:tcW w:w="5070" w:type="dxa"/>
            <w:gridSpan w:val="2"/>
            <w:shd w:val="clear" w:color="auto" w:fill="auto"/>
            <w:vAlign w:val="center"/>
          </w:tcPr>
          <w:p w:rsidR="00381FE5" w:rsidRPr="001B0F89" w:rsidRDefault="00381FE5" w:rsidP="003952B6">
            <w:pPr>
              <w:jc w:val="center"/>
              <w:rPr>
                <w:ins w:id="2231" w:author="刘洁" w:date="2020-06-05T10:33:00Z"/>
                <w:rFonts w:ascii="仿宋_GB2312" w:eastAsia="仿宋_GB2312" w:hAnsi="宋体" w:cs="宋体"/>
                <w:b/>
                <w:sz w:val="24"/>
                <w:rPrChange w:id="2232" w:author="刘洁" w:date="2020-06-05T15:33:00Z">
                  <w:rPr>
                    <w:ins w:id="2233" w:author="刘洁" w:date="2020-06-05T10:33:00Z"/>
                    <w:rFonts w:ascii="仿宋_GB2312" w:eastAsia="仿宋_GB2312" w:hAnsi="宋体" w:cs="宋体"/>
                    <w:sz w:val="24"/>
                  </w:rPr>
                </w:rPrChange>
              </w:rPr>
            </w:pPr>
            <w:ins w:id="2234" w:author="刘洁" w:date="2020-06-05T10:33:00Z">
              <w:r w:rsidRPr="001B0F89">
                <w:rPr>
                  <w:rFonts w:ascii="仿宋_GB2312" w:eastAsia="仿宋_GB2312" w:hint="eastAsia"/>
                  <w:b/>
                  <w:sz w:val="24"/>
                  <w:rPrChange w:id="2235" w:author="刘洁" w:date="2020-06-05T15:33:00Z">
                    <w:rPr>
                      <w:rFonts w:ascii="仿宋_GB2312" w:eastAsia="仿宋_GB2312" w:hint="eastAsia"/>
                      <w:sz w:val="24"/>
                    </w:rPr>
                  </w:rPrChange>
                </w:rPr>
                <w:t>应缴纳的水土保持补偿费≤10万元</w:t>
              </w:r>
            </w:ins>
          </w:p>
        </w:tc>
        <w:tc>
          <w:tcPr>
            <w:tcW w:w="1559" w:type="dxa"/>
            <w:shd w:val="clear" w:color="auto" w:fill="auto"/>
            <w:vAlign w:val="center"/>
          </w:tcPr>
          <w:p w:rsidR="00381FE5" w:rsidRPr="00475627" w:rsidRDefault="00381FE5" w:rsidP="003952B6">
            <w:pPr>
              <w:jc w:val="center"/>
              <w:rPr>
                <w:ins w:id="2236" w:author="刘洁" w:date="2020-06-05T10:33:00Z"/>
                <w:rFonts w:ascii="仿宋_GB2312" w:eastAsia="仿宋_GB2312" w:hAnsi="宋体" w:cs="宋体"/>
                <w:sz w:val="24"/>
              </w:rPr>
            </w:pPr>
            <w:ins w:id="2237" w:author="刘洁" w:date="2020-06-05T10:33:00Z">
              <w:r w:rsidRPr="00475627">
                <w:rPr>
                  <w:rFonts w:ascii="仿宋_GB2312" w:eastAsia="仿宋_GB2312" w:hint="eastAsia"/>
                  <w:sz w:val="24"/>
                </w:rPr>
                <w:t>不予处罚</w:t>
              </w:r>
            </w:ins>
          </w:p>
        </w:tc>
        <w:tc>
          <w:tcPr>
            <w:tcW w:w="3969" w:type="dxa"/>
            <w:gridSpan w:val="2"/>
            <w:shd w:val="clear" w:color="auto" w:fill="auto"/>
            <w:vAlign w:val="center"/>
          </w:tcPr>
          <w:p w:rsidR="00381FE5" w:rsidRPr="00475627" w:rsidRDefault="00381FE5" w:rsidP="003952B6">
            <w:pPr>
              <w:jc w:val="left"/>
              <w:rPr>
                <w:ins w:id="2238" w:author="刘洁" w:date="2020-06-05T10:33:00Z"/>
                <w:rFonts w:ascii="仿宋_GB2312" w:eastAsia="仿宋_GB2312" w:hAnsi="宋体" w:cs="宋体"/>
                <w:sz w:val="24"/>
              </w:rPr>
            </w:pPr>
            <w:ins w:id="2239" w:author="刘洁" w:date="2020-06-05T10:33:00Z">
              <w:r w:rsidRPr="00475627">
                <w:rPr>
                  <w:rFonts w:ascii="仿宋_GB2312" w:eastAsia="仿宋_GB2312" w:hint="eastAsia"/>
                  <w:sz w:val="24"/>
                </w:rPr>
                <w:t>自滞纳之日起按日加收滞纳部分万分之五的滞纳金，处应缴水土保持补偿费0.5倍的罚款</w:t>
              </w:r>
            </w:ins>
          </w:p>
        </w:tc>
        <w:tc>
          <w:tcPr>
            <w:tcW w:w="3620" w:type="dxa"/>
            <w:shd w:val="clear" w:color="auto" w:fill="auto"/>
            <w:vAlign w:val="center"/>
          </w:tcPr>
          <w:p w:rsidR="00381FE5" w:rsidRPr="00475627" w:rsidRDefault="00381FE5" w:rsidP="003952B6">
            <w:pPr>
              <w:jc w:val="left"/>
              <w:rPr>
                <w:ins w:id="2240" w:author="刘洁" w:date="2020-06-05T10:33:00Z"/>
                <w:rFonts w:ascii="仿宋_GB2312" w:eastAsia="仿宋_GB2312" w:hAnsi="宋体" w:cs="宋体"/>
                <w:sz w:val="24"/>
              </w:rPr>
            </w:pPr>
            <w:ins w:id="2241" w:author="刘洁" w:date="2020-06-05T10:33:00Z">
              <w:r w:rsidRPr="00475627">
                <w:rPr>
                  <w:rFonts w:ascii="仿宋_GB2312" w:eastAsia="仿宋_GB2312" w:hint="eastAsia"/>
                  <w:sz w:val="24"/>
                </w:rPr>
                <w:t>自滞纳之日起按日加收滞纳部分万分之五的滞纳金，处应缴水土保持补偿费2倍的罚款</w:t>
              </w:r>
            </w:ins>
          </w:p>
        </w:tc>
      </w:tr>
      <w:tr w:rsidR="00381FE5" w:rsidRPr="00475627" w:rsidTr="003952B6">
        <w:trPr>
          <w:trHeight w:val="1021"/>
          <w:ins w:id="2242" w:author="刘洁" w:date="2020-06-05T10:33:00Z"/>
        </w:trPr>
        <w:tc>
          <w:tcPr>
            <w:tcW w:w="5070" w:type="dxa"/>
            <w:gridSpan w:val="2"/>
            <w:shd w:val="clear" w:color="auto" w:fill="auto"/>
            <w:vAlign w:val="center"/>
          </w:tcPr>
          <w:p w:rsidR="00381FE5" w:rsidRPr="001B0F89" w:rsidRDefault="00381FE5" w:rsidP="003952B6">
            <w:pPr>
              <w:jc w:val="center"/>
              <w:rPr>
                <w:ins w:id="2243" w:author="刘洁" w:date="2020-06-05T10:33:00Z"/>
                <w:rFonts w:ascii="仿宋_GB2312" w:eastAsia="仿宋_GB2312" w:hAnsi="宋体" w:cs="宋体"/>
                <w:b/>
                <w:sz w:val="24"/>
                <w:rPrChange w:id="2244" w:author="刘洁" w:date="2020-06-05T15:33:00Z">
                  <w:rPr>
                    <w:ins w:id="2245" w:author="刘洁" w:date="2020-06-05T10:33:00Z"/>
                    <w:rFonts w:ascii="仿宋_GB2312" w:eastAsia="仿宋_GB2312" w:hAnsi="宋体" w:cs="宋体"/>
                    <w:sz w:val="24"/>
                  </w:rPr>
                </w:rPrChange>
              </w:rPr>
            </w:pPr>
            <w:ins w:id="2246" w:author="刘洁" w:date="2020-06-05T10:33:00Z">
              <w:r w:rsidRPr="001B0F89">
                <w:rPr>
                  <w:rFonts w:ascii="仿宋_GB2312" w:eastAsia="仿宋_GB2312" w:hint="eastAsia"/>
                  <w:b/>
                  <w:sz w:val="24"/>
                  <w:rPrChange w:id="2247" w:author="刘洁" w:date="2020-06-05T15:33:00Z">
                    <w:rPr>
                      <w:rFonts w:ascii="仿宋_GB2312" w:eastAsia="仿宋_GB2312" w:hint="eastAsia"/>
                      <w:sz w:val="24"/>
                    </w:rPr>
                  </w:rPrChange>
                </w:rPr>
                <w:t>10万元＜应缴纳的水土保持补偿费≤50万元</w:t>
              </w:r>
            </w:ins>
          </w:p>
        </w:tc>
        <w:tc>
          <w:tcPr>
            <w:tcW w:w="1559" w:type="dxa"/>
            <w:shd w:val="clear" w:color="auto" w:fill="auto"/>
            <w:vAlign w:val="center"/>
          </w:tcPr>
          <w:p w:rsidR="00381FE5" w:rsidRPr="00475627" w:rsidRDefault="00381FE5" w:rsidP="003952B6">
            <w:pPr>
              <w:jc w:val="center"/>
              <w:rPr>
                <w:ins w:id="2248" w:author="刘洁" w:date="2020-06-05T10:33:00Z"/>
                <w:rFonts w:ascii="仿宋_GB2312" w:eastAsia="仿宋_GB2312" w:hAnsi="宋体" w:cs="宋体"/>
                <w:sz w:val="24"/>
              </w:rPr>
            </w:pPr>
            <w:ins w:id="2249" w:author="刘洁" w:date="2020-06-05T10:33:00Z">
              <w:r w:rsidRPr="00475627">
                <w:rPr>
                  <w:rFonts w:ascii="仿宋_GB2312" w:eastAsia="仿宋_GB2312" w:hint="eastAsia"/>
                  <w:sz w:val="24"/>
                </w:rPr>
                <w:t>不予处罚</w:t>
              </w:r>
            </w:ins>
          </w:p>
        </w:tc>
        <w:tc>
          <w:tcPr>
            <w:tcW w:w="3969" w:type="dxa"/>
            <w:gridSpan w:val="2"/>
            <w:shd w:val="clear" w:color="auto" w:fill="auto"/>
            <w:vAlign w:val="center"/>
          </w:tcPr>
          <w:p w:rsidR="00381FE5" w:rsidRPr="00475627" w:rsidRDefault="00381FE5" w:rsidP="003952B6">
            <w:pPr>
              <w:jc w:val="left"/>
              <w:rPr>
                <w:ins w:id="2250" w:author="刘洁" w:date="2020-06-05T10:33:00Z"/>
                <w:rFonts w:ascii="仿宋_GB2312" w:eastAsia="仿宋_GB2312" w:hAnsi="宋体" w:cs="宋体"/>
                <w:sz w:val="24"/>
              </w:rPr>
            </w:pPr>
            <w:ins w:id="2251" w:author="刘洁" w:date="2020-06-05T10:33:00Z">
              <w:r w:rsidRPr="00475627">
                <w:rPr>
                  <w:rFonts w:ascii="仿宋_GB2312" w:eastAsia="仿宋_GB2312" w:hint="eastAsia"/>
                  <w:sz w:val="24"/>
                </w:rPr>
                <w:t>自滞纳之日起按日加收滞纳部分万分之五的滞纳金，处应缴水土保持补偿费1倍的罚款</w:t>
              </w:r>
            </w:ins>
          </w:p>
        </w:tc>
        <w:tc>
          <w:tcPr>
            <w:tcW w:w="3620" w:type="dxa"/>
            <w:shd w:val="clear" w:color="auto" w:fill="auto"/>
            <w:vAlign w:val="center"/>
          </w:tcPr>
          <w:p w:rsidR="00381FE5" w:rsidRPr="00475627" w:rsidRDefault="00381FE5" w:rsidP="003952B6">
            <w:pPr>
              <w:jc w:val="left"/>
              <w:rPr>
                <w:ins w:id="2252" w:author="刘洁" w:date="2020-06-05T10:33:00Z"/>
                <w:rFonts w:ascii="仿宋_GB2312" w:eastAsia="仿宋_GB2312" w:hAnsi="宋体" w:cs="宋体"/>
                <w:sz w:val="24"/>
              </w:rPr>
            </w:pPr>
            <w:ins w:id="2253" w:author="刘洁" w:date="2020-06-05T10:33:00Z">
              <w:r w:rsidRPr="00475627">
                <w:rPr>
                  <w:rFonts w:ascii="仿宋_GB2312" w:eastAsia="仿宋_GB2312" w:hint="eastAsia"/>
                  <w:sz w:val="24"/>
                </w:rPr>
                <w:t>自滞纳之日起按日加收滞纳部分万分之五的滞纳金，处应缴水土保持补偿费2.5倍的罚款</w:t>
              </w:r>
            </w:ins>
          </w:p>
        </w:tc>
      </w:tr>
      <w:tr w:rsidR="00381FE5" w:rsidRPr="00475627" w:rsidTr="003952B6">
        <w:trPr>
          <w:trHeight w:val="1021"/>
          <w:ins w:id="2254" w:author="刘洁" w:date="2020-06-05T10:33:00Z"/>
        </w:trPr>
        <w:tc>
          <w:tcPr>
            <w:tcW w:w="5070" w:type="dxa"/>
            <w:gridSpan w:val="2"/>
            <w:shd w:val="clear" w:color="auto" w:fill="auto"/>
            <w:vAlign w:val="center"/>
          </w:tcPr>
          <w:p w:rsidR="00381FE5" w:rsidRPr="001B0F89" w:rsidRDefault="00381FE5" w:rsidP="003952B6">
            <w:pPr>
              <w:jc w:val="center"/>
              <w:rPr>
                <w:ins w:id="2255" w:author="刘洁" w:date="2020-06-05T10:33:00Z"/>
                <w:rFonts w:ascii="仿宋_GB2312" w:eastAsia="仿宋_GB2312" w:hAnsi="宋体" w:cs="宋体"/>
                <w:b/>
                <w:sz w:val="24"/>
                <w:rPrChange w:id="2256" w:author="刘洁" w:date="2020-06-05T15:33:00Z">
                  <w:rPr>
                    <w:ins w:id="2257" w:author="刘洁" w:date="2020-06-05T10:33:00Z"/>
                    <w:rFonts w:ascii="仿宋_GB2312" w:eastAsia="仿宋_GB2312" w:hAnsi="宋体" w:cs="宋体"/>
                    <w:sz w:val="24"/>
                  </w:rPr>
                </w:rPrChange>
              </w:rPr>
            </w:pPr>
            <w:ins w:id="2258" w:author="刘洁" w:date="2020-06-05T10:33:00Z">
              <w:r w:rsidRPr="001B0F89">
                <w:rPr>
                  <w:rFonts w:ascii="仿宋_GB2312" w:eastAsia="仿宋_GB2312" w:hint="eastAsia"/>
                  <w:b/>
                  <w:sz w:val="24"/>
                  <w:rPrChange w:id="2259" w:author="刘洁" w:date="2020-06-05T15:33:00Z">
                    <w:rPr>
                      <w:rFonts w:ascii="仿宋_GB2312" w:eastAsia="仿宋_GB2312" w:hint="eastAsia"/>
                      <w:sz w:val="24"/>
                    </w:rPr>
                  </w:rPrChange>
                </w:rPr>
                <w:t>50万元＜应缴纳的水土保持补偿费</w:t>
              </w:r>
            </w:ins>
          </w:p>
        </w:tc>
        <w:tc>
          <w:tcPr>
            <w:tcW w:w="1559" w:type="dxa"/>
            <w:shd w:val="clear" w:color="auto" w:fill="auto"/>
            <w:vAlign w:val="center"/>
          </w:tcPr>
          <w:p w:rsidR="00381FE5" w:rsidRPr="00475627" w:rsidRDefault="00381FE5" w:rsidP="003952B6">
            <w:pPr>
              <w:jc w:val="center"/>
              <w:rPr>
                <w:ins w:id="2260" w:author="刘洁" w:date="2020-06-05T10:33:00Z"/>
                <w:rFonts w:ascii="仿宋_GB2312" w:eastAsia="仿宋_GB2312" w:hAnsi="宋体" w:cs="宋体"/>
                <w:sz w:val="24"/>
              </w:rPr>
            </w:pPr>
            <w:ins w:id="2261" w:author="刘洁" w:date="2020-06-05T10:33:00Z">
              <w:r w:rsidRPr="00475627">
                <w:rPr>
                  <w:rFonts w:ascii="仿宋_GB2312" w:eastAsia="仿宋_GB2312" w:hint="eastAsia"/>
                  <w:sz w:val="24"/>
                </w:rPr>
                <w:t>不予处罚</w:t>
              </w:r>
            </w:ins>
          </w:p>
        </w:tc>
        <w:tc>
          <w:tcPr>
            <w:tcW w:w="3969" w:type="dxa"/>
            <w:gridSpan w:val="2"/>
            <w:shd w:val="clear" w:color="auto" w:fill="auto"/>
            <w:vAlign w:val="center"/>
          </w:tcPr>
          <w:p w:rsidR="00381FE5" w:rsidRPr="00475627" w:rsidRDefault="00381FE5" w:rsidP="003952B6">
            <w:pPr>
              <w:jc w:val="left"/>
              <w:rPr>
                <w:ins w:id="2262" w:author="刘洁" w:date="2020-06-05T10:33:00Z"/>
                <w:rFonts w:ascii="仿宋_GB2312" w:eastAsia="仿宋_GB2312" w:hAnsi="宋体" w:cs="宋体"/>
                <w:sz w:val="24"/>
              </w:rPr>
            </w:pPr>
            <w:ins w:id="2263" w:author="刘洁" w:date="2020-06-05T10:33:00Z">
              <w:r w:rsidRPr="00475627">
                <w:rPr>
                  <w:rFonts w:ascii="仿宋_GB2312" w:eastAsia="仿宋_GB2312" w:hint="eastAsia"/>
                  <w:sz w:val="24"/>
                </w:rPr>
                <w:t>自滞纳之日起按日加收滞纳部分万分之五的滞纳金，处应缴水土保持补偿费1.5倍的罚款</w:t>
              </w:r>
            </w:ins>
          </w:p>
        </w:tc>
        <w:tc>
          <w:tcPr>
            <w:tcW w:w="3620" w:type="dxa"/>
            <w:shd w:val="clear" w:color="auto" w:fill="auto"/>
            <w:vAlign w:val="center"/>
          </w:tcPr>
          <w:p w:rsidR="00381FE5" w:rsidRPr="00475627" w:rsidRDefault="00381FE5" w:rsidP="003952B6">
            <w:pPr>
              <w:jc w:val="left"/>
              <w:rPr>
                <w:ins w:id="2264" w:author="刘洁" w:date="2020-06-05T10:33:00Z"/>
                <w:rFonts w:ascii="仿宋_GB2312" w:eastAsia="仿宋_GB2312" w:hAnsi="宋体" w:cs="宋体"/>
                <w:sz w:val="24"/>
              </w:rPr>
            </w:pPr>
            <w:ins w:id="2265" w:author="刘洁" w:date="2020-06-05T10:33:00Z">
              <w:r w:rsidRPr="00475627">
                <w:rPr>
                  <w:rFonts w:ascii="仿宋_GB2312" w:eastAsia="仿宋_GB2312" w:hint="eastAsia"/>
                  <w:sz w:val="24"/>
                </w:rPr>
                <w:t>自滞纳之日起按日加收滞纳部分万分之五的滞纳金，处应缴水土保持补偿费3倍的罚款</w:t>
              </w:r>
            </w:ins>
          </w:p>
        </w:tc>
      </w:tr>
    </w:tbl>
    <w:p w:rsidR="00951AC0" w:rsidRPr="00381FE5" w:rsidRDefault="00951AC0"/>
    <w:sectPr w:rsidR="00951AC0" w:rsidRPr="00381FE5" w:rsidSect="008E7FC6">
      <w:footerReference w:type="default" r:id="rId7"/>
      <w:pgSz w:w="16838" w:h="11906" w:orient="landscape"/>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992" w:rsidRDefault="007F6992" w:rsidP="00381FE5">
      <w:r>
        <w:separator/>
      </w:r>
    </w:p>
  </w:endnote>
  <w:endnote w:type="continuationSeparator" w:id="0">
    <w:p w:rsidR="007F6992" w:rsidRDefault="007F6992" w:rsidP="0038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854" w:rsidRPr="00B65DFA" w:rsidRDefault="00954B96">
    <w:pPr>
      <w:pStyle w:val="a4"/>
      <w:jc w:val="center"/>
      <w:rPr>
        <w:rFonts w:ascii="宋体" w:hAnsi="宋体"/>
        <w:sz w:val="21"/>
        <w:szCs w:val="21"/>
      </w:rPr>
    </w:pPr>
    <w:r w:rsidRPr="00B65DFA">
      <w:rPr>
        <w:rFonts w:ascii="宋体" w:hAnsi="宋体" w:hint="eastAsia"/>
        <w:sz w:val="21"/>
        <w:szCs w:val="21"/>
        <w:lang w:val="zh-CN"/>
      </w:rPr>
      <w:t xml:space="preserve"> </w:t>
    </w:r>
    <w:r w:rsidRPr="00B65DFA">
      <w:rPr>
        <w:rFonts w:ascii="宋体" w:hAnsi="宋体" w:hint="eastAsia"/>
        <w:b/>
        <w:bCs/>
        <w:sz w:val="21"/>
        <w:szCs w:val="21"/>
      </w:rPr>
      <w:fldChar w:fldCharType="begin"/>
    </w:r>
    <w:r w:rsidRPr="00B65DFA">
      <w:rPr>
        <w:rFonts w:ascii="宋体" w:hAnsi="宋体" w:hint="eastAsia"/>
        <w:b/>
        <w:bCs/>
        <w:sz w:val="21"/>
        <w:szCs w:val="21"/>
      </w:rPr>
      <w:instrText>PAGE</w:instrText>
    </w:r>
    <w:r w:rsidRPr="00B65DFA">
      <w:rPr>
        <w:rFonts w:ascii="宋体" w:hAnsi="宋体" w:hint="eastAsia"/>
        <w:b/>
        <w:bCs/>
        <w:sz w:val="21"/>
        <w:szCs w:val="21"/>
      </w:rPr>
      <w:fldChar w:fldCharType="separate"/>
    </w:r>
    <w:r w:rsidR="00B91217">
      <w:rPr>
        <w:rFonts w:ascii="宋体" w:hAnsi="宋体"/>
        <w:b/>
        <w:bCs/>
        <w:noProof/>
        <w:sz w:val="21"/>
        <w:szCs w:val="21"/>
      </w:rPr>
      <w:t>1</w:t>
    </w:r>
    <w:r w:rsidRPr="00B65DFA">
      <w:rPr>
        <w:rFonts w:ascii="宋体" w:hAnsi="宋体" w:hint="eastAsia"/>
        <w:b/>
        <w:bCs/>
        <w:sz w:val="21"/>
        <w:szCs w:val="21"/>
      </w:rPr>
      <w:fldChar w:fldCharType="end"/>
    </w:r>
    <w:r w:rsidRPr="00B65DFA">
      <w:rPr>
        <w:rFonts w:ascii="宋体" w:hAnsi="宋体" w:hint="eastAsia"/>
        <w:sz w:val="21"/>
        <w:szCs w:val="21"/>
        <w:lang w:val="zh-CN"/>
      </w:rPr>
      <w:t xml:space="preserve"> / </w:t>
    </w:r>
    <w:r w:rsidRPr="00B65DFA">
      <w:rPr>
        <w:rFonts w:ascii="宋体" w:hAnsi="宋体" w:hint="eastAsia"/>
        <w:b/>
        <w:bCs/>
        <w:sz w:val="21"/>
        <w:szCs w:val="21"/>
      </w:rPr>
      <w:fldChar w:fldCharType="begin"/>
    </w:r>
    <w:r w:rsidRPr="00B65DFA">
      <w:rPr>
        <w:rFonts w:ascii="宋体" w:hAnsi="宋体" w:hint="eastAsia"/>
        <w:b/>
        <w:bCs/>
        <w:sz w:val="21"/>
        <w:szCs w:val="21"/>
      </w:rPr>
      <w:instrText>NUMPAGES</w:instrText>
    </w:r>
    <w:r w:rsidRPr="00B65DFA">
      <w:rPr>
        <w:rFonts w:ascii="宋体" w:hAnsi="宋体" w:hint="eastAsia"/>
        <w:b/>
        <w:bCs/>
        <w:sz w:val="21"/>
        <w:szCs w:val="21"/>
      </w:rPr>
      <w:fldChar w:fldCharType="separate"/>
    </w:r>
    <w:r w:rsidR="00B91217">
      <w:rPr>
        <w:rFonts w:ascii="宋体" w:hAnsi="宋体"/>
        <w:b/>
        <w:bCs/>
        <w:noProof/>
        <w:sz w:val="21"/>
        <w:szCs w:val="21"/>
      </w:rPr>
      <w:t>41</w:t>
    </w:r>
    <w:r w:rsidRPr="00B65DFA">
      <w:rPr>
        <w:rFonts w:ascii="宋体" w:hAnsi="宋体" w:hint="eastAsia"/>
        <w:b/>
        <w:bCs/>
        <w:sz w:val="21"/>
        <w:szCs w:val="21"/>
      </w:rPr>
      <w:fldChar w:fldCharType="end"/>
    </w:r>
  </w:p>
  <w:p w:rsidR="00531854" w:rsidRDefault="007F69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992" w:rsidRDefault="007F6992" w:rsidP="00381FE5">
      <w:r>
        <w:separator/>
      </w:r>
    </w:p>
  </w:footnote>
  <w:footnote w:type="continuationSeparator" w:id="0">
    <w:p w:rsidR="007F6992" w:rsidRDefault="007F6992" w:rsidP="00381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BD"/>
    <w:rsid w:val="000A5471"/>
    <w:rsid w:val="003666BD"/>
    <w:rsid w:val="00381FE5"/>
    <w:rsid w:val="007F6992"/>
    <w:rsid w:val="00951AC0"/>
    <w:rsid w:val="00954B96"/>
    <w:rsid w:val="00AB0788"/>
    <w:rsid w:val="00B91217"/>
    <w:rsid w:val="00FF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F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1F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81FE5"/>
    <w:rPr>
      <w:sz w:val="18"/>
      <w:szCs w:val="18"/>
    </w:rPr>
  </w:style>
  <w:style w:type="paragraph" w:styleId="a4">
    <w:name w:val="footer"/>
    <w:basedOn w:val="a"/>
    <w:link w:val="Char0"/>
    <w:uiPriority w:val="99"/>
    <w:unhideWhenUsed/>
    <w:rsid w:val="00381F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81FE5"/>
    <w:rPr>
      <w:sz w:val="18"/>
      <w:szCs w:val="18"/>
    </w:rPr>
  </w:style>
  <w:style w:type="paragraph" w:customStyle="1" w:styleId="1">
    <w:name w:val="列出段落1"/>
    <w:basedOn w:val="a"/>
    <w:qFormat/>
    <w:rsid w:val="00381FE5"/>
    <w:pPr>
      <w:ind w:firstLineChars="200" w:firstLine="420"/>
    </w:pPr>
    <w:rPr>
      <w:szCs w:val="20"/>
    </w:rPr>
  </w:style>
  <w:style w:type="paragraph" w:styleId="a5">
    <w:name w:val="Balloon Text"/>
    <w:basedOn w:val="a"/>
    <w:link w:val="Char1"/>
    <w:uiPriority w:val="99"/>
    <w:semiHidden/>
    <w:unhideWhenUsed/>
    <w:rsid w:val="00381FE5"/>
    <w:rPr>
      <w:sz w:val="18"/>
      <w:szCs w:val="18"/>
    </w:rPr>
  </w:style>
  <w:style w:type="character" w:customStyle="1" w:styleId="Char1">
    <w:name w:val="批注框文本 Char"/>
    <w:basedOn w:val="a0"/>
    <w:link w:val="a5"/>
    <w:uiPriority w:val="99"/>
    <w:semiHidden/>
    <w:rsid w:val="00381FE5"/>
    <w:rPr>
      <w:rFonts w:ascii="Times New Roman" w:eastAsia="宋体" w:hAnsi="Times New Roman" w:cs="Times New Roman"/>
      <w:sz w:val="18"/>
      <w:szCs w:val="18"/>
    </w:rPr>
  </w:style>
  <w:style w:type="character" w:styleId="a6">
    <w:name w:val="annotation reference"/>
    <w:basedOn w:val="a0"/>
    <w:uiPriority w:val="99"/>
    <w:semiHidden/>
    <w:unhideWhenUsed/>
    <w:rsid w:val="00381FE5"/>
    <w:rPr>
      <w:sz w:val="21"/>
      <w:szCs w:val="21"/>
    </w:rPr>
  </w:style>
  <w:style w:type="paragraph" w:styleId="a7">
    <w:name w:val="annotation text"/>
    <w:basedOn w:val="a"/>
    <w:link w:val="Char2"/>
    <w:uiPriority w:val="99"/>
    <w:semiHidden/>
    <w:unhideWhenUsed/>
    <w:rsid w:val="00381FE5"/>
    <w:pPr>
      <w:jc w:val="left"/>
    </w:pPr>
  </w:style>
  <w:style w:type="character" w:customStyle="1" w:styleId="Char2">
    <w:name w:val="批注文字 Char"/>
    <w:basedOn w:val="a0"/>
    <w:link w:val="a7"/>
    <w:uiPriority w:val="99"/>
    <w:semiHidden/>
    <w:rsid w:val="00381FE5"/>
    <w:rPr>
      <w:rFonts w:ascii="Times New Roman" w:eastAsia="宋体" w:hAnsi="Times New Roman" w:cs="Times New Roman"/>
      <w:szCs w:val="24"/>
    </w:rPr>
  </w:style>
  <w:style w:type="paragraph" w:styleId="a8">
    <w:name w:val="annotation subject"/>
    <w:basedOn w:val="a7"/>
    <w:next w:val="a7"/>
    <w:link w:val="Char3"/>
    <w:uiPriority w:val="99"/>
    <w:semiHidden/>
    <w:unhideWhenUsed/>
    <w:rsid w:val="00381FE5"/>
    <w:rPr>
      <w:b/>
      <w:bCs/>
    </w:rPr>
  </w:style>
  <w:style w:type="character" w:customStyle="1" w:styleId="Char3">
    <w:name w:val="批注主题 Char"/>
    <w:basedOn w:val="Char2"/>
    <w:link w:val="a8"/>
    <w:uiPriority w:val="99"/>
    <w:semiHidden/>
    <w:rsid w:val="00381FE5"/>
    <w:rPr>
      <w:rFonts w:ascii="Times New Roman" w:eastAsia="宋体" w:hAnsi="Times New Roman" w:cs="Times New Roman"/>
      <w:b/>
      <w:bCs/>
      <w:szCs w:val="24"/>
    </w:rPr>
  </w:style>
  <w:style w:type="paragraph" w:styleId="a9">
    <w:name w:val="List Paragraph"/>
    <w:basedOn w:val="a"/>
    <w:uiPriority w:val="34"/>
    <w:qFormat/>
    <w:rsid w:val="00381FE5"/>
    <w:pPr>
      <w:ind w:firstLineChars="200" w:firstLine="420"/>
    </w:pPr>
    <w:rPr>
      <w:rFonts w:ascii="Calibri" w:hAnsi="Calibri"/>
      <w:szCs w:val="22"/>
    </w:rPr>
  </w:style>
  <w:style w:type="table" w:styleId="aa">
    <w:name w:val="Table Grid"/>
    <w:basedOn w:val="a1"/>
    <w:uiPriority w:val="59"/>
    <w:rsid w:val="00381FE5"/>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
    <w:name w:val="Char"/>
    <w:basedOn w:val="a"/>
    <w:semiHidden/>
    <w:rsid w:val="00381F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F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1F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81FE5"/>
    <w:rPr>
      <w:sz w:val="18"/>
      <w:szCs w:val="18"/>
    </w:rPr>
  </w:style>
  <w:style w:type="paragraph" w:styleId="a4">
    <w:name w:val="footer"/>
    <w:basedOn w:val="a"/>
    <w:link w:val="Char0"/>
    <w:uiPriority w:val="99"/>
    <w:unhideWhenUsed/>
    <w:rsid w:val="00381F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81FE5"/>
    <w:rPr>
      <w:sz w:val="18"/>
      <w:szCs w:val="18"/>
    </w:rPr>
  </w:style>
  <w:style w:type="paragraph" w:customStyle="1" w:styleId="1">
    <w:name w:val="列出段落1"/>
    <w:basedOn w:val="a"/>
    <w:qFormat/>
    <w:rsid w:val="00381FE5"/>
    <w:pPr>
      <w:ind w:firstLineChars="200" w:firstLine="420"/>
    </w:pPr>
    <w:rPr>
      <w:szCs w:val="20"/>
    </w:rPr>
  </w:style>
  <w:style w:type="paragraph" w:styleId="a5">
    <w:name w:val="Balloon Text"/>
    <w:basedOn w:val="a"/>
    <w:link w:val="Char1"/>
    <w:uiPriority w:val="99"/>
    <w:semiHidden/>
    <w:unhideWhenUsed/>
    <w:rsid w:val="00381FE5"/>
    <w:rPr>
      <w:sz w:val="18"/>
      <w:szCs w:val="18"/>
    </w:rPr>
  </w:style>
  <w:style w:type="character" w:customStyle="1" w:styleId="Char1">
    <w:name w:val="批注框文本 Char"/>
    <w:basedOn w:val="a0"/>
    <w:link w:val="a5"/>
    <w:uiPriority w:val="99"/>
    <w:semiHidden/>
    <w:rsid w:val="00381FE5"/>
    <w:rPr>
      <w:rFonts w:ascii="Times New Roman" w:eastAsia="宋体" w:hAnsi="Times New Roman" w:cs="Times New Roman"/>
      <w:sz w:val="18"/>
      <w:szCs w:val="18"/>
    </w:rPr>
  </w:style>
  <w:style w:type="character" w:styleId="a6">
    <w:name w:val="annotation reference"/>
    <w:basedOn w:val="a0"/>
    <w:uiPriority w:val="99"/>
    <w:semiHidden/>
    <w:unhideWhenUsed/>
    <w:rsid w:val="00381FE5"/>
    <w:rPr>
      <w:sz w:val="21"/>
      <w:szCs w:val="21"/>
    </w:rPr>
  </w:style>
  <w:style w:type="paragraph" w:styleId="a7">
    <w:name w:val="annotation text"/>
    <w:basedOn w:val="a"/>
    <w:link w:val="Char2"/>
    <w:uiPriority w:val="99"/>
    <w:semiHidden/>
    <w:unhideWhenUsed/>
    <w:rsid w:val="00381FE5"/>
    <w:pPr>
      <w:jc w:val="left"/>
    </w:pPr>
  </w:style>
  <w:style w:type="character" w:customStyle="1" w:styleId="Char2">
    <w:name w:val="批注文字 Char"/>
    <w:basedOn w:val="a0"/>
    <w:link w:val="a7"/>
    <w:uiPriority w:val="99"/>
    <w:semiHidden/>
    <w:rsid w:val="00381FE5"/>
    <w:rPr>
      <w:rFonts w:ascii="Times New Roman" w:eastAsia="宋体" w:hAnsi="Times New Roman" w:cs="Times New Roman"/>
      <w:szCs w:val="24"/>
    </w:rPr>
  </w:style>
  <w:style w:type="paragraph" w:styleId="a8">
    <w:name w:val="annotation subject"/>
    <w:basedOn w:val="a7"/>
    <w:next w:val="a7"/>
    <w:link w:val="Char3"/>
    <w:uiPriority w:val="99"/>
    <w:semiHidden/>
    <w:unhideWhenUsed/>
    <w:rsid w:val="00381FE5"/>
    <w:rPr>
      <w:b/>
      <w:bCs/>
    </w:rPr>
  </w:style>
  <w:style w:type="character" w:customStyle="1" w:styleId="Char3">
    <w:name w:val="批注主题 Char"/>
    <w:basedOn w:val="Char2"/>
    <w:link w:val="a8"/>
    <w:uiPriority w:val="99"/>
    <w:semiHidden/>
    <w:rsid w:val="00381FE5"/>
    <w:rPr>
      <w:rFonts w:ascii="Times New Roman" w:eastAsia="宋体" w:hAnsi="Times New Roman" w:cs="Times New Roman"/>
      <w:b/>
      <w:bCs/>
      <w:szCs w:val="24"/>
    </w:rPr>
  </w:style>
  <w:style w:type="paragraph" w:styleId="a9">
    <w:name w:val="List Paragraph"/>
    <w:basedOn w:val="a"/>
    <w:uiPriority w:val="34"/>
    <w:qFormat/>
    <w:rsid w:val="00381FE5"/>
    <w:pPr>
      <w:ind w:firstLineChars="200" w:firstLine="420"/>
    </w:pPr>
    <w:rPr>
      <w:rFonts w:ascii="Calibri" w:hAnsi="Calibri"/>
      <w:szCs w:val="22"/>
    </w:rPr>
  </w:style>
  <w:style w:type="table" w:styleId="aa">
    <w:name w:val="Table Grid"/>
    <w:basedOn w:val="a1"/>
    <w:uiPriority w:val="59"/>
    <w:rsid w:val="00381FE5"/>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
    <w:name w:val="Char"/>
    <w:basedOn w:val="a"/>
    <w:semiHidden/>
    <w:rsid w:val="00381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3068</Words>
  <Characters>17489</Characters>
  <Application>Microsoft Office Word</Application>
  <DocSecurity>0</DocSecurity>
  <Lines>145</Lines>
  <Paragraphs>41</Paragraphs>
  <ScaleCrop>false</ScaleCrop>
  <Company>Microsoft</Company>
  <LinksUpToDate>false</LinksUpToDate>
  <CharactersWithSpaces>20516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刘洁</dc:creator>
  <cp:keywords/>
  <dc:description/>
  <cp:lastModifiedBy>曹天昊</cp:lastModifiedBy>
  <cp:revision>7</cp:revision>
  <dcterms:created xsi:type="dcterms:W3CDTF">2020-06-05T09:47:00Z</dcterms:created>
  <dcterms:modified xsi:type="dcterms:W3CDTF">2020-06-08T00:59:00Z</dcterms:modified>
</cp:coreProperties>
</file>